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8528E5" w14:textId="77777777" w:rsidR="00C54F6C" w:rsidRPr="00553260" w:rsidRDefault="00C54F6C" w:rsidP="00ED0FE2">
      <w:pPr>
        <w:pStyle w:val="CN"/>
        <w:rPr>
          <w:rFonts w:cs="Arial"/>
          <w:szCs w:val="48"/>
          <w:lang w:val="en-CA"/>
        </w:rPr>
      </w:pPr>
      <w:r w:rsidRPr="00553260">
        <w:rPr>
          <w:rFonts w:cs="Arial"/>
          <w:szCs w:val="48"/>
          <w:lang w:val="en-CA"/>
        </w:rPr>
        <w:t>Chapter 1</w:t>
      </w:r>
    </w:p>
    <w:p w14:paraId="5D7EB07B" w14:textId="77777777" w:rsidR="00C54F6C" w:rsidRPr="00553260" w:rsidRDefault="00C54F6C" w:rsidP="001C79F2">
      <w:pPr>
        <w:pStyle w:val="CT"/>
        <w:spacing w:after="400"/>
        <w:rPr>
          <w:lang w:val="en-CA" w:eastAsia="zh-CN"/>
        </w:rPr>
      </w:pPr>
      <w:r w:rsidRPr="00553260">
        <w:rPr>
          <w:lang w:val="en-CA" w:eastAsia="zh-CN"/>
        </w:rPr>
        <w:t xml:space="preserve">Business </w:t>
      </w:r>
      <w:r w:rsidR="00D13279" w:rsidRPr="00553260">
        <w:rPr>
          <w:lang w:val="en-CA" w:eastAsia="zh-CN"/>
        </w:rPr>
        <w:t>Decisions and Financial Accounting</w:t>
      </w:r>
    </w:p>
    <w:p w14:paraId="60454FF9" w14:textId="77777777" w:rsidR="00C54F6C" w:rsidRPr="00553260" w:rsidRDefault="00C54F6C" w:rsidP="00ED0FE2">
      <w:pPr>
        <w:pStyle w:val="AQ"/>
        <w:spacing w:before="0" w:after="0"/>
        <w:rPr>
          <w:rFonts w:cs="Arial"/>
          <w:sz w:val="24"/>
          <w:szCs w:val="24"/>
          <w:lang w:val="en-CA"/>
        </w:rPr>
      </w:pPr>
      <w:r w:rsidRPr="00553260">
        <w:rPr>
          <w:rFonts w:cs="Arial"/>
          <w:sz w:val="24"/>
          <w:szCs w:val="24"/>
          <w:lang w:val="en-CA"/>
        </w:rPr>
        <w:t>ANSWERS TO QUESTIONS</w:t>
      </w:r>
    </w:p>
    <w:p w14:paraId="5E19F5DF" w14:textId="77777777" w:rsidR="00C54F6C" w:rsidRPr="00553260" w:rsidRDefault="00C54F6C" w:rsidP="00ED0FE2">
      <w:pPr>
        <w:tabs>
          <w:tab w:val="left" w:pos="432"/>
        </w:tabs>
        <w:rPr>
          <w:rFonts w:ascii="Arial" w:hAnsi="Arial" w:cs="Arial"/>
          <w:sz w:val="24"/>
          <w:szCs w:val="24"/>
          <w:lang w:val="en-CA"/>
        </w:rPr>
      </w:pPr>
    </w:p>
    <w:p w14:paraId="24FA53DD" w14:textId="77777777" w:rsidR="00C54F6C" w:rsidRPr="00553260" w:rsidRDefault="00C54F6C" w:rsidP="00ED0FE2">
      <w:pPr>
        <w:ind w:left="450" w:hanging="450"/>
        <w:rPr>
          <w:rFonts w:ascii="Arial" w:hAnsi="Arial" w:cs="Arial"/>
          <w:sz w:val="24"/>
          <w:szCs w:val="24"/>
          <w:lang w:val="en-CA"/>
        </w:rPr>
      </w:pPr>
      <w:r w:rsidRPr="00553260">
        <w:rPr>
          <w:rFonts w:ascii="Arial" w:hAnsi="Arial" w:cs="Arial"/>
          <w:sz w:val="24"/>
          <w:szCs w:val="24"/>
          <w:lang w:val="en-CA"/>
        </w:rPr>
        <w:t>1.</w:t>
      </w:r>
      <w:r w:rsidRPr="00553260">
        <w:rPr>
          <w:rFonts w:ascii="Arial" w:hAnsi="Arial" w:cs="Arial"/>
          <w:sz w:val="24"/>
          <w:szCs w:val="24"/>
          <w:lang w:val="en-CA"/>
        </w:rPr>
        <w:tab/>
        <w:t xml:space="preserve">Accounting is </w:t>
      </w:r>
      <w:r w:rsidR="00374139" w:rsidRPr="00553260">
        <w:rPr>
          <w:rFonts w:ascii="Arial" w:hAnsi="Arial" w:cs="Arial"/>
          <w:sz w:val="24"/>
          <w:szCs w:val="24"/>
          <w:lang w:val="en-CA"/>
        </w:rPr>
        <w:t xml:space="preserve">a system of </w:t>
      </w:r>
      <w:r w:rsidR="00957168" w:rsidRPr="00553260">
        <w:rPr>
          <w:rFonts w:ascii="Arial" w:hAnsi="Arial" w:cs="Arial"/>
          <w:sz w:val="24"/>
          <w:szCs w:val="24"/>
          <w:lang w:val="en-CA"/>
        </w:rPr>
        <w:t xml:space="preserve">analyzing, </w:t>
      </w:r>
      <w:r w:rsidR="00374139" w:rsidRPr="00553260">
        <w:rPr>
          <w:rFonts w:ascii="Arial" w:hAnsi="Arial" w:cs="Arial"/>
          <w:sz w:val="24"/>
          <w:szCs w:val="24"/>
          <w:lang w:val="en-CA"/>
        </w:rPr>
        <w:t xml:space="preserve">recording, and </w:t>
      </w:r>
      <w:r w:rsidR="00957168" w:rsidRPr="00553260">
        <w:rPr>
          <w:rFonts w:ascii="Arial" w:hAnsi="Arial" w:cs="Arial"/>
          <w:sz w:val="24"/>
          <w:szCs w:val="24"/>
          <w:lang w:val="en-CA"/>
        </w:rPr>
        <w:t>summarizing</w:t>
      </w:r>
      <w:r w:rsidR="00374139" w:rsidRPr="00553260">
        <w:rPr>
          <w:rFonts w:ascii="Arial" w:hAnsi="Arial" w:cs="Arial"/>
          <w:sz w:val="24"/>
          <w:szCs w:val="24"/>
          <w:lang w:val="en-CA"/>
        </w:rPr>
        <w:t xml:space="preserve"> </w:t>
      </w:r>
      <w:r w:rsidRPr="00553260">
        <w:rPr>
          <w:rFonts w:ascii="Arial" w:hAnsi="Arial" w:cs="Arial"/>
          <w:sz w:val="24"/>
          <w:szCs w:val="24"/>
          <w:lang w:val="en-CA"/>
        </w:rPr>
        <w:t>the results of a business’s activities</w:t>
      </w:r>
      <w:r w:rsidR="000F4E7D" w:rsidRPr="00553260">
        <w:rPr>
          <w:rFonts w:ascii="Arial" w:hAnsi="Arial" w:cs="Arial"/>
          <w:sz w:val="24"/>
          <w:szCs w:val="24"/>
          <w:lang w:val="en-CA"/>
        </w:rPr>
        <w:t xml:space="preserve"> and then reporting them to decision makers</w:t>
      </w:r>
      <w:r w:rsidRPr="00553260">
        <w:rPr>
          <w:rFonts w:ascii="Arial" w:hAnsi="Arial" w:cs="Arial"/>
          <w:sz w:val="24"/>
          <w:szCs w:val="24"/>
          <w:lang w:val="en-CA"/>
        </w:rPr>
        <w:t xml:space="preserve">. </w:t>
      </w:r>
    </w:p>
    <w:p w14:paraId="327015AF" w14:textId="77777777" w:rsidR="00C54F6C" w:rsidRPr="00553260" w:rsidRDefault="00C54F6C" w:rsidP="00ED0FE2">
      <w:pPr>
        <w:keepLines/>
        <w:tabs>
          <w:tab w:val="left" w:pos="432"/>
        </w:tabs>
        <w:ind w:left="450" w:hanging="450"/>
        <w:rPr>
          <w:rFonts w:ascii="Arial" w:hAnsi="Arial" w:cs="Arial"/>
          <w:sz w:val="24"/>
          <w:szCs w:val="24"/>
          <w:lang w:val="en-CA"/>
        </w:rPr>
      </w:pPr>
    </w:p>
    <w:p w14:paraId="10FCB098" w14:textId="77777777" w:rsidR="00BD7BEC" w:rsidRPr="00553260" w:rsidRDefault="00BD7BEC" w:rsidP="00ED0FE2">
      <w:pPr>
        <w:keepLines/>
        <w:tabs>
          <w:tab w:val="left" w:pos="432"/>
        </w:tabs>
        <w:ind w:left="450" w:hanging="450"/>
        <w:rPr>
          <w:rFonts w:ascii="Arial" w:hAnsi="Arial" w:cs="Arial"/>
          <w:sz w:val="24"/>
          <w:szCs w:val="24"/>
          <w:lang w:val="en-CA"/>
        </w:rPr>
      </w:pPr>
      <w:r w:rsidRPr="00553260">
        <w:rPr>
          <w:rFonts w:ascii="Arial" w:hAnsi="Arial" w:cs="Arial"/>
          <w:sz w:val="24"/>
          <w:szCs w:val="24"/>
          <w:lang w:val="en-CA"/>
        </w:rPr>
        <w:t>2.</w:t>
      </w:r>
      <w:r w:rsidRPr="00553260">
        <w:rPr>
          <w:rFonts w:ascii="Arial" w:hAnsi="Arial" w:cs="Arial"/>
          <w:sz w:val="24"/>
          <w:szCs w:val="24"/>
          <w:lang w:val="en-CA"/>
        </w:rPr>
        <w:tab/>
        <w:t>An advantage of operating as a sole proprietorship, rather than a corporation, is that it is easy to establish. Another advantage is that income from a sole proprietorship is taxed only once in the hands of the individual proprietor (income from a corporation is taxed in the corporation and then again in the hands of the individual proprietor). A disadvantage of operating as a sole proprietorship, rather than a corporation, is that the individual proprietor can be held responsible for the debts of the business.</w:t>
      </w:r>
    </w:p>
    <w:p w14:paraId="490F7EC6" w14:textId="77777777" w:rsidR="00BD7BEC" w:rsidRPr="00553260" w:rsidRDefault="00BD7BEC" w:rsidP="00ED0FE2">
      <w:pPr>
        <w:keepLines/>
        <w:tabs>
          <w:tab w:val="left" w:pos="432"/>
        </w:tabs>
        <w:rPr>
          <w:rFonts w:ascii="Arial" w:hAnsi="Arial" w:cs="Arial"/>
          <w:sz w:val="24"/>
          <w:szCs w:val="24"/>
          <w:lang w:val="en-CA"/>
        </w:rPr>
      </w:pPr>
    </w:p>
    <w:p w14:paraId="727F5DAC" w14:textId="77777777" w:rsidR="00BD7BEC" w:rsidRPr="00553260" w:rsidRDefault="00BD7BEC" w:rsidP="00ED0FE2">
      <w:pPr>
        <w:keepLines/>
        <w:tabs>
          <w:tab w:val="left" w:pos="432"/>
        </w:tabs>
        <w:ind w:left="450" w:hanging="450"/>
        <w:rPr>
          <w:rFonts w:ascii="Arial" w:hAnsi="Arial" w:cs="Arial"/>
          <w:sz w:val="24"/>
          <w:szCs w:val="24"/>
          <w:lang w:val="en-CA"/>
        </w:rPr>
      </w:pPr>
      <w:r w:rsidRPr="00553260">
        <w:rPr>
          <w:rFonts w:ascii="Arial" w:hAnsi="Arial" w:cs="Arial"/>
          <w:sz w:val="24"/>
          <w:szCs w:val="24"/>
          <w:lang w:val="en-CA"/>
        </w:rPr>
        <w:t>3.</w:t>
      </w:r>
      <w:r w:rsidRPr="00553260">
        <w:rPr>
          <w:rFonts w:ascii="Arial" w:hAnsi="Arial" w:cs="Arial"/>
          <w:sz w:val="24"/>
          <w:szCs w:val="24"/>
          <w:lang w:val="en-CA"/>
        </w:rPr>
        <w:tab/>
        <w:t>Financial accounting focuses on preparing and using the financial statements that are made available to owners and external users such as customers, creditors, and potential investors who are interested in reading them. Managerial accounting focuses on other accounting reports that are not released to the general public, but instead are prepared and used by employees, supervisors, and managers who run the company.</w:t>
      </w:r>
    </w:p>
    <w:p w14:paraId="1B399755" w14:textId="77777777" w:rsidR="00BD7BEC" w:rsidRPr="00553260" w:rsidRDefault="00BD7BEC" w:rsidP="00ED0FE2">
      <w:pPr>
        <w:keepLines/>
        <w:tabs>
          <w:tab w:val="left" w:pos="432"/>
        </w:tabs>
        <w:rPr>
          <w:rFonts w:ascii="Arial" w:hAnsi="Arial" w:cs="Arial"/>
          <w:sz w:val="24"/>
          <w:szCs w:val="24"/>
          <w:lang w:val="en-CA"/>
        </w:rPr>
      </w:pPr>
    </w:p>
    <w:p w14:paraId="0B6F577F" w14:textId="77777777" w:rsidR="00C54F6C" w:rsidRPr="00553260" w:rsidRDefault="00BD7BEC" w:rsidP="00ED0FE2">
      <w:pPr>
        <w:keepLines/>
        <w:tabs>
          <w:tab w:val="left" w:pos="432"/>
        </w:tabs>
        <w:ind w:left="450" w:hanging="450"/>
        <w:rPr>
          <w:rFonts w:ascii="Arial" w:hAnsi="Arial" w:cs="Arial"/>
          <w:sz w:val="24"/>
          <w:szCs w:val="24"/>
          <w:lang w:val="en-CA"/>
        </w:rPr>
      </w:pPr>
      <w:r w:rsidRPr="00553260">
        <w:rPr>
          <w:rFonts w:ascii="Arial" w:hAnsi="Arial" w:cs="Arial"/>
          <w:sz w:val="24"/>
          <w:szCs w:val="24"/>
          <w:lang w:val="en-CA"/>
        </w:rPr>
        <w:t>4</w:t>
      </w:r>
      <w:r w:rsidR="00C54F6C" w:rsidRPr="00553260">
        <w:rPr>
          <w:rFonts w:ascii="Arial" w:hAnsi="Arial" w:cs="Arial"/>
          <w:sz w:val="24"/>
          <w:szCs w:val="24"/>
          <w:lang w:val="en-CA"/>
        </w:rPr>
        <w:t>.</w:t>
      </w:r>
      <w:r w:rsidR="00C54F6C" w:rsidRPr="00553260">
        <w:rPr>
          <w:rFonts w:ascii="Arial" w:hAnsi="Arial" w:cs="Arial"/>
          <w:sz w:val="24"/>
          <w:szCs w:val="24"/>
          <w:lang w:val="en-CA"/>
        </w:rPr>
        <w:tab/>
        <w:t>Financial reports are used by both internal and external groups and individuals. The internal groups are comprised of the various managers of the business. The external groups include investors, creditors, governmental agencies, other interested parties, and the public at large.</w:t>
      </w:r>
    </w:p>
    <w:p w14:paraId="497C5EC8" w14:textId="77777777" w:rsidR="00C54F6C" w:rsidRPr="00553260" w:rsidRDefault="00C54F6C" w:rsidP="00ED0FE2">
      <w:pPr>
        <w:keepLines/>
        <w:tabs>
          <w:tab w:val="left" w:pos="432"/>
        </w:tabs>
        <w:ind w:left="450" w:hanging="450"/>
        <w:rPr>
          <w:rFonts w:ascii="Arial" w:hAnsi="Arial" w:cs="Arial"/>
          <w:sz w:val="24"/>
          <w:szCs w:val="24"/>
          <w:lang w:val="en-CA"/>
        </w:rPr>
      </w:pPr>
    </w:p>
    <w:p w14:paraId="434CE89C" w14:textId="77777777" w:rsidR="00C54F6C" w:rsidRPr="00553260" w:rsidRDefault="00BD7BEC" w:rsidP="00ED0FE2">
      <w:pPr>
        <w:keepLines/>
        <w:tabs>
          <w:tab w:val="left" w:pos="432"/>
        </w:tabs>
        <w:ind w:left="450" w:hanging="450"/>
        <w:rPr>
          <w:rFonts w:ascii="Arial" w:hAnsi="Arial" w:cs="Arial"/>
          <w:sz w:val="24"/>
          <w:szCs w:val="24"/>
          <w:lang w:val="en-CA"/>
        </w:rPr>
      </w:pPr>
      <w:r w:rsidRPr="00553260">
        <w:rPr>
          <w:rFonts w:ascii="Arial" w:hAnsi="Arial" w:cs="Arial"/>
          <w:sz w:val="24"/>
          <w:szCs w:val="24"/>
          <w:lang w:val="en-CA"/>
        </w:rPr>
        <w:t>5</w:t>
      </w:r>
      <w:r w:rsidR="00C54F6C" w:rsidRPr="00553260">
        <w:rPr>
          <w:rFonts w:ascii="Arial" w:hAnsi="Arial" w:cs="Arial"/>
          <w:sz w:val="24"/>
          <w:szCs w:val="24"/>
          <w:lang w:val="en-CA"/>
        </w:rPr>
        <w:t>.</w:t>
      </w:r>
      <w:r w:rsidR="00C54F6C" w:rsidRPr="00553260">
        <w:rPr>
          <w:rFonts w:ascii="Arial" w:hAnsi="Arial" w:cs="Arial"/>
          <w:sz w:val="24"/>
          <w:szCs w:val="24"/>
          <w:lang w:val="en-CA"/>
        </w:rPr>
        <w:tab/>
        <w:t xml:space="preserve">The business itself, not the individual </w:t>
      </w:r>
      <w:r w:rsidR="00A83910" w:rsidRPr="00553260">
        <w:rPr>
          <w:rFonts w:ascii="Arial" w:hAnsi="Arial" w:cs="Arial"/>
          <w:sz w:val="24"/>
          <w:szCs w:val="24"/>
          <w:lang w:val="en-CA"/>
        </w:rPr>
        <w:t>shareholders</w:t>
      </w:r>
      <w:r w:rsidR="00C54F6C" w:rsidRPr="00553260">
        <w:rPr>
          <w:rFonts w:ascii="Arial" w:hAnsi="Arial" w:cs="Arial"/>
          <w:sz w:val="24"/>
          <w:szCs w:val="24"/>
          <w:lang w:val="en-CA"/>
        </w:rPr>
        <w:t xml:space="preserve"> who own the business, is viewed as owning the assets and owing the liabilities on its balance sheet. A business’s balance sheet includes the assets, liabilities, and </w:t>
      </w:r>
      <w:r w:rsidR="00A83910" w:rsidRPr="00553260">
        <w:rPr>
          <w:rFonts w:ascii="Arial" w:hAnsi="Arial" w:cs="Arial"/>
          <w:sz w:val="24"/>
          <w:szCs w:val="24"/>
          <w:lang w:val="en-CA"/>
        </w:rPr>
        <w:t>shareholders’</w:t>
      </w:r>
      <w:r w:rsidR="00C54F6C" w:rsidRPr="00553260">
        <w:rPr>
          <w:rFonts w:ascii="Arial" w:hAnsi="Arial" w:cs="Arial"/>
          <w:sz w:val="24"/>
          <w:szCs w:val="24"/>
          <w:lang w:val="en-CA"/>
        </w:rPr>
        <w:t xml:space="preserve"> equity of only that business and not </w:t>
      </w:r>
      <w:r w:rsidR="00DE7E94" w:rsidRPr="00553260">
        <w:rPr>
          <w:rFonts w:ascii="Arial" w:hAnsi="Arial" w:cs="Arial"/>
          <w:sz w:val="24"/>
          <w:szCs w:val="24"/>
          <w:lang w:val="en-CA"/>
        </w:rPr>
        <w:t>the personal assets, liabilities, and equity</w:t>
      </w:r>
      <w:r w:rsidR="00C54F6C" w:rsidRPr="00553260">
        <w:rPr>
          <w:rFonts w:ascii="Arial" w:hAnsi="Arial" w:cs="Arial"/>
          <w:sz w:val="24"/>
          <w:szCs w:val="24"/>
          <w:lang w:val="en-CA"/>
        </w:rPr>
        <w:t xml:space="preserve"> of the </w:t>
      </w:r>
      <w:r w:rsidR="00A83910" w:rsidRPr="00553260">
        <w:rPr>
          <w:rFonts w:ascii="Arial" w:hAnsi="Arial" w:cs="Arial"/>
          <w:sz w:val="24"/>
          <w:szCs w:val="24"/>
          <w:lang w:val="en-CA"/>
        </w:rPr>
        <w:t>shareholders</w:t>
      </w:r>
      <w:r w:rsidR="00C54F6C" w:rsidRPr="00553260">
        <w:rPr>
          <w:rFonts w:ascii="Arial" w:hAnsi="Arial" w:cs="Arial"/>
          <w:sz w:val="24"/>
          <w:szCs w:val="24"/>
          <w:lang w:val="en-CA"/>
        </w:rPr>
        <w:t>.  The financial statements of a company show the results of the business activities of only that company.</w:t>
      </w:r>
    </w:p>
    <w:p w14:paraId="78848D39" w14:textId="77777777" w:rsidR="00C54F6C" w:rsidRPr="00553260" w:rsidRDefault="00C54F6C" w:rsidP="00ED0FE2">
      <w:pPr>
        <w:keepLines/>
        <w:numPr>
          <w:ilvl w:val="12"/>
          <w:numId w:val="0"/>
        </w:numPr>
        <w:tabs>
          <w:tab w:val="left" w:pos="432"/>
        </w:tabs>
        <w:ind w:left="432" w:hanging="432"/>
        <w:rPr>
          <w:rFonts w:ascii="Arial" w:hAnsi="Arial" w:cs="Arial"/>
          <w:sz w:val="24"/>
          <w:szCs w:val="24"/>
          <w:lang w:val="en-CA"/>
        </w:rPr>
      </w:pPr>
    </w:p>
    <w:p w14:paraId="102ABAC5" w14:textId="77777777" w:rsidR="006D6B0D" w:rsidRPr="00553260" w:rsidRDefault="00BD7BEC" w:rsidP="00ED0FE2">
      <w:pPr>
        <w:tabs>
          <w:tab w:val="left" w:pos="810"/>
        </w:tabs>
        <w:ind w:left="450" w:hanging="450"/>
        <w:rPr>
          <w:rFonts w:ascii="Arial" w:hAnsi="Arial" w:cs="Arial"/>
          <w:sz w:val="24"/>
          <w:szCs w:val="24"/>
          <w:lang w:val="en-CA"/>
        </w:rPr>
      </w:pPr>
      <w:r w:rsidRPr="00553260">
        <w:rPr>
          <w:rFonts w:ascii="Arial" w:hAnsi="Arial" w:cs="Arial"/>
          <w:sz w:val="24"/>
          <w:szCs w:val="24"/>
          <w:lang w:val="en-CA"/>
        </w:rPr>
        <w:t>6</w:t>
      </w:r>
      <w:r w:rsidR="00C54F6C" w:rsidRPr="00553260">
        <w:rPr>
          <w:rFonts w:ascii="Arial" w:hAnsi="Arial" w:cs="Arial"/>
          <w:sz w:val="24"/>
          <w:szCs w:val="24"/>
          <w:lang w:val="en-CA"/>
        </w:rPr>
        <w:t>.</w:t>
      </w:r>
      <w:r w:rsidR="00AB1D1C" w:rsidRPr="00553260">
        <w:rPr>
          <w:rFonts w:ascii="Arial" w:hAnsi="Arial" w:cs="Arial"/>
          <w:sz w:val="24"/>
          <w:szCs w:val="24"/>
          <w:lang w:val="en-CA"/>
        </w:rPr>
        <w:t xml:space="preserve">  </w:t>
      </w:r>
      <w:r w:rsidR="00AB1D1C" w:rsidRPr="00553260">
        <w:rPr>
          <w:rFonts w:ascii="Arial" w:hAnsi="Arial" w:cs="Arial"/>
          <w:sz w:val="24"/>
          <w:szCs w:val="24"/>
          <w:lang w:val="en-CA"/>
        </w:rPr>
        <w:tab/>
        <w:t>(a)  Operating – These activities are directly related to earning profits. They include</w:t>
      </w:r>
      <w:r w:rsidR="006D6B0D" w:rsidRPr="00553260">
        <w:rPr>
          <w:rFonts w:ascii="Arial" w:hAnsi="Arial" w:cs="Arial"/>
          <w:sz w:val="24"/>
          <w:szCs w:val="24"/>
          <w:lang w:val="en-CA"/>
        </w:rPr>
        <w:t xml:space="preserve"> </w:t>
      </w:r>
      <w:r w:rsidR="00AB1D1C" w:rsidRPr="00553260">
        <w:rPr>
          <w:rFonts w:ascii="Arial" w:hAnsi="Arial" w:cs="Arial"/>
          <w:sz w:val="24"/>
          <w:szCs w:val="24"/>
          <w:lang w:val="en-CA"/>
        </w:rPr>
        <w:t xml:space="preserve">buying supplies, making </w:t>
      </w:r>
      <w:r w:rsidR="006D6B0D" w:rsidRPr="00553260">
        <w:rPr>
          <w:rFonts w:ascii="Arial" w:hAnsi="Arial" w:cs="Arial"/>
          <w:sz w:val="24"/>
          <w:szCs w:val="24"/>
          <w:lang w:val="en-CA"/>
        </w:rPr>
        <w:t>products</w:t>
      </w:r>
      <w:r w:rsidR="00AB1D1C" w:rsidRPr="00553260">
        <w:rPr>
          <w:rFonts w:ascii="Arial" w:hAnsi="Arial" w:cs="Arial"/>
          <w:sz w:val="24"/>
          <w:szCs w:val="24"/>
          <w:lang w:val="en-CA"/>
        </w:rPr>
        <w:t xml:space="preserve">, serving customers, cleaning the </w:t>
      </w:r>
      <w:r w:rsidR="006D6B0D" w:rsidRPr="00553260">
        <w:rPr>
          <w:rFonts w:ascii="Arial" w:hAnsi="Arial" w:cs="Arial"/>
          <w:sz w:val="24"/>
          <w:szCs w:val="24"/>
          <w:lang w:val="en-CA"/>
        </w:rPr>
        <w:t>premises</w:t>
      </w:r>
      <w:r w:rsidR="00AB1D1C" w:rsidRPr="00553260">
        <w:rPr>
          <w:rFonts w:ascii="Arial" w:hAnsi="Arial" w:cs="Arial"/>
          <w:sz w:val="24"/>
          <w:szCs w:val="24"/>
          <w:lang w:val="en-CA"/>
        </w:rPr>
        <w:t xml:space="preserve">, advertising, renting a building, repairing </w:t>
      </w:r>
      <w:r w:rsidR="006D6B0D" w:rsidRPr="00553260">
        <w:rPr>
          <w:rFonts w:ascii="Arial" w:hAnsi="Arial" w:cs="Arial"/>
          <w:sz w:val="24"/>
          <w:szCs w:val="24"/>
          <w:lang w:val="en-CA"/>
        </w:rPr>
        <w:t>equipment</w:t>
      </w:r>
      <w:r w:rsidR="00AB1D1C" w:rsidRPr="00553260">
        <w:rPr>
          <w:rFonts w:ascii="Arial" w:hAnsi="Arial" w:cs="Arial"/>
          <w:sz w:val="24"/>
          <w:szCs w:val="24"/>
          <w:lang w:val="en-CA"/>
        </w:rPr>
        <w:t>, and obtaining insurance coverage.</w:t>
      </w:r>
    </w:p>
    <w:p w14:paraId="524BE32B" w14:textId="77777777" w:rsidR="00AB1D1C" w:rsidRPr="00553260" w:rsidRDefault="006D6B0D" w:rsidP="00ED0FE2">
      <w:pPr>
        <w:tabs>
          <w:tab w:val="left" w:pos="810"/>
        </w:tabs>
        <w:ind w:left="450" w:hanging="450"/>
        <w:rPr>
          <w:rFonts w:ascii="Arial" w:hAnsi="Arial" w:cs="Arial"/>
          <w:sz w:val="24"/>
          <w:szCs w:val="24"/>
          <w:lang w:val="en-CA"/>
        </w:rPr>
      </w:pPr>
      <w:r w:rsidRPr="00553260">
        <w:rPr>
          <w:rFonts w:ascii="Arial" w:hAnsi="Arial" w:cs="Arial"/>
          <w:sz w:val="24"/>
          <w:szCs w:val="24"/>
          <w:lang w:val="en-CA"/>
        </w:rPr>
        <w:tab/>
      </w:r>
      <w:r w:rsidR="00AB1D1C" w:rsidRPr="00553260">
        <w:rPr>
          <w:rFonts w:ascii="Arial" w:hAnsi="Arial" w:cs="Arial"/>
          <w:sz w:val="24"/>
          <w:szCs w:val="24"/>
          <w:lang w:val="en-CA"/>
        </w:rPr>
        <w:t>(b)  Investing – These activities involve buying and selling produ</w:t>
      </w:r>
      <w:r w:rsidR="00CB1C8F" w:rsidRPr="00553260">
        <w:rPr>
          <w:rFonts w:ascii="Arial" w:hAnsi="Arial" w:cs="Arial"/>
          <w:sz w:val="24"/>
          <w:szCs w:val="24"/>
          <w:lang w:val="en-CA"/>
        </w:rPr>
        <w:t>ctive resources with long lives</w:t>
      </w:r>
      <w:r w:rsidR="00AB1D1C" w:rsidRPr="00553260">
        <w:rPr>
          <w:rFonts w:ascii="Arial" w:hAnsi="Arial" w:cs="Arial"/>
          <w:sz w:val="24"/>
          <w:szCs w:val="24"/>
          <w:lang w:val="en-CA"/>
        </w:rPr>
        <w:t xml:space="preserve"> </w:t>
      </w:r>
      <w:r w:rsidR="00CB1C8F" w:rsidRPr="00553260">
        <w:rPr>
          <w:rFonts w:ascii="Arial" w:hAnsi="Arial" w:cs="Arial"/>
          <w:sz w:val="24"/>
          <w:szCs w:val="24"/>
          <w:lang w:val="en-CA"/>
        </w:rPr>
        <w:t>(</w:t>
      </w:r>
      <w:r w:rsidR="00AB1D1C" w:rsidRPr="00553260">
        <w:rPr>
          <w:rFonts w:ascii="Arial" w:hAnsi="Arial" w:cs="Arial"/>
          <w:sz w:val="24"/>
          <w:szCs w:val="24"/>
          <w:lang w:val="en-CA"/>
        </w:rPr>
        <w:t>such as buildings, land, equipment, and tools</w:t>
      </w:r>
      <w:r w:rsidR="00CB1C8F" w:rsidRPr="00553260">
        <w:rPr>
          <w:rFonts w:ascii="Arial" w:hAnsi="Arial" w:cs="Arial"/>
          <w:sz w:val="24"/>
          <w:szCs w:val="24"/>
          <w:lang w:val="en-CA"/>
        </w:rPr>
        <w:t>), purchasing investments</w:t>
      </w:r>
      <w:r w:rsidR="000F4E7D" w:rsidRPr="00553260">
        <w:rPr>
          <w:rFonts w:ascii="Arial" w:hAnsi="Arial" w:cs="Arial"/>
          <w:sz w:val="24"/>
          <w:szCs w:val="24"/>
          <w:lang w:val="en-CA"/>
        </w:rPr>
        <w:t>,</w:t>
      </w:r>
      <w:r w:rsidR="00CB1C8F" w:rsidRPr="00553260">
        <w:rPr>
          <w:rFonts w:ascii="Arial" w:hAnsi="Arial" w:cs="Arial"/>
          <w:sz w:val="24"/>
          <w:szCs w:val="24"/>
          <w:lang w:val="en-CA"/>
        </w:rPr>
        <w:t xml:space="preserve"> and lending to others</w:t>
      </w:r>
      <w:r w:rsidR="00AB1D1C" w:rsidRPr="00553260">
        <w:rPr>
          <w:rFonts w:ascii="Arial" w:hAnsi="Arial" w:cs="Arial"/>
          <w:sz w:val="24"/>
          <w:szCs w:val="24"/>
          <w:lang w:val="en-CA"/>
        </w:rPr>
        <w:t>.</w:t>
      </w:r>
    </w:p>
    <w:p w14:paraId="4456CD06" w14:textId="77777777" w:rsidR="00C54F6C" w:rsidRPr="00553260" w:rsidRDefault="00AB1D1C" w:rsidP="00ED0FE2">
      <w:pPr>
        <w:tabs>
          <w:tab w:val="left" w:pos="426"/>
        </w:tabs>
        <w:ind w:left="450" w:hanging="450"/>
        <w:rPr>
          <w:rFonts w:ascii="Arial" w:hAnsi="Arial" w:cs="Arial"/>
          <w:sz w:val="24"/>
          <w:szCs w:val="24"/>
          <w:lang w:val="en-CA"/>
        </w:rPr>
      </w:pPr>
      <w:r w:rsidRPr="00553260">
        <w:rPr>
          <w:rFonts w:ascii="Arial" w:hAnsi="Arial" w:cs="Arial"/>
          <w:sz w:val="24"/>
          <w:szCs w:val="24"/>
          <w:lang w:val="en-CA"/>
        </w:rPr>
        <w:tab/>
        <w:t xml:space="preserve">(c)  Financing – Any borrowing from banks, repaying bank loans, receiving </w:t>
      </w:r>
      <w:r w:rsidRPr="00553260">
        <w:rPr>
          <w:rFonts w:ascii="Arial" w:hAnsi="Arial" w:cs="Arial"/>
          <w:sz w:val="24"/>
          <w:szCs w:val="24"/>
          <w:lang w:val="en-CA"/>
        </w:rPr>
        <w:tab/>
        <w:t xml:space="preserve">    </w:t>
      </w:r>
      <w:r w:rsidRPr="00553260">
        <w:rPr>
          <w:rFonts w:ascii="Arial" w:hAnsi="Arial" w:cs="Arial"/>
          <w:sz w:val="24"/>
          <w:szCs w:val="24"/>
          <w:lang w:val="en-CA"/>
        </w:rPr>
        <w:tab/>
        <w:t xml:space="preserve"> contributions from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or paying dividends to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ar</w:t>
      </w:r>
      <w:r w:rsidR="006D6B0D" w:rsidRPr="00553260">
        <w:rPr>
          <w:rFonts w:ascii="Arial" w:hAnsi="Arial" w:cs="Arial"/>
          <w:sz w:val="24"/>
          <w:szCs w:val="24"/>
          <w:lang w:val="en-CA"/>
        </w:rPr>
        <w:t xml:space="preserve">e </w:t>
      </w:r>
      <w:r w:rsidRPr="00553260">
        <w:rPr>
          <w:rFonts w:ascii="Arial" w:hAnsi="Arial" w:cs="Arial"/>
          <w:sz w:val="24"/>
          <w:szCs w:val="24"/>
          <w:lang w:val="en-CA"/>
        </w:rPr>
        <w:t>considered</w:t>
      </w:r>
      <w:r w:rsidR="006D6B0D" w:rsidRPr="00553260">
        <w:rPr>
          <w:rFonts w:ascii="Arial" w:hAnsi="Arial" w:cs="Arial"/>
          <w:sz w:val="24"/>
          <w:szCs w:val="24"/>
          <w:lang w:val="en-CA"/>
        </w:rPr>
        <w:t xml:space="preserve"> </w:t>
      </w:r>
      <w:r w:rsidRPr="00553260">
        <w:rPr>
          <w:rFonts w:ascii="Arial" w:hAnsi="Arial" w:cs="Arial"/>
          <w:sz w:val="24"/>
          <w:szCs w:val="24"/>
          <w:lang w:val="en-CA"/>
        </w:rPr>
        <w:t>financing activities.</w:t>
      </w:r>
    </w:p>
    <w:p w14:paraId="5104484E" w14:textId="77777777" w:rsidR="00BD7BEC" w:rsidRPr="00553260" w:rsidRDefault="00BD7BEC" w:rsidP="00ED0FE2">
      <w:pPr>
        <w:tabs>
          <w:tab w:val="left" w:pos="426"/>
        </w:tabs>
        <w:ind w:left="450" w:hanging="450"/>
        <w:rPr>
          <w:rFonts w:ascii="Arial" w:hAnsi="Arial" w:cs="Arial"/>
          <w:sz w:val="24"/>
          <w:szCs w:val="24"/>
          <w:lang w:val="en-CA"/>
        </w:rPr>
      </w:pPr>
    </w:p>
    <w:p w14:paraId="2C56AC1B" w14:textId="77777777" w:rsidR="00ED0FE2" w:rsidRPr="00553260" w:rsidRDefault="00CB4D61" w:rsidP="00ED0FE2">
      <w:pPr>
        <w:pStyle w:val="text"/>
        <w:keepLines/>
        <w:tabs>
          <w:tab w:val="left" w:pos="360"/>
          <w:tab w:val="left" w:pos="720"/>
          <w:tab w:val="left" w:pos="1152"/>
          <w:tab w:val="left" w:pos="4320"/>
          <w:tab w:val="left" w:pos="4752"/>
        </w:tabs>
        <w:spacing w:before="0" w:line="240" w:lineRule="auto"/>
        <w:ind w:left="450" w:hanging="450"/>
        <w:rPr>
          <w:rFonts w:cs="Arial"/>
          <w:szCs w:val="24"/>
          <w:lang w:val="en-CA"/>
        </w:rPr>
      </w:pPr>
      <w:r w:rsidRPr="00553260">
        <w:rPr>
          <w:rFonts w:cs="Arial"/>
          <w:szCs w:val="24"/>
          <w:lang w:val="en-CA"/>
        </w:rPr>
        <w:t xml:space="preserve"> </w:t>
      </w:r>
    </w:p>
    <w:p w14:paraId="1415647F" w14:textId="77777777" w:rsidR="00ED0FE2" w:rsidRPr="00553260" w:rsidRDefault="00ED0FE2" w:rsidP="00ED0FE2">
      <w:pPr>
        <w:rPr>
          <w:rFonts w:ascii="Arial" w:hAnsi="Arial" w:cs="Arial"/>
          <w:sz w:val="24"/>
          <w:szCs w:val="24"/>
          <w:lang w:val="en-CA"/>
        </w:rPr>
      </w:pPr>
      <w:r w:rsidRPr="00553260">
        <w:rPr>
          <w:rFonts w:cs="Arial"/>
          <w:szCs w:val="24"/>
          <w:lang w:val="en-CA"/>
        </w:rPr>
        <w:br w:type="page"/>
      </w:r>
    </w:p>
    <w:p w14:paraId="13BD2A11" w14:textId="77777777" w:rsidR="00C54F6C" w:rsidRPr="00553260" w:rsidRDefault="00BD7BEC" w:rsidP="00ED0FE2">
      <w:pPr>
        <w:pStyle w:val="text"/>
        <w:keepLines/>
        <w:tabs>
          <w:tab w:val="left" w:pos="360"/>
          <w:tab w:val="left" w:pos="720"/>
          <w:tab w:val="left" w:pos="1152"/>
          <w:tab w:val="left" w:pos="4320"/>
          <w:tab w:val="left" w:pos="4752"/>
        </w:tabs>
        <w:spacing w:before="0" w:line="240" w:lineRule="auto"/>
        <w:ind w:left="450" w:hanging="450"/>
        <w:rPr>
          <w:rFonts w:cs="Arial"/>
          <w:szCs w:val="24"/>
          <w:lang w:val="en-CA"/>
        </w:rPr>
      </w:pPr>
      <w:r w:rsidRPr="00553260">
        <w:rPr>
          <w:rFonts w:cs="Arial"/>
          <w:szCs w:val="24"/>
          <w:lang w:val="en-CA"/>
        </w:rPr>
        <w:lastRenderedPageBreak/>
        <w:t>7</w:t>
      </w:r>
      <w:r w:rsidR="00C54F6C" w:rsidRPr="00553260">
        <w:rPr>
          <w:rFonts w:cs="Arial"/>
          <w:szCs w:val="24"/>
          <w:lang w:val="en-CA"/>
        </w:rPr>
        <w:t>.</w:t>
      </w:r>
      <w:r w:rsidR="00C54F6C" w:rsidRPr="00553260">
        <w:rPr>
          <w:rFonts w:cs="Arial"/>
          <w:szCs w:val="24"/>
          <w:lang w:val="en-CA"/>
        </w:rPr>
        <w:tab/>
      </w:r>
      <w:r w:rsidR="00C54F6C" w:rsidRPr="00553260">
        <w:rPr>
          <w:rFonts w:cs="Arial"/>
          <w:szCs w:val="24"/>
          <w:lang w:val="en-CA"/>
        </w:rPr>
        <w:tab/>
        <w:t xml:space="preserve">The heading of each of the four </w:t>
      </w:r>
      <w:r w:rsidR="00DE7E94" w:rsidRPr="00553260">
        <w:rPr>
          <w:rFonts w:cs="Arial"/>
          <w:szCs w:val="24"/>
          <w:lang w:val="en-CA"/>
        </w:rPr>
        <w:t>primary</w:t>
      </w:r>
      <w:r w:rsidR="00C54F6C" w:rsidRPr="00553260">
        <w:rPr>
          <w:rFonts w:cs="Arial"/>
          <w:szCs w:val="24"/>
          <w:lang w:val="en-CA"/>
        </w:rPr>
        <w:t xml:space="preserve"> financial statements should include the following:</w:t>
      </w:r>
    </w:p>
    <w:p w14:paraId="5B037E0E" w14:textId="77777777" w:rsidR="00C54F6C" w:rsidRPr="00553260" w:rsidRDefault="00C54F6C" w:rsidP="00ED0FE2">
      <w:pPr>
        <w:keepLines/>
        <w:tabs>
          <w:tab w:val="left" w:pos="432"/>
          <w:tab w:val="left" w:pos="1152"/>
        </w:tabs>
        <w:rPr>
          <w:rFonts w:ascii="Arial" w:hAnsi="Arial" w:cs="Arial"/>
          <w:sz w:val="24"/>
          <w:szCs w:val="24"/>
          <w:lang w:val="en-CA"/>
        </w:rPr>
      </w:pPr>
      <w:r w:rsidRPr="00553260">
        <w:rPr>
          <w:rFonts w:ascii="Arial" w:hAnsi="Arial" w:cs="Arial"/>
          <w:sz w:val="24"/>
          <w:szCs w:val="24"/>
          <w:lang w:val="en-CA"/>
        </w:rPr>
        <w:tab/>
        <w:t>(a)  Name of the business</w:t>
      </w:r>
    </w:p>
    <w:p w14:paraId="3007BB8C" w14:textId="77777777" w:rsidR="00C54F6C" w:rsidRPr="00553260" w:rsidRDefault="00C54F6C" w:rsidP="00ED0FE2">
      <w:pPr>
        <w:pStyle w:val="text"/>
        <w:keepLines/>
        <w:tabs>
          <w:tab w:val="left" w:pos="432"/>
          <w:tab w:val="left" w:pos="900"/>
          <w:tab w:val="left" w:pos="1152"/>
        </w:tabs>
        <w:spacing w:before="0" w:line="240" w:lineRule="auto"/>
        <w:rPr>
          <w:rFonts w:cs="Arial"/>
          <w:szCs w:val="24"/>
          <w:lang w:val="en-CA"/>
        </w:rPr>
      </w:pPr>
      <w:r w:rsidRPr="00553260">
        <w:rPr>
          <w:rFonts w:cs="Arial"/>
          <w:szCs w:val="24"/>
          <w:lang w:val="en-CA"/>
        </w:rPr>
        <w:tab/>
        <w:t>(b)  Name of the statement</w:t>
      </w:r>
    </w:p>
    <w:p w14:paraId="33B2C93F" w14:textId="77777777" w:rsidR="00C54F6C" w:rsidRPr="00553260" w:rsidRDefault="00C54F6C" w:rsidP="00ED0FE2">
      <w:pPr>
        <w:keepLines/>
        <w:tabs>
          <w:tab w:val="left" w:pos="432"/>
          <w:tab w:val="left" w:pos="1152"/>
        </w:tabs>
        <w:rPr>
          <w:rFonts w:ascii="Arial" w:hAnsi="Arial" w:cs="Arial"/>
          <w:sz w:val="24"/>
          <w:szCs w:val="24"/>
          <w:lang w:val="en-CA"/>
        </w:rPr>
      </w:pPr>
      <w:r w:rsidRPr="00553260">
        <w:rPr>
          <w:rFonts w:ascii="Arial" w:hAnsi="Arial" w:cs="Arial"/>
          <w:sz w:val="24"/>
          <w:szCs w:val="24"/>
          <w:lang w:val="en-CA"/>
        </w:rPr>
        <w:tab/>
        <w:t>(c)  Date of the statement, or the period of time</w:t>
      </w:r>
    </w:p>
    <w:p w14:paraId="6CDF3220" w14:textId="77777777" w:rsidR="00C54F6C" w:rsidRPr="00553260" w:rsidRDefault="00C54F6C" w:rsidP="00ED0FE2">
      <w:pPr>
        <w:keepLines/>
        <w:tabs>
          <w:tab w:val="left" w:pos="432"/>
          <w:tab w:val="left" w:pos="1152"/>
        </w:tabs>
        <w:rPr>
          <w:rFonts w:ascii="Arial" w:hAnsi="Arial" w:cs="Arial"/>
          <w:sz w:val="24"/>
          <w:szCs w:val="24"/>
          <w:lang w:val="en-CA"/>
        </w:rPr>
      </w:pPr>
    </w:p>
    <w:p w14:paraId="4992F753" w14:textId="77777777" w:rsidR="00C54F6C" w:rsidRPr="00553260" w:rsidRDefault="00CB4D61" w:rsidP="00ED0FE2">
      <w:pPr>
        <w:keepLines/>
        <w:tabs>
          <w:tab w:val="left" w:pos="432"/>
          <w:tab w:val="left" w:pos="1152"/>
        </w:tabs>
        <w:ind w:left="450" w:hanging="450"/>
        <w:rPr>
          <w:rFonts w:ascii="Arial" w:hAnsi="Arial" w:cs="Arial"/>
          <w:sz w:val="24"/>
          <w:szCs w:val="24"/>
          <w:lang w:val="en-CA"/>
        </w:rPr>
      </w:pPr>
      <w:r w:rsidRPr="00553260">
        <w:rPr>
          <w:rFonts w:ascii="Arial" w:hAnsi="Arial" w:cs="Arial"/>
          <w:sz w:val="24"/>
          <w:szCs w:val="24"/>
          <w:lang w:val="en-CA"/>
        </w:rPr>
        <w:t xml:space="preserve"> </w:t>
      </w:r>
      <w:r w:rsidR="00BD7BEC" w:rsidRPr="00553260">
        <w:rPr>
          <w:rFonts w:ascii="Arial" w:hAnsi="Arial" w:cs="Arial"/>
          <w:sz w:val="24"/>
          <w:szCs w:val="24"/>
          <w:lang w:val="en-CA"/>
        </w:rPr>
        <w:t>8</w:t>
      </w:r>
      <w:r w:rsidR="00F84A24" w:rsidRPr="00553260">
        <w:rPr>
          <w:rFonts w:ascii="Arial" w:hAnsi="Arial" w:cs="Arial"/>
          <w:sz w:val="24"/>
          <w:szCs w:val="24"/>
          <w:lang w:val="en-CA"/>
        </w:rPr>
        <w:t>.</w:t>
      </w:r>
      <w:r w:rsidR="00F84A24" w:rsidRPr="00553260">
        <w:rPr>
          <w:rFonts w:ascii="Arial" w:hAnsi="Arial" w:cs="Arial"/>
          <w:sz w:val="24"/>
          <w:szCs w:val="24"/>
          <w:lang w:val="en-CA"/>
        </w:rPr>
        <w:tab/>
      </w:r>
      <w:r w:rsidR="00632EB9" w:rsidRPr="00553260">
        <w:rPr>
          <w:rFonts w:ascii="Arial" w:hAnsi="Arial" w:cs="Arial"/>
          <w:sz w:val="24"/>
          <w:szCs w:val="24"/>
          <w:lang w:val="en-CA"/>
        </w:rPr>
        <w:tab/>
      </w:r>
      <w:r w:rsidR="00C54F6C" w:rsidRPr="00553260">
        <w:rPr>
          <w:rFonts w:ascii="Arial" w:hAnsi="Arial" w:cs="Arial"/>
          <w:sz w:val="24"/>
          <w:szCs w:val="24"/>
          <w:lang w:val="en-CA"/>
        </w:rPr>
        <w:t xml:space="preserve">(a)  The purpose of the balance sheet is to report the financial position (assets, </w:t>
      </w:r>
      <w:r w:rsidR="006D6B0D" w:rsidRPr="00553260">
        <w:rPr>
          <w:rFonts w:ascii="Arial" w:hAnsi="Arial" w:cs="Arial"/>
          <w:sz w:val="24"/>
          <w:szCs w:val="24"/>
          <w:lang w:val="en-CA"/>
        </w:rPr>
        <w:t xml:space="preserve"> </w:t>
      </w:r>
      <w:r w:rsidR="00C54F6C" w:rsidRPr="00553260">
        <w:rPr>
          <w:rFonts w:ascii="Arial" w:hAnsi="Arial" w:cs="Arial"/>
          <w:sz w:val="24"/>
          <w:szCs w:val="24"/>
          <w:lang w:val="en-CA"/>
        </w:rPr>
        <w:t xml:space="preserve">liabilities and </w:t>
      </w:r>
      <w:r w:rsidR="00A83910" w:rsidRPr="00553260">
        <w:rPr>
          <w:rFonts w:ascii="Arial" w:hAnsi="Arial" w:cs="Arial"/>
          <w:sz w:val="24"/>
          <w:szCs w:val="24"/>
          <w:lang w:val="en-CA"/>
        </w:rPr>
        <w:t>shareholders’</w:t>
      </w:r>
      <w:r w:rsidR="00C54F6C" w:rsidRPr="00553260">
        <w:rPr>
          <w:rFonts w:ascii="Arial" w:hAnsi="Arial" w:cs="Arial"/>
          <w:sz w:val="24"/>
          <w:szCs w:val="24"/>
          <w:lang w:val="en-CA"/>
        </w:rPr>
        <w:t xml:space="preserve"> equity) of a business at a </w:t>
      </w:r>
      <w:r w:rsidR="00CB1C8F" w:rsidRPr="00553260">
        <w:rPr>
          <w:rFonts w:ascii="Arial" w:hAnsi="Arial" w:cs="Arial"/>
          <w:sz w:val="24"/>
          <w:szCs w:val="24"/>
          <w:lang w:val="en-CA"/>
        </w:rPr>
        <w:t xml:space="preserve">point in time.  </w:t>
      </w:r>
    </w:p>
    <w:p w14:paraId="2627152E" w14:textId="77777777" w:rsidR="00C54F6C" w:rsidRPr="00553260" w:rsidRDefault="00C54F6C" w:rsidP="00ED0FE2">
      <w:pPr>
        <w:pStyle w:val="BodyTextIndent3"/>
        <w:tabs>
          <w:tab w:val="clear" w:pos="432"/>
          <w:tab w:val="clear" w:pos="810"/>
          <w:tab w:val="num" w:pos="450"/>
        </w:tabs>
        <w:ind w:left="450" w:hanging="435"/>
        <w:rPr>
          <w:rFonts w:cs="Arial"/>
          <w:szCs w:val="24"/>
          <w:lang w:val="en-CA"/>
        </w:rPr>
      </w:pPr>
      <w:r w:rsidRPr="00553260">
        <w:rPr>
          <w:rFonts w:cs="Arial"/>
          <w:szCs w:val="24"/>
          <w:lang w:val="en-CA"/>
        </w:rPr>
        <w:tab/>
        <w:t>(b)  The purpose of the income statement is to present information about the revenues, expenses, and net income of a business for a specified period of time.</w:t>
      </w:r>
      <w:r w:rsidRPr="00553260">
        <w:rPr>
          <w:rFonts w:cs="Arial"/>
          <w:szCs w:val="24"/>
          <w:lang w:val="en-CA"/>
        </w:rPr>
        <w:tab/>
      </w:r>
    </w:p>
    <w:p w14:paraId="44643A03" w14:textId="77777777" w:rsidR="00C54F6C" w:rsidRPr="00553260" w:rsidRDefault="00C54F6C" w:rsidP="00D006B5">
      <w:pPr>
        <w:tabs>
          <w:tab w:val="num" w:pos="450"/>
        </w:tabs>
        <w:ind w:left="450" w:hanging="435"/>
        <w:rPr>
          <w:rFonts w:ascii="Arial" w:hAnsi="Arial" w:cs="Arial"/>
          <w:sz w:val="24"/>
          <w:szCs w:val="24"/>
          <w:lang w:val="en-CA"/>
        </w:rPr>
      </w:pPr>
      <w:r w:rsidRPr="00553260">
        <w:rPr>
          <w:rFonts w:ascii="Arial" w:hAnsi="Arial" w:cs="Arial"/>
          <w:sz w:val="24"/>
          <w:szCs w:val="24"/>
          <w:lang w:val="en-CA"/>
        </w:rPr>
        <w:tab/>
        <w:t xml:space="preserve">(c)  The statement of retained earnings </w:t>
      </w:r>
      <w:r w:rsidR="00CB1C8F" w:rsidRPr="00553260">
        <w:rPr>
          <w:rFonts w:ascii="Arial" w:hAnsi="Arial" w:cs="Arial"/>
          <w:sz w:val="24"/>
          <w:szCs w:val="24"/>
          <w:lang w:val="en-CA"/>
        </w:rPr>
        <w:t xml:space="preserve">reports the way that net income and the distribution of dividends affected the financial position of the company during the period.  </w:t>
      </w:r>
    </w:p>
    <w:p w14:paraId="541256B0" w14:textId="77777777" w:rsidR="00C54F6C" w:rsidRPr="00553260" w:rsidRDefault="00C54F6C" w:rsidP="00D006B5">
      <w:pPr>
        <w:ind w:left="450"/>
        <w:rPr>
          <w:rFonts w:ascii="Arial" w:hAnsi="Arial" w:cs="Arial"/>
          <w:sz w:val="24"/>
          <w:szCs w:val="24"/>
          <w:lang w:val="en-CA"/>
        </w:rPr>
      </w:pPr>
      <w:r w:rsidRPr="00553260">
        <w:rPr>
          <w:rFonts w:ascii="Arial" w:hAnsi="Arial" w:cs="Arial"/>
          <w:sz w:val="24"/>
          <w:szCs w:val="24"/>
          <w:lang w:val="en-CA"/>
        </w:rPr>
        <w:t>(d)  The purpose of the statement of cash flows is to summarize how a business’s operating, investing, and financing activities caused its cash balance to change over a particular period of time.</w:t>
      </w:r>
    </w:p>
    <w:p w14:paraId="5E94705B" w14:textId="77777777" w:rsidR="00C54F6C" w:rsidRPr="00553260" w:rsidRDefault="00C54F6C" w:rsidP="00ED0FE2">
      <w:pPr>
        <w:keepLines/>
        <w:tabs>
          <w:tab w:val="left" w:pos="432"/>
          <w:tab w:val="left" w:pos="1008"/>
        </w:tabs>
        <w:ind w:left="1008" w:hanging="1008"/>
        <w:rPr>
          <w:rFonts w:ascii="Arial" w:hAnsi="Arial" w:cs="Arial"/>
          <w:sz w:val="24"/>
          <w:szCs w:val="24"/>
          <w:lang w:val="en-CA"/>
        </w:rPr>
      </w:pPr>
    </w:p>
    <w:p w14:paraId="7FA74BC4" w14:textId="77777777" w:rsidR="00C54F6C" w:rsidRPr="00553260" w:rsidRDefault="00CB4D61" w:rsidP="00ED0FE2">
      <w:pPr>
        <w:pStyle w:val="BodyTextIndent"/>
        <w:rPr>
          <w:rFonts w:cs="Arial"/>
          <w:szCs w:val="24"/>
          <w:lang w:val="en-CA"/>
        </w:rPr>
      </w:pPr>
      <w:r w:rsidRPr="00553260">
        <w:rPr>
          <w:rFonts w:cs="Arial"/>
          <w:szCs w:val="24"/>
          <w:lang w:val="en-CA"/>
        </w:rPr>
        <w:t xml:space="preserve"> </w:t>
      </w:r>
      <w:r w:rsidR="00BD7BEC" w:rsidRPr="00553260">
        <w:rPr>
          <w:rFonts w:cs="Arial"/>
          <w:szCs w:val="24"/>
          <w:lang w:val="en-CA"/>
        </w:rPr>
        <w:t>9</w:t>
      </w:r>
      <w:r w:rsidR="00C54F6C" w:rsidRPr="00553260">
        <w:rPr>
          <w:rFonts w:cs="Arial"/>
          <w:szCs w:val="24"/>
          <w:lang w:val="en-CA"/>
        </w:rPr>
        <w:t>.</w:t>
      </w:r>
      <w:r w:rsidR="00C54F6C" w:rsidRPr="00553260">
        <w:rPr>
          <w:rFonts w:cs="Arial"/>
          <w:szCs w:val="24"/>
          <w:lang w:val="en-CA"/>
        </w:rPr>
        <w:tab/>
        <w:t xml:space="preserve">The income statement, statement of retained earnings, and statement of cash flows </w:t>
      </w:r>
      <w:r w:rsidR="003D4B4A" w:rsidRPr="00553260">
        <w:rPr>
          <w:rFonts w:cs="Arial"/>
          <w:szCs w:val="24"/>
          <w:lang w:val="en-CA"/>
        </w:rPr>
        <w:t>would be</w:t>
      </w:r>
      <w:r w:rsidR="00C54F6C" w:rsidRPr="00553260">
        <w:rPr>
          <w:rFonts w:cs="Arial"/>
          <w:szCs w:val="24"/>
          <w:lang w:val="en-CA"/>
        </w:rPr>
        <w:t xml:space="preserve"> dated “For </w:t>
      </w:r>
      <w:r w:rsidR="00E50E71" w:rsidRPr="00553260">
        <w:rPr>
          <w:rFonts w:cs="Arial"/>
          <w:szCs w:val="24"/>
          <w:lang w:val="en-CA"/>
        </w:rPr>
        <w:t xml:space="preserve">the Year Ended December 31, </w:t>
      </w:r>
      <w:r w:rsidR="00D365D0" w:rsidRPr="00553260">
        <w:rPr>
          <w:rFonts w:cs="Arial"/>
          <w:szCs w:val="24"/>
          <w:lang w:val="en-CA"/>
        </w:rPr>
        <w:t>2017</w:t>
      </w:r>
      <w:r w:rsidR="00C54F6C" w:rsidRPr="00553260">
        <w:rPr>
          <w:rFonts w:cs="Arial"/>
          <w:szCs w:val="24"/>
          <w:lang w:val="en-CA"/>
        </w:rPr>
        <w:t xml:space="preserve">,” because they report the inflows and outflows of resources during a period of time. In contrast, the balance sheet </w:t>
      </w:r>
      <w:r w:rsidR="003D4B4A" w:rsidRPr="00553260">
        <w:rPr>
          <w:rFonts w:cs="Arial"/>
          <w:szCs w:val="24"/>
          <w:lang w:val="en-CA"/>
        </w:rPr>
        <w:t>would be</w:t>
      </w:r>
      <w:r w:rsidR="00C54F6C" w:rsidRPr="00553260">
        <w:rPr>
          <w:rFonts w:cs="Arial"/>
          <w:szCs w:val="24"/>
          <w:lang w:val="en-CA"/>
        </w:rPr>
        <w:t xml:space="preserve"> dated “At Dec</w:t>
      </w:r>
      <w:r w:rsidR="00E50E71" w:rsidRPr="00553260">
        <w:rPr>
          <w:rFonts w:cs="Arial"/>
          <w:szCs w:val="24"/>
          <w:lang w:val="en-CA"/>
        </w:rPr>
        <w:t xml:space="preserve">ember 31, </w:t>
      </w:r>
      <w:r w:rsidR="00D365D0" w:rsidRPr="00553260">
        <w:rPr>
          <w:rFonts w:cs="Arial"/>
          <w:szCs w:val="24"/>
          <w:lang w:val="en-CA"/>
        </w:rPr>
        <w:t>2017</w:t>
      </w:r>
      <w:r w:rsidR="009A3D16" w:rsidRPr="00553260">
        <w:rPr>
          <w:rFonts w:cs="Arial"/>
          <w:szCs w:val="24"/>
          <w:lang w:val="en-CA"/>
        </w:rPr>
        <w:t>,</w:t>
      </w:r>
      <w:r w:rsidR="00C54F6C" w:rsidRPr="00553260">
        <w:rPr>
          <w:rFonts w:cs="Arial"/>
          <w:szCs w:val="24"/>
          <w:lang w:val="en-CA"/>
        </w:rPr>
        <w:t xml:space="preserve">” because it represents the assets, liabilities and </w:t>
      </w:r>
      <w:r w:rsidR="00A83910" w:rsidRPr="00553260">
        <w:rPr>
          <w:rFonts w:cs="Arial"/>
          <w:szCs w:val="24"/>
          <w:lang w:val="en-CA"/>
        </w:rPr>
        <w:t>shareholders’</w:t>
      </w:r>
      <w:r w:rsidR="00C54F6C" w:rsidRPr="00553260">
        <w:rPr>
          <w:rFonts w:cs="Arial"/>
          <w:szCs w:val="24"/>
          <w:lang w:val="en-CA"/>
        </w:rPr>
        <w:t xml:space="preserve"> equity at a specific date.</w:t>
      </w:r>
    </w:p>
    <w:p w14:paraId="50128FF2" w14:textId="77777777" w:rsidR="00C54F6C" w:rsidRPr="00553260" w:rsidRDefault="00C54F6C" w:rsidP="00ED0FE2">
      <w:pPr>
        <w:keepLines/>
        <w:tabs>
          <w:tab w:val="left" w:pos="450"/>
        </w:tabs>
        <w:ind w:left="450" w:hanging="450"/>
        <w:rPr>
          <w:rFonts w:ascii="Arial" w:hAnsi="Arial" w:cs="Arial"/>
          <w:sz w:val="24"/>
          <w:szCs w:val="24"/>
          <w:lang w:val="en-CA"/>
        </w:rPr>
      </w:pPr>
    </w:p>
    <w:p w14:paraId="7329068F" w14:textId="77777777" w:rsidR="00C54F6C" w:rsidRPr="00553260" w:rsidRDefault="00BD7BEC" w:rsidP="00ED0FE2">
      <w:pPr>
        <w:keepLines/>
        <w:tabs>
          <w:tab w:val="left" w:pos="450"/>
        </w:tabs>
        <w:ind w:left="450" w:hanging="450"/>
        <w:rPr>
          <w:rFonts w:ascii="Arial" w:hAnsi="Arial" w:cs="Arial"/>
          <w:sz w:val="24"/>
          <w:szCs w:val="24"/>
          <w:lang w:val="en-CA"/>
        </w:rPr>
      </w:pPr>
      <w:r w:rsidRPr="00553260">
        <w:rPr>
          <w:rFonts w:ascii="Arial" w:hAnsi="Arial" w:cs="Arial"/>
          <w:sz w:val="24"/>
          <w:szCs w:val="24"/>
          <w:lang w:val="en-CA"/>
        </w:rPr>
        <w:t>10</w:t>
      </w:r>
      <w:r w:rsidR="00C54F6C" w:rsidRPr="00553260">
        <w:rPr>
          <w:rFonts w:ascii="Arial" w:hAnsi="Arial" w:cs="Arial"/>
          <w:sz w:val="24"/>
          <w:szCs w:val="24"/>
          <w:lang w:val="en-CA"/>
        </w:rPr>
        <w:t>.</w:t>
      </w:r>
      <w:r w:rsidR="00C54F6C" w:rsidRPr="00553260">
        <w:rPr>
          <w:rFonts w:ascii="Arial" w:hAnsi="Arial" w:cs="Arial"/>
          <w:sz w:val="24"/>
          <w:szCs w:val="24"/>
          <w:lang w:val="en-CA"/>
        </w:rPr>
        <w:tab/>
        <w:t xml:space="preserve">Net income is the excess of total revenues over total expenses. A net loss occurs if total expenses exceed total revenues. </w:t>
      </w:r>
    </w:p>
    <w:p w14:paraId="07ED9F61" w14:textId="77777777" w:rsidR="00C54F6C" w:rsidRPr="00553260" w:rsidRDefault="00C54F6C" w:rsidP="00ED0FE2">
      <w:pPr>
        <w:keepLines/>
        <w:tabs>
          <w:tab w:val="left" w:pos="450"/>
        </w:tabs>
        <w:ind w:left="450" w:hanging="450"/>
        <w:rPr>
          <w:rFonts w:ascii="Arial" w:hAnsi="Arial" w:cs="Arial"/>
          <w:sz w:val="24"/>
          <w:szCs w:val="24"/>
          <w:lang w:val="en-CA"/>
        </w:rPr>
      </w:pPr>
    </w:p>
    <w:p w14:paraId="4207F06E" w14:textId="77777777" w:rsidR="00F84A24" w:rsidRPr="00553260" w:rsidRDefault="00F84A24" w:rsidP="00ED0FE2">
      <w:pPr>
        <w:ind w:left="450" w:hanging="450"/>
        <w:rPr>
          <w:rFonts w:ascii="Arial" w:hAnsi="Arial" w:cs="Arial"/>
          <w:sz w:val="24"/>
          <w:szCs w:val="24"/>
          <w:lang w:val="en-CA"/>
        </w:rPr>
      </w:pPr>
      <w:r w:rsidRPr="00553260">
        <w:rPr>
          <w:rFonts w:ascii="Arial" w:hAnsi="Arial" w:cs="Arial"/>
          <w:sz w:val="24"/>
          <w:szCs w:val="24"/>
          <w:lang w:val="en-CA"/>
        </w:rPr>
        <w:t>1</w:t>
      </w:r>
      <w:r w:rsidR="00BD7BEC" w:rsidRPr="00553260">
        <w:rPr>
          <w:rFonts w:ascii="Arial" w:hAnsi="Arial" w:cs="Arial"/>
          <w:sz w:val="24"/>
          <w:szCs w:val="24"/>
          <w:lang w:val="en-CA"/>
        </w:rPr>
        <w:t>1</w:t>
      </w:r>
      <w:r w:rsidR="00C54F6C" w:rsidRPr="00553260">
        <w:rPr>
          <w:rFonts w:ascii="Arial" w:hAnsi="Arial" w:cs="Arial"/>
          <w:sz w:val="24"/>
          <w:szCs w:val="24"/>
          <w:lang w:val="en-CA"/>
        </w:rPr>
        <w:t>.</w:t>
      </w:r>
      <w:r w:rsidR="00C54F6C" w:rsidRPr="00553260">
        <w:rPr>
          <w:rFonts w:ascii="Arial" w:hAnsi="Arial" w:cs="Arial"/>
          <w:sz w:val="24"/>
          <w:szCs w:val="24"/>
          <w:lang w:val="en-CA"/>
        </w:rPr>
        <w:tab/>
        <w:t xml:space="preserve">The accounting equation for the balance sheet is: Assets = Liabilities + </w:t>
      </w:r>
      <w:r w:rsidR="00A83910" w:rsidRPr="00553260">
        <w:rPr>
          <w:rFonts w:ascii="Arial" w:hAnsi="Arial" w:cs="Arial"/>
          <w:sz w:val="24"/>
          <w:szCs w:val="24"/>
          <w:lang w:val="en-CA"/>
        </w:rPr>
        <w:t>Shareholders’</w:t>
      </w:r>
      <w:r w:rsidR="00C54F6C" w:rsidRPr="00553260">
        <w:rPr>
          <w:rFonts w:ascii="Arial" w:hAnsi="Arial" w:cs="Arial"/>
          <w:sz w:val="24"/>
          <w:szCs w:val="24"/>
          <w:lang w:val="en-CA"/>
        </w:rPr>
        <w:t xml:space="preserve"> Equity.  Assets are the </w:t>
      </w:r>
      <w:r w:rsidR="00CB1C8F" w:rsidRPr="00553260">
        <w:rPr>
          <w:rFonts w:ascii="Arial" w:hAnsi="Arial" w:cs="Arial"/>
          <w:sz w:val="24"/>
          <w:szCs w:val="24"/>
          <w:lang w:val="en-CA"/>
        </w:rPr>
        <w:t xml:space="preserve">economic </w:t>
      </w:r>
      <w:r w:rsidR="00C54F6C" w:rsidRPr="00553260">
        <w:rPr>
          <w:rFonts w:ascii="Arial" w:hAnsi="Arial" w:cs="Arial"/>
          <w:sz w:val="24"/>
          <w:szCs w:val="24"/>
          <w:lang w:val="en-CA"/>
        </w:rPr>
        <w:t xml:space="preserve">resources </w:t>
      </w:r>
      <w:r w:rsidR="00CB1C8F" w:rsidRPr="00553260">
        <w:rPr>
          <w:rFonts w:ascii="Arial" w:hAnsi="Arial" w:cs="Arial"/>
          <w:sz w:val="24"/>
          <w:szCs w:val="24"/>
          <w:lang w:val="en-CA"/>
        </w:rPr>
        <w:t xml:space="preserve">controlled by the company.  </w:t>
      </w:r>
      <w:r w:rsidR="00C54F6C" w:rsidRPr="00553260">
        <w:rPr>
          <w:rFonts w:ascii="Arial" w:hAnsi="Arial" w:cs="Arial"/>
          <w:b/>
          <w:bCs/>
          <w:color w:val="000000"/>
          <w:sz w:val="24"/>
          <w:szCs w:val="24"/>
          <w:lang w:val="en-CA"/>
        </w:rPr>
        <w:t xml:space="preserve"> </w:t>
      </w:r>
      <w:r w:rsidR="00C54F6C" w:rsidRPr="00553260">
        <w:rPr>
          <w:rFonts w:ascii="Arial" w:hAnsi="Arial" w:cs="Arial"/>
          <w:sz w:val="24"/>
          <w:szCs w:val="24"/>
          <w:lang w:val="en-CA"/>
        </w:rPr>
        <w:t xml:space="preserve">Liabilities are amounts owed by the business. </w:t>
      </w:r>
      <w:r w:rsidR="00C54F6C" w:rsidRPr="00553260">
        <w:rPr>
          <w:rFonts w:ascii="Arial" w:hAnsi="Arial" w:cs="Arial"/>
          <w:b/>
          <w:bCs/>
          <w:color w:val="000000"/>
          <w:sz w:val="24"/>
          <w:szCs w:val="24"/>
          <w:lang w:val="en-CA"/>
        </w:rPr>
        <w:t xml:space="preserve"> </w:t>
      </w:r>
      <w:r w:rsidR="00A83910" w:rsidRPr="00553260">
        <w:rPr>
          <w:rFonts w:ascii="Arial" w:hAnsi="Arial" w:cs="Arial"/>
          <w:sz w:val="24"/>
          <w:szCs w:val="24"/>
          <w:lang w:val="en-CA"/>
        </w:rPr>
        <w:t>Shareholders’</w:t>
      </w:r>
      <w:r w:rsidR="00C54F6C" w:rsidRPr="00553260">
        <w:rPr>
          <w:rFonts w:ascii="Arial" w:hAnsi="Arial" w:cs="Arial"/>
          <w:sz w:val="24"/>
          <w:szCs w:val="24"/>
          <w:lang w:val="en-CA"/>
        </w:rPr>
        <w:t xml:space="preserve"> equity is the </w:t>
      </w:r>
      <w:r w:rsidR="00E06462" w:rsidRPr="00553260">
        <w:rPr>
          <w:rFonts w:ascii="Arial" w:hAnsi="Arial" w:cs="Arial"/>
          <w:sz w:val="24"/>
          <w:szCs w:val="24"/>
          <w:lang w:val="en-CA"/>
        </w:rPr>
        <w:t xml:space="preserve">owners’ claims to the </w:t>
      </w:r>
      <w:r w:rsidR="00C54F6C" w:rsidRPr="00553260">
        <w:rPr>
          <w:rFonts w:ascii="Arial" w:hAnsi="Arial" w:cs="Arial"/>
          <w:sz w:val="24"/>
          <w:szCs w:val="24"/>
          <w:lang w:val="en-CA"/>
        </w:rPr>
        <w:t>business.</w:t>
      </w:r>
      <w:r w:rsidR="00E06462" w:rsidRPr="00553260">
        <w:rPr>
          <w:rFonts w:ascii="Arial" w:hAnsi="Arial" w:cs="Arial"/>
          <w:sz w:val="24"/>
          <w:szCs w:val="24"/>
          <w:lang w:val="en-CA"/>
        </w:rPr>
        <w:t xml:space="preserve"> It includes amounts </w:t>
      </w:r>
      <w:r w:rsidR="000F4E7D" w:rsidRPr="00553260">
        <w:rPr>
          <w:rFonts w:ascii="Arial" w:hAnsi="Arial" w:cs="Arial"/>
          <w:sz w:val="24"/>
          <w:szCs w:val="24"/>
          <w:lang w:val="en-CA"/>
        </w:rPr>
        <w:t>contributed to the business (by investors through purchasing the company’s s</w:t>
      </w:r>
      <w:r w:rsidR="006F462F" w:rsidRPr="00553260">
        <w:rPr>
          <w:rFonts w:ascii="Arial" w:hAnsi="Arial" w:cs="Arial"/>
          <w:sz w:val="24"/>
          <w:szCs w:val="24"/>
          <w:lang w:val="en-CA"/>
        </w:rPr>
        <w:t>hares</w:t>
      </w:r>
      <w:r w:rsidR="000F4E7D" w:rsidRPr="00553260">
        <w:rPr>
          <w:rFonts w:ascii="Arial" w:hAnsi="Arial" w:cs="Arial"/>
          <w:sz w:val="24"/>
          <w:szCs w:val="24"/>
          <w:lang w:val="en-CA"/>
        </w:rPr>
        <w:t>)</w:t>
      </w:r>
      <w:r w:rsidR="00E06462" w:rsidRPr="00553260">
        <w:rPr>
          <w:rFonts w:ascii="Arial" w:hAnsi="Arial" w:cs="Arial"/>
          <w:sz w:val="24"/>
          <w:szCs w:val="24"/>
          <w:lang w:val="en-CA"/>
        </w:rPr>
        <w:t xml:space="preserve"> and the amounts earned and accumulated through profitable business operations.</w:t>
      </w:r>
    </w:p>
    <w:p w14:paraId="459F7B89" w14:textId="77777777" w:rsidR="00F84A24" w:rsidRPr="00553260" w:rsidRDefault="00F84A24" w:rsidP="00ED0FE2">
      <w:pPr>
        <w:ind w:left="450" w:hanging="450"/>
        <w:rPr>
          <w:rFonts w:ascii="Arial" w:hAnsi="Arial" w:cs="Arial"/>
          <w:sz w:val="24"/>
          <w:szCs w:val="24"/>
          <w:lang w:val="en-CA"/>
        </w:rPr>
      </w:pPr>
    </w:p>
    <w:p w14:paraId="12530CDE" w14:textId="77777777" w:rsidR="00C54F6C" w:rsidRPr="00553260" w:rsidRDefault="00F84A24" w:rsidP="00ED0FE2">
      <w:pPr>
        <w:ind w:left="450" w:hanging="450"/>
        <w:rPr>
          <w:rFonts w:ascii="Arial" w:hAnsi="Arial" w:cs="Arial"/>
          <w:sz w:val="24"/>
          <w:szCs w:val="24"/>
          <w:lang w:val="en-CA"/>
        </w:rPr>
      </w:pPr>
      <w:r w:rsidRPr="00553260">
        <w:rPr>
          <w:rFonts w:ascii="Arial" w:hAnsi="Arial" w:cs="Arial"/>
          <w:sz w:val="24"/>
          <w:szCs w:val="24"/>
          <w:lang w:val="en-CA"/>
        </w:rPr>
        <w:t>1</w:t>
      </w:r>
      <w:r w:rsidR="00BD7BEC" w:rsidRPr="00553260">
        <w:rPr>
          <w:rFonts w:ascii="Arial" w:hAnsi="Arial" w:cs="Arial"/>
          <w:sz w:val="24"/>
          <w:szCs w:val="24"/>
          <w:lang w:val="en-CA"/>
        </w:rPr>
        <w:t>2</w:t>
      </w:r>
      <w:r w:rsidRPr="00553260">
        <w:rPr>
          <w:rFonts w:ascii="Arial" w:hAnsi="Arial" w:cs="Arial"/>
          <w:sz w:val="24"/>
          <w:szCs w:val="24"/>
          <w:lang w:val="en-CA"/>
        </w:rPr>
        <w:t>.</w:t>
      </w:r>
      <w:r w:rsidRPr="00553260">
        <w:rPr>
          <w:rFonts w:ascii="Arial" w:hAnsi="Arial" w:cs="Arial"/>
          <w:sz w:val="24"/>
          <w:szCs w:val="24"/>
          <w:lang w:val="en-CA"/>
        </w:rPr>
        <w:tab/>
      </w:r>
      <w:r w:rsidR="00C54F6C" w:rsidRPr="00553260">
        <w:rPr>
          <w:rFonts w:ascii="Arial" w:hAnsi="Arial" w:cs="Arial"/>
          <w:sz w:val="24"/>
          <w:szCs w:val="24"/>
          <w:lang w:val="en-CA"/>
        </w:rPr>
        <w:t>The equation for the income statement is Revenues</w:t>
      </w:r>
      <w:r w:rsidR="000F4E7D" w:rsidRPr="00553260">
        <w:rPr>
          <w:rFonts w:ascii="Arial" w:hAnsi="Arial" w:cs="Arial"/>
          <w:sz w:val="24"/>
          <w:szCs w:val="24"/>
          <w:lang w:val="en-CA"/>
        </w:rPr>
        <w:t xml:space="preserve"> – </w:t>
      </w:r>
      <w:r w:rsidR="00C54F6C" w:rsidRPr="00553260">
        <w:rPr>
          <w:rFonts w:ascii="Arial" w:hAnsi="Arial" w:cs="Arial"/>
          <w:sz w:val="24"/>
          <w:szCs w:val="24"/>
          <w:lang w:val="en-CA"/>
        </w:rPr>
        <w:t xml:space="preserve">Expenses = Net Income.  </w:t>
      </w:r>
      <w:r w:rsidR="000F4E7D" w:rsidRPr="00553260">
        <w:rPr>
          <w:rFonts w:ascii="Arial" w:hAnsi="Arial" w:cs="Arial"/>
          <w:sz w:val="24"/>
          <w:szCs w:val="24"/>
          <w:lang w:val="en-CA"/>
        </w:rPr>
        <w:t>R</w:t>
      </w:r>
      <w:r w:rsidR="00C54F6C" w:rsidRPr="00553260">
        <w:rPr>
          <w:rFonts w:ascii="Arial" w:hAnsi="Arial" w:cs="Arial"/>
          <w:sz w:val="24"/>
          <w:szCs w:val="24"/>
          <w:lang w:val="en-CA"/>
        </w:rPr>
        <w:t>evenues are increases in a company’s resources, arising primarily from its operating activities.  Expenses are decreases in a company’s resources, arising primarily from</w:t>
      </w:r>
      <w:r w:rsidR="000F4E7D" w:rsidRPr="00553260">
        <w:rPr>
          <w:rFonts w:ascii="Arial" w:hAnsi="Arial" w:cs="Arial"/>
          <w:sz w:val="24"/>
          <w:szCs w:val="24"/>
          <w:lang w:val="en-CA"/>
        </w:rPr>
        <w:t xml:space="preserve"> its operating activities. Net I</w:t>
      </w:r>
      <w:r w:rsidR="00C54F6C" w:rsidRPr="00553260">
        <w:rPr>
          <w:rFonts w:ascii="Arial" w:hAnsi="Arial" w:cs="Arial"/>
          <w:sz w:val="24"/>
          <w:szCs w:val="24"/>
          <w:lang w:val="en-CA"/>
        </w:rPr>
        <w:t xml:space="preserve">ncome is equal to revenues minus expenses.  </w:t>
      </w:r>
      <w:r w:rsidR="000F4E7D" w:rsidRPr="00553260">
        <w:rPr>
          <w:rFonts w:ascii="Arial" w:hAnsi="Arial" w:cs="Arial"/>
          <w:sz w:val="24"/>
          <w:szCs w:val="24"/>
          <w:lang w:val="en-CA"/>
        </w:rPr>
        <w:t>(If expenses are greater than revenues, the company has a Net Loss.)</w:t>
      </w:r>
    </w:p>
    <w:p w14:paraId="172148D0" w14:textId="77777777" w:rsidR="00C54F6C" w:rsidRPr="00553260" w:rsidRDefault="00C54F6C" w:rsidP="00ED0FE2">
      <w:pPr>
        <w:keepLines/>
        <w:tabs>
          <w:tab w:val="left" w:pos="432"/>
        </w:tabs>
        <w:ind w:left="450" w:hanging="450"/>
        <w:rPr>
          <w:rFonts w:ascii="Arial" w:hAnsi="Arial" w:cs="Arial"/>
          <w:sz w:val="24"/>
          <w:szCs w:val="24"/>
          <w:lang w:val="en-CA"/>
        </w:rPr>
      </w:pPr>
    </w:p>
    <w:p w14:paraId="72F314D2" w14:textId="77777777" w:rsidR="00C54F6C" w:rsidRPr="00553260" w:rsidRDefault="00C54F6C" w:rsidP="00ED0FE2">
      <w:pPr>
        <w:keepLines/>
        <w:tabs>
          <w:tab w:val="left" w:pos="432"/>
        </w:tabs>
        <w:ind w:left="450" w:hanging="450"/>
        <w:rPr>
          <w:rFonts w:ascii="Arial" w:hAnsi="Arial" w:cs="Arial"/>
          <w:sz w:val="24"/>
          <w:szCs w:val="24"/>
          <w:lang w:val="en-CA"/>
        </w:rPr>
      </w:pPr>
      <w:r w:rsidRPr="00553260">
        <w:rPr>
          <w:rFonts w:ascii="Arial" w:hAnsi="Arial" w:cs="Arial"/>
          <w:sz w:val="24"/>
          <w:szCs w:val="24"/>
          <w:lang w:val="en-CA"/>
        </w:rPr>
        <w:t>1</w:t>
      </w:r>
      <w:r w:rsidR="00BD7BEC" w:rsidRPr="00553260">
        <w:rPr>
          <w:rFonts w:ascii="Arial" w:hAnsi="Arial" w:cs="Arial"/>
          <w:sz w:val="24"/>
          <w:szCs w:val="24"/>
          <w:lang w:val="en-CA"/>
        </w:rPr>
        <w:t>3</w:t>
      </w:r>
      <w:r w:rsidRPr="00553260">
        <w:rPr>
          <w:rFonts w:ascii="Arial" w:hAnsi="Arial" w:cs="Arial"/>
          <w:sz w:val="24"/>
          <w:szCs w:val="24"/>
          <w:lang w:val="en-CA"/>
        </w:rPr>
        <w:t>.</w:t>
      </w:r>
      <w:r w:rsidRPr="00553260">
        <w:rPr>
          <w:rFonts w:ascii="Arial" w:hAnsi="Arial" w:cs="Arial"/>
          <w:sz w:val="24"/>
          <w:szCs w:val="24"/>
          <w:lang w:val="en-CA"/>
        </w:rPr>
        <w:tab/>
      </w:r>
      <w:r w:rsidR="00632EB9" w:rsidRPr="00553260">
        <w:rPr>
          <w:rFonts w:ascii="Arial" w:hAnsi="Arial" w:cs="Arial"/>
          <w:sz w:val="24"/>
          <w:szCs w:val="24"/>
          <w:lang w:val="en-CA"/>
        </w:rPr>
        <w:tab/>
      </w:r>
      <w:r w:rsidRPr="00553260">
        <w:rPr>
          <w:rFonts w:ascii="Arial" w:hAnsi="Arial" w:cs="Arial"/>
          <w:sz w:val="24"/>
          <w:szCs w:val="24"/>
          <w:lang w:val="en-CA"/>
        </w:rPr>
        <w:t xml:space="preserve">The equation for the statement of retained earnings is: Beginning  Retained Earnings +  Net Income - Dividends = Ending Retained Earnings. It begins with beginning-of-the-year retained earnings which is the prior year’s ending retained earnings reported on the </w:t>
      </w:r>
      <w:r w:rsidR="003D4B4A" w:rsidRPr="00553260">
        <w:rPr>
          <w:rFonts w:ascii="Arial" w:hAnsi="Arial" w:cs="Arial"/>
          <w:sz w:val="24"/>
          <w:szCs w:val="24"/>
          <w:lang w:val="en-CA"/>
        </w:rPr>
        <w:t xml:space="preserve">prior year’s </w:t>
      </w:r>
      <w:r w:rsidRPr="00553260">
        <w:rPr>
          <w:rFonts w:ascii="Arial" w:hAnsi="Arial" w:cs="Arial"/>
          <w:sz w:val="24"/>
          <w:szCs w:val="24"/>
          <w:lang w:val="en-CA"/>
        </w:rPr>
        <w:t>balance sheet.  The current year's net income</w:t>
      </w:r>
      <w:r w:rsidRPr="00553260">
        <w:rPr>
          <w:rFonts w:ascii="Arial" w:hAnsi="Arial" w:cs="Arial"/>
          <w:i/>
          <w:sz w:val="24"/>
          <w:szCs w:val="24"/>
          <w:lang w:val="en-CA"/>
        </w:rPr>
        <w:t xml:space="preserve"> </w:t>
      </w:r>
      <w:r w:rsidRPr="00553260">
        <w:rPr>
          <w:rFonts w:ascii="Arial" w:hAnsi="Arial" w:cs="Arial"/>
          <w:sz w:val="24"/>
          <w:szCs w:val="24"/>
          <w:lang w:val="en-CA"/>
        </w:rPr>
        <w:t>reported on the income statement is added and the current year's dividends are subtracted from this amount. The ending retained earnings amount is reported on the end-of-</w:t>
      </w:r>
      <w:r w:rsidR="009A3D16" w:rsidRPr="00553260">
        <w:rPr>
          <w:rFonts w:ascii="Arial" w:hAnsi="Arial" w:cs="Arial"/>
          <w:sz w:val="24"/>
          <w:szCs w:val="24"/>
          <w:lang w:val="en-CA"/>
        </w:rPr>
        <w:t>year</w:t>
      </w:r>
      <w:r w:rsidRPr="00553260">
        <w:rPr>
          <w:rFonts w:ascii="Arial" w:hAnsi="Arial" w:cs="Arial"/>
          <w:sz w:val="24"/>
          <w:szCs w:val="24"/>
          <w:lang w:val="en-CA"/>
        </w:rPr>
        <w:t xml:space="preserve"> balance sheet.</w:t>
      </w:r>
    </w:p>
    <w:p w14:paraId="7272C482" w14:textId="77777777" w:rsidR="00C54F6C" w:rsidRPr="00553260" w:rsidRDefault="00C54F6C" w:rsidP="00ED0FE2">
      <w:pPr>
        <w:keepLines/>
        <w:tabs>
          <w:tab w:val="left" w:pos="432"/>
        </w:tabs>
        <w:rPr>
          <w:rFonts w:ascii="Arial" w:hAnsi="Arial" w:cs="Arial"/>
          <w:sz w:val="24"/>
          <w:szCs w:val="24"/>
          <w:lang w:val="en-CA"/>
        </w:rPr>
      </w:pPr>
    </w:p>
    <w:p w14:paraId="37E991C2" w14:textId="77777777" w:rsidR="00C54F6C" w:rsidRPr="00553260" w:rsidRDefault="00C54F6C" w:rsidP="00ED0FE2">
      <w:pPr>
        <w:keepLines/>
        <w:tabs>
          <w:tab w:val="left" w:pos="432"/>
        </w:tabs>
        <w:ind w:left="450" w:hanging="450"/>
        <w:rPr>
          <w:rFonts w:ascii="Arial" w:hAnsi="Arial" w:cs="Arial"/>
          <w:sz w:val="24"/>
          <w:szCs w:val="24"/>
          <w:lang w:val="en-CA"/>
        </w:rPr>
      </w:pPr>
      <w:r w:rsidRPr="00553260">
        <w:rPr>
          <w:rFonts w:ascii="Arial" w:hAnsi="Arial" w:cs="Arial"/>
          <w:sz w:val="24"/>
          <w:szCs w:val="24"/>
          <w:lang w:val="en-CA"/>
        </w:rPr>
        <w:lastRenderedPageBreak/>
        <w:t>1</w:t>
      </w:r>
      <w:r w:rsidR="00BD7BEC" w:rsidRPr="00553260">
        <w:rPr>
          <w:rFonts w:ascii="Arial" w:hAnsi="Arial" w:cs="Arial"/>
          <w:sz w:val="24"/>
          <w:szCs w:val="24"/>
          <w:lang w:val="en-CA"/>
        </w:rPr>
        <w:t>4</w:t>
      </w:r>
      <w:r w:rsidRPr="00553260">
        <w:rPr>
          <w:rFonts w:ascii="Arial" w:hAnsi="Arial" w:cs="Arial"/>
          <w:sz w:val="24"/>
          <w:szCs w:val="24"/>
          <w:lang w:val="en-CA"/>
        </w:rPr>
        <w:t>.</w:t>
      </w:r>
      <w:r w:rsidRPr="00553260">
        <w:rPr>
          <w:rFonts w:ascii="Arial" w:hAnsi="Arial" w:cs="Arial"/>
          <w:sz w:val="24"/>
          <w:szCs w:val="24"/>
          <w:lang w:val="en-CA"/>
        </w:rPr>
        <w:tab/>
      </w:r>
      <w:r w:rsidR="00632EB9" w:rsidRPr="00553260">
        <w:rPr>
          <w:rFonts w:ascii="Arial" w:hAnsi="Arial" w:cs="Arial"/>
          <w:sz w:val="24"/>
          <w:szCs w:val="24"/>
          <w:lang w:val="en-CA"/>
        </w:rPr>
        <w:tab/>
      </w:r>
      <w:r w:rsidRPr="00553260">
        <w:rPr>
          <w:rFonts w:ascii="Arial" w:hAnsi="Arial" w:cs="Arial"/>
          <w:sz w:val="24"/>
          <w:szCs w:val="24"/>
          <w:lang w:val="en-CA"/>
        </w:rPr>
        <w:t xml:space="preserve">The equation for the statement of cash flows is: Cash flows from operating activities + Cash flows from investing activities + Cash flows from financing activities = Change in cash for the period. Change in cash for the period + </w:t>
      </w:r>
      <w:r w:rsidR="009A3D16" w:rsidRPr="00553260">
        <w:rPr>
          <w:rFonts w:ascii="Arial" w:hAnsi="Arial" w:cs="Arial"/>
          <w:sz w:val="24"/>
          <w:szCs w:val="24"/>
          <w:lang w:val="en-CA"/>
        </w:rPr>
        <w:t>B</w:t>
      </w:r>
      <w:r w:rsidRPr="00553260">
        <w:rPr>
          <w:rFonts w:ascii="Arial" w:hAnsi="Arial" w:cs="Arial"/>
          <w:sz w:val="24"/>
          <w:szCs w:val="24"/>
          <w:lang w:val="en-CA"/>
        </w:rPr>
        <w:t xml:space="preserve">eginning cash balance = </w:t>
      </w:r>
      <w:r w:rsidR="009A3D16" w:rsidRPr="00553260">
        <w:rPr>
          <w:rFonts w:ascii="Arial" w:hAnsi="Arial" w:cs="Arial"/>
          <w:sz w:val="24"/>
          <w:szCs w:val="24"/>
          <w:lang w:val="en-CA"/>
        </w:rPr>
        <w:t>E</w:t>
      </w:r>
      <w:r w:rsidRPr="00553260">
        <w:rPr>
          <w:rFonts w:ascii="Arial" w:hAnsi="Arial" w:cs="Arial"/>
          <w:sz w:val="24"/>
          <w:szCs w:val="24"/>
          <w:lang w:val="en-CA"/>
        </w:rPr>
        <w:t xml:space="preserve">nding cash balance.  The net cash flows for the period represent the increase or decrease in cash that occurred during the period.  Cash flows from operating activities are cash flows directly related to earning income (normal business activity). Cash flows from investing activities include cash flows that are related to the acquisition or sale of the company’s long-term assets. Cash flows from financing activities are directly related to the financing of the company. </w:t>
      </w:r>
    </w:p>
    <w:p w14:paraId="168993EC" w14:textId="77777777" w:rsidR="00C54F6C" w:rsidRPr="00553260" w:rsidRDefault="00C54F6C" w:rsidP="00ED0FE2">
      <w:pPr>
        <w:keepLines/>
        <w:tabs>
          <w:tab w:val="left" w:pos="432"/>
        </w:tabs>
        <w:rPr>
          <w:rFonts w:ascii="Arial" w:hAnsi="Arial" w:cs="Arial"/>
          <w:sz w:val="24"/>
          <w:szCs w:val="24"/>
          <w:lang w:val="en-CA"/>
        </w:rPr>
      </w:pPr>
    </w:p>
    <w:p w14:paraId="36FC9369" w14:textId="77777777" w:rsidR="00C54F6C" w:rsidRPr="00553260" w:rsidRDefault="00C54F6C" w:rsidP="00ED0FE2">
      <w:pPr>
        <w:keepLines/>
        <w:tabs>
          <w:tab w:val="left" w:pos="432"/>
        </w:tabs>
        <w:ind w:left="450" w:hanging="450"/>
        <w:rPr>
          <w:rFonts w:ascii="Arial" w:hAnsi="Arial" w:cs="Arial"/>
          <w:sz w:val="24"/>
          <w:szCs w:val="24"/>
          <w:lang w:val="en-CA"/>
        </w:rPr>
      </w:pPr>
      <w:r w:rsidRPr="00553260">
        <w:rPr>
          <w:rFonts w:ascii="Arial" w:hAnsi="Arial" w:cs="Arial"/>
          <w:sz w:val="24"/>
          <w:szCs w:val="24"/>
          <w:lang w:val="en-CA"/>
        </w:rPr>
        <w:t>1</w:t>
      </w:r>
      <w:r w:rsidR="00BD7BEC" w:rsidRPr="00553260">
        <w:rPr>
          <w:rFonts w:ascii="Arial" w:hAnsi="Arial" w:cs="Arial"/>
          <w:sz w:val="24"/>
          <w:szCs w:val="24"/>
          <w:lang w:val="en-CA"/>
        </w:rPr>
        <w:t>5</w:t>
      </w:r>
      <w:r w:rsidRPr="00553260">
        <w:rPr>
          <w:rFonts w:ascii="Arial" w:hAnsi="Arial" w:cs="Arial"/>
          <w:sz w:val="24"/>
          <w:szCs w:val="24"/>
          <w:lang w:val="en-CA"/>
        </w:rPr>
        <w:t>.</w:t>
      </w:r>
      <w:r w:rsidRPr="00553260">
        <w:rPr>
          <w:rFonts w:ascii="Arial" w:hAnsi="Arial" w:cs="Arial"/>
          <w:sz w:val="24"/>
          <w:szCs w:val="24"/>
          <w:lang w:val="en-CA"/>
        </w:rPr>
        <w:tab/>
      </w:r>
      <w:r w:rsidR="00632EB9" w:rsidRPr="00553260">
        <w:rPr>
          <w:rFonts w:ascii="Arial" w:hAnsi="Arial" w:cs="Arial"/>
          <w:sz w:val="24"/>
          <w:szCs w:val="24"/>
          <w:lang w:val="en-CA"/>
        </w:rPr>
        <w:tab/>
      </w:r>
      <w:r w:rsidR="000F4E7D" w:rsidRPr="00553260">
        <w:rPr>
          <w:rFonts w:ascii="Arial" w:hAnsi="Arial" w:cs="Arial"/>
          <w:sz w:val="24"/>
          <w:szCs w:val="24"/>
          <w:lang w:val="en-CA"/>
        </w:rPr>
        <w:t xml:space="preserve">Currently, the </w:t>
      </w:r>
      <w:r w:rsidR="006820C3" w:rsidRPr="00553260">
        <w:rPr>
          <w:rFonts w:ascii="Arial" w:hAnsi="Arial" w:cs="Arial"/>
          <w:sz w:val="24"/>
          <w:szCs w:val="24"/>
          <w:lang w:val="en-CA"/>
        </w:rPr>
        <w:t>Chartered Professional Accountants of Canada (CPA)</w:t>
      </w:r>
      <w:r w:rsidR="000F4E7D" w:rsidRPr="00553260">
        <w:rPr>
          <w:rFonts w:ascii="Arial" w:hAnsi="Arial" w:cs="Arial"/>
          <w:sz w:val="24"/>
          <w:szCs w:val="24"/>
          <w:lang w:val="en-CA"/>
        </w:rPr>
        <w:t xml:space="preserve"> is given the primary responsibility </w:t>
      </w:r>
      <w:r w:rsidR="00096695" w:rsidRPr="00553260">
        <w:rPr>
          <w:rFonts w:ascii="Arial" w:hAnsi="Arial" w:cs="Arial"/>
          <w:sz w:val="24"/>
          <w:szCs w:val="24"/>
          <w:lang w:val="en-CA"/>
        </w:rPr>
        <w:t>for setting</w:t>
      </w:r>
      <w:r w:rsidR="000F4E7D" w:rsidRPr="00553260">
        <w:rPr>
          <w:rFonts w:ascii="Arial" w:hAnsi="Arial" w:cs="Arial"/>
          <w:sz w:val="24"/>
          <w:szCs w:val="24"/>
          <w:lang w:val="en-CA"/>
        </w:rPr>
        <w:t xml:space="preserve"> the detailed rules </w:t>
      </w:r>
      <w:r w:rsidR="00096695" w:rsidRPr="00553260">
        <w:rPr>
          <w:rFonts w:ascii="Arial" w:hAnsi="Arial" w:cs="Arial"/>
          <w:sz w:val="24"/>
          <w:szCs w:val="24"/>
          <w:lang w:val="en-CA"/>
        </w:rPr>
        <w:t>that</w:t>
      </w:r>
      <w:r w:rsidR="000F4E7D" w:rsidRPr="00553260">
        <w:rPr>
          <w:rFonts w:ascii="Arial" w:hAnsi="Arial" w:cs="Arial"/>
          <w:sz w:val="24"/>
          <w:szCs w:val="24"/>
          <w:lang w:val="en-CA"/>
        </w:rPr>
        <w:t xml:space="preserve"> become </w:t>
      </w:r>
      <w:r w:rsidR="00096695" w:rsidRPr="00553260">
        <w:rPr>
          <w:rFonts w:ascii="Arial" w:hAnsi="Arial" w:cs="Arial"/>
          <w:sz w:val="24"/>
          <w:szCs w:val="24"/>
          <w:lang w:val="en-CA"/>
        </w:rPr>
        <w:t>Generally A</w:t>
      </w:r>
      <w:r w:rsidR="000F4E7D" w:rsidRPr="00553260">
        <w:rPr>
          <w:rFonts w:ascii="Arial" w:hAnsi="Arial" w:cs="Arial"/>
          <w:sz w:val="24"/>
          <w:szCs w:val="24"/>
          <w:lang w:val="en-CA"/>
        </w:rPr>
        <w:t xml:space="preserve">ccepted </w:t>
      </w:r>
      <w:r w:rsidR="00096695" w:rsidRPr="00553260">
        <w:rPr>
          <w:rFonts w:ascii="Arial" w:hAnsi="Arial" w:cs="Arial"/>
          <w:sz w:val="24"/>
          <w:szCs w:val="24"/>
          <w:lang w:val="en-CA"/>
        </w:rPr>
        <w:t>A</w:t>
      </w:r>
      <w:r w:rsidR="000F4E7D" w:rsidRPr="00553260">
        <w:rPr>
          <w:rFonts w:ascii="Arial" w:hAnsi="Arial" w:cs="Arial"/>
          <w:sz w:val="24"/>
          <w:szCs w:val="24"/>
          <w:lang w:val="en-CA"/>
        </w:rPr>
        <w:t xml:space="preserve">ccounting </w:t>
      </w:r>
      <w:r w:rsidR="00096695" w:rsidRPr="00553260">
        <w:rPr>
          <w:rFonts w:ascii="Arial" w:hAnsi="Arial" w:cs="Arial"/>
          <w:sz w:val="24"/>
          <w:szCs w:val="24"/>
          <w:lang w:val="en-CA"/>
        </w:rPr>
        <w:t>P</w:t>
      </w:r>
      <w:r w:rsidR="000F4E7D" w:rsidRPr="00553260">
        <w:rPr>
          <w:rFonts w:ascii="Arial" w:hAnsi="Arial" w:cs="Arial"/>
          <w:sz w:val="24"/>
          <w:szCs w:val="24"/>
          <w:lang w:val="en-CA"/>
        </w:rPr>
        <w:t>rinciples</w:t>
      </w:r>
      <w:r w:rsidR="00096695" w:rsidRPr="00553260">
        <w:rPr>
          <w:rFonts w:ascii="Arial" w:hAnsi="Arial" w:cs="Arial"/>
          <w:sz w:val="24"/>
          <w:szCs w:val="24"/>
          <w:lang w:val="en-CA"/>
        </w:rPr>
        <w:t xml:space="preserve"> (GAAP) in </w:t>
      </w:r>
      <w:r w:rsidR="008D1AC0" w:rsidRPr="00553260">
        <w:rPr>
          <w:rFonts w:ascii="Arial" w:hAnsi="Arial" w:cs="Arial"/>
          <w:sz w:val="24"/>
          <w:szCs w:val="24"/>
          <w:lang w:val="en-CA"/>
        </w:rPr>
        <w:t>Canada</w:t>
      </w:r>
      <w:r w:rsidR="00096695" w:rsidRPr="00553260">
        <w:rPr>
          <w:rFonts w:ascii="Arial" w:hAnsi="Arial" w:cs="Arial"/>
          <w:sz w:val="24"/>
          <w:szCs w:val="24"/>
          <w:lang w:val="en-CA"/>
        </w:rPr>
        <w:t xml:space="preserve">. </w:t>
      </w:r>
      <w:r w:rsidR="00D91AB6" w:rsidRPr="00553260">
        <w:rPr>
          <w:rFonts w:ascii="Arial" w:hAnsi="Arial" w:cs="Arial"/>
          <w:sz w:val="24"/>
          <w:szCs w:val="24"/>
          <w:lang w:val="en-CA"/>
        </w:rPr>
        <w:t>(</w:t>
      </w:r>
      <w:r w:rsidR="00096695" w:rsidRPr="00553260">
        <w:rPr>
          <w:rFonts w:ascii="Arial" w:hAnsi="Arial" w:cs="Arial"/>
          <w:sz w:val="24"/>
          <w:szCs w:val="24"/>
          <w:lang w:val="en-CA"/>
        </w:rPr>
        <w:t>Internationally, the International Accounting Standards Board (IASB) has the responsibility for setting accounting rules known as International Financial Reporting Standards (IFRS).</w:t>
      </w:r>
      <w:r w:rsidR="00D91AB6" w:rsidRPr="00553260">
        <w:rPr>
          <w:rFonts w:ascii="Arial" w:hAnsi="Arial" w:cs="Arial"/>
          <w:sz w:val="24"/>
          <w:szCs w:val="24"/>
          <w:lang w:val="en-CA"/>
        </w:rPr>
        <w:t>)</w:t>
      </w:r>
    </w:p>
    <w:p w14:paraId="12AFF259" w14:textId="77777777" w:rsidR="00C54F6C" w:rsidRPr="00553260" w:rsidRDefault="00C54F6C" w:rsidP="00ED0FE2">
      <w:pPr>
        <w:keepLines/>
        <w:numPr>
          <w:ilvl w:val="12"/>
          <w:numId w:val="0"/>
        </w:numPr>
        <w:tabs>
          <w:tab w:val="left" w:pos="432"/>
        </w:tabs>
        <w:rPr>
          <w:rFonts w:ascii="Arial" w:hAnsi="Arial" w:cs="Arial"/>
          <w:sz w:val="24"/>
          <w:szCs w:val="24"/>
          <w:lang w:val="en-CA"/>
        </w:rPr>
      </w:pPr>
    </w:p>
    <w:p w14:paraId="02F0F396" w14:textId="77777777" w:rsidR="0009375C" w:rsidRPr="00553260" w:rsidRDefault="00F84A24" w:rsidP="00ED0FE2">
      <w:pPr>
        <w:keepLines/>
        <w:numPr>
          <w:ilvl w:val="12"/>
          <w:numId w:val="0"/>
        </w:numPr>
        <w:tabs>
          <w:tab w:val="left" w:pos="432"/>
        </w:tabs>
        <w:ind w:left="450" w:hanging="450"/>
        <w:rPr>
          <w:rFonts w:ascii="Arial" w:hAnsi="Arial" w:cs="Arial"/>
          <w:sz w:val="24"/>
          <w:szCs w:val="24"/>
          <w:lang w:val="en-CA"/>
        </w:rPr>
      </w:pPr>
      <w:r w:rsidRPr="00553260">
        <w:rPr>
          <w:rFonts w:ascii="Arial" w:hAnsi="Arial" w:cs="Arial"/>
          <w:sz w:val="24"/>
          <w:szCs w:val="24"/>
          <w:lang w:val="en-CA"/>
        </w:rPr>
        <w:t>1</w:t>
      </w:r>
      <w:r w:rsidR="00BD7BEC" w:rsidRPr="00553260">
        <w:rPr>
          <w:rFonts w:ascii="Arial" w:hAnsi="Arial" w:cs="Arial"/>
          <w:sz w:val="24"/>
          <w:szCs w:val="24"/>
          <w:lang w:val="en-CA"/>
        </w:rPr>
        <w:t>6</w:t>
      </w:r>
      <w:r w:rsidR="00F535C6" w:rsidRPr="00553260">
        <w:rPr>
          <w:rFonts w:ascii="Arial" w:hAnsi="Arial" w:cs="Arial"/>
          <w:sz w:val="24"/>
          <w:szCs w:val="24"/>
          <w:lang w:val="en-CA"/>
        </w:rPr>
        <w:t>.</w:t>
      </w:r>
      <w:r w:rsidR="00F535C6" w:rsidRPr="00553260">
        <w:rPr>
          <w:rFonts w:ascii="Arial" w:hAnsi="Arial" w:cs="Arial"/>
          <w:sz w:val="24"/>
          <w:szCs w:val="24"/>
          <w:lang w:val="en-CA"/>
        </w:rPr>
        <w:tab/>
      </w:r>
      <w:r w:rsidR="00632EB9" w:rsidRPr="00553260">
        <w:rPr>
          <w:rFonts w:ascii="Arial" w:hAnsi="Arial" w:cs="Arial"/>
          <w:sz w:val="24"/>
          <w:szCs w:val="24"/>
          <w:lang w:val="en-CA"/>
        </w:rPr>
        <w:tab/>
      </w:r>
      <w:r w:rsidR="00E50E71" w:rsidRPr="00553260">
        <w:rPr>
          <w:rFonts w:ascii="Arial" w:hAnsi="Arial" w:cs="Arial"/>
          <w:sz w:val="24"/>
          <w:szCs w:val="24"/>
          <w:lang w:val="en-CA"/>
        </w:rPr>
        <w:t xml:space="preserve">The main goal of accounting rules is to ensure </w:t>
      </w:r>
      <w:r w:rsidR="00B56EAE" w:rsidRPr="00553260">
        <w:rPr>
          <w:rFonts w:ascii="Arial" w:hAnsi="Arial" w:cs="Arial"/>
          <w:sz w:val="24"/>
          <w:szCs w:val="24"/>
          <w:lang w:val="en-CA"/>
        </w:rPr>
        <w:t xml:space="preserve">that </w:t>
      </w:r>
      <w:r w:rsidR="00E50E71" w:rsidRPr="00553260">
        <w:rPr>
          <w:rFonts w:ascii="Arial" w:hAnsi="Arial" w:cs="Arial"/>
          <w:sz w:val="24"/>
          <w:szCs w:val="24"/>
          <w:lang w:val="en-CA"/>
        </w:rPr>
        <w:t xml:space="preserve">companies produce </w:t>
      </w:r>
      <w:r w:rsidR="00B56EAE" w:rsidRPr="00553260">
        <w:rPr>
          <w:rFonts w:ascii="Arial" w:hAnsi="Arial" w:cs="Arial"/>
          <w:sz w:val="24"/>
          <w:szCs w:val="24"/>
          <w:lang w:val="en-CA"/>
        </w:rPr>
        <w:t xml:space="preserve">useful </w:t>
      </w:r>
      <w:r w:rsidR="00E50E71" w:rsidRPr="00553260">
        <w:rPr>
          <w:rFonts w:ascii="Arial" w:hAnsi="Arial" w:cs="Arial"/>
          <w:sz w:val="24"/>
          <w:szCs w:val="24"/>
          <w:lang w:val="en-CA"/>
        </w:rPr>
        <w:t xml:space="preserve">financial information </w:t>
      </w:r>
      <w:r w:rsidR="00B56EAE" w:rsidRPr="00553260">
        <w:rPr>
          <w:rFonts w:ascii="Arial" w:hAnsi="Arial" w:cs="Arial"/>
          <w:sz w:val="24"/>
          <w:szCs w:val="24"/>
          <w:lang w:val="en-CA"/>
        </w:rPr>
        <w:t>for</w:t>
      </w:r>
      <w:r w:rsidR="00E50E71" w:rsidRPr="00553260">
        <w:rPr>
          <w:rFonts w:ascii="Arial" w:hAnsi="Arial" w:cs="Arial"/>
          <w:sz w:val="24"/>
          <w:szCs w:val="24"/>
          <w:lang w:val="en-CA"/>
        </w:rPr>
        <w:t xml:space="preserve"> present and potential investors, lenders, and other creditors in making decisions in their capacity as capital providers.  Financial information must show relevance and faithful representation, as well as be comparable, verifiable, timely, and understandable.  </w:t>
      </w:r>
    </w:p>
    <w:p w14:paraId="70BD7E42" w14:textId="77777777" w:rsidR="0009375C" w:rsidRPr="00553260" w:rsidRDefault="0009375C" w:rsidP="00ED0FE2">
      <w:pPr>
        <w:keepLines/>
        <w:numPr>
          <w:ilvl w:val="12"/>
          <w:numId w:val="0"/>
        </w:numPr>
        <w:tabs>
          <w:tab w:val="left" w:pos="432"/>
        </w:tabs>
        <w:ind w:left="450" w:hanging="450"/>
        <w:rPr>
          <w:rFonts w:ascii="Arial" w:hAnsi="Arial" w:cs="Arial"/>
          <w:sz w:val="24"/>
          <w:szCs w:val="24"/>
          <w:lang w:val="en-CA"/>
        </w:rPr>
      </w:pPr>
    </w:p>
    <w:p w14:paraId="30A18FBC" w14:textId="77777777" w:rsidR="00F8411E" w:rsidRPr="00553260" w:rsidRDefault="00F84A24" w:rsidP="00ED0FE2">
      <w:pPr>
        <w:keepLines/>
        <w:numPr>
          <w:ilvl w:val="12"/>
          <w:numId w:val="0"/>
        </w:numPr>
        <w:tabs>
          <w:tab w:val="left" w:pos="432"/>
        </w:tabs>
        <w:ind w:left="450" w:hanging="450"/>
        <w:rPr>
          <w:rFonts w:ascii="Arial" w:hAnsi="Arial" w:cs="Arial"/>
          <w:sz w:val="24"/>
          <w:szCs w:val="24"/>
          <w:lang w:val="en-CA"/>
        </w:rPr>
      </w:pPr>
      <w:r w:rsidRPr="00553260">
        <w:rPr>
          <w:rFonts w:ascii="Arial" w:hAnsi="Arial" w:cs="Arial"/>
          <w:sz w:val="24"/>
          <w:szCs w:val="24"/>
          <w:lang w:val="en-CA"/>
        </w:rPr>
        <w:t>1</w:t>
      </w:r>
      <w:r w:rsidR="00BD7BEC" w:rsidRPr="00553260">
        <w:rPr>
          <w:rFonts w:ascii="Arial" w:hAnsi="Arial" w:cs="Arial"/>
          <w:sz w:val="24"/>
          <w:szCs w:val="24"/>
          <w:lang w:val="en-CA"/>
        </w:rPr>
        <w:t>7</w:t>
      </w:r>
      <w:r w:rsidR="00F8411E" w:rsidRPr="00553260">
        <w:rPr>
          <w:rFonts w:ascii="Arial" w:hAnsi="Arial" w:cs="Arial"/>
          <w:sz w:val="24"/>
          <w:szCs w:val="24"/>
          <w:lang w:val="en-CA"/>
        </w:rPr>
        <w:t>.</w:t>
      </w:r>
      <w:r w:rsidR="00F8411E" w:rsidRPr="00553260">
        <w:rPr>
          <w:rFonts w:ascii="Arial" w:hAnsi="Arial" w:cs="Arial"/>
          <w:sz w:val="24"/>
          <w:szCs w:val="24"/>
          <w:lang w:val="en-CA"/>
        </w:rPr>
        <w:tab/>
      </w:r>
      <w:r w:rsidR="00632EB9" w:rsidRPr="00553260">
        <w:rPr>
          <w:rFonts w:ascii="Arial" w:hAnsi="Arial" w:cs="Arial"/>
          <w:sz w:val="24"/>
          <w:szCs w:val="24"/>
          <w:lang w:val="en-CA"/>
        </w:rPr>
        <w:tab/>
      </w:r>
      <w:r w:rsidR="00F8411E" w:rsidRPr="00553260">
        <w:rPr>
          <w:rFonts w:ascii="Arial" w:hAnsi="Arial" w:cs="Arial"/>
          <w:sz w:val="24"/>
          <w:szCs w:val="24"/>
          <w:lang w:val="en-CA"/>
        </w:rPr>
        <w:t xml:space="preserve">An ethical dilemma </w:t>
      </w:r>
      <w:r w:rsidR="00B75061" w:rsidRPr="00553260">
        <w:rPr>
          <w:rFonts w:ascii="Arial" w:hAnsi="Arial" w:cs="Arial"/>
          <w:sz w:val="24"/>
          <w:szCs w:val="24"/>
          <w:lang w:val="en-CA"/>
        </w:rPr>
        <w:t>is a situation where following one moral principle would result in violating another</w:t>
      </w:r>
      <w:r w:rsidR="00F8411E" w:rsidRPr="00553260">
        <w:rPr>
          <w:rFonts w:ascii="Arial" w:hAnsi="Arial" w:cs="Arial"/>
          <w:sz w:val="24"/>
          <w:szCs w:val="24"/>
          <w:lang w:val="en-CA"/>
        </w:rPr>
        <w:t>. Three steps that should be considered when evaluating ethical dilemmas are:</w:t>
      </w:r>
    </w:p>
    <w:p w14:paraId="4113DD1D" w14:textId="77777777" w:rsidR="00F8411E" w:rsidRPr="00553260" w:rsidRDefault="00F8411E" w:rsidP="00ED0FE2">
      <w:pPr>
        <w:keepLines/>
        <w:numPr>
          <w:ilvl w:val="12"/>
          <w:numId w:val="0"/>
        </w:numPr>
        <w:tabs>
          <w:tab w:val="left" w:pos="432"/>
        </w:tabs>
        <w:ind w:left="450" w:hanging="450"/>
        <w:rPr>
          <w:rFonts w:ascii="Arial" w:hAnsi="Arial" w:cs="Arial"/>
          <w:sz w:val="24"/>
          <w:szCs w:val="24"/>
          <w:lang w:val="en-CA"/>
        </w:rPr>
      </w:pPr>
      <w:r w:rsidRPr="00553260">
        <w:rPr>
          <w:rFonts w:ascii="Arial" w:hAnsi="Arial" w:cs="Arial"/>
          <w:sz w:val="24"/>
          <w:szCs w:val="24"/>
          <w:lang w:val="en-CA"/>
        </w:rPr>
        <w:tab/>
      </w:r>
      <w:r w:rsidRPr="00553260">
        <w:rPr>
          <w:rFonts w:ascii="Arial" w:hAnsi="Arial" w:cs="Arial"/>
          <w:sz w:val="24"/>
          <w:szCs w:val="24"/>
          <w:lang w:val="en-CA"/>
        </w:rPr>
        <w:tab/>
        <w:t>(a)  Identify who will benefit from the situation (often, the manager or employee) and how others will be harmed (other employees, the company’s reputation, owners, creditors, and the public in general).</w:t>
      </w:r>
    </w:p>
    <w:p w14:paraId="321675C1" w14:textId="77777777" w:rsidR="00F8411E" w:rsidRPr="00553260" w:rsidRDefault="00F8411E" w:rsidP="00ED0FE2">
      <w:pPr>
        <w:keepLines/>
        <w:numPr>
          <w:ilvl w:val="12"/>
          <w:numId w:val="0"/>
        </w:numPr>
        <w:tabs>
          <w:tab w:val="left" w:pos="432"/>
        </w:tabs>
        <w:ind w:left="450" w:hanging="450"/>
        <w:rPr>
          <w:rFonts w:ascii="Arial" w:hAnsi="Arial" w:cs="Arial"/>
          <w:sz w:val="24"/>
          <w:szCs w:val="24"/>
          <w:lang w:val="en-CA"/>
        </w:rPr>
      </w:pPr>
      <w:r w:rsidRPr="00553260">
        <w:rPr>
          <w:rFonts w:ascii="Arial" w:hAnsi="Arial" w:cs="Arial"/>
          <w:sz w:val="24"/>
          <w:szCs w:val="24"/>
          <w:lang w:val="en-CA"/>
        </w:rPr>
        <w:tab/>
        <w:t xml:space="preserve">(b)  Identify the alternative courses of action. </w:t>
      </w:r>
    </w:p>
    <w:p w14:paraId="22B04D40" w14:textId="77777777" w:rsidR="00C54F6C" w:rsidRPr="00553260" w:rsidRDefault="00F8411E" w:rsidP="00ED0FE2">
      <w:pPr>
        <w:keepLines/>
        <w:numPr>
          <w:ilvl w:val="12"/>
          <w:numId w:val="0"/>
        </w:numPr>
        <w:tabs>
          <w:tab w:val="left" w:pos="432"/>
        </w:tabs>
        <w:ind w:left="450" w:hanging="450"/>
        <w:rPr>
          <w:rFonts w:ascii="Arial" w:hAnsi="Arial" w:cs="Arial"/>
          <w:sz w:val="24"/>
          <w:szCs w:val="24"/>
          <w:lang w:val="en-CA"/>
        </w:rPr>
      </w:pPr>
      <w:r w:rsidRPr="00553260">
        <w:rPr>
          <w:rFonts w:ascii="Arial" w:hAnsi="Arial" w:cs="Arial"/>
          <w:sz w:val="24"/>
          <w:szCs w:val="24"/>
          <w:lang w:val="en-CA"/>
        </w:rPr>
        <w:tab/>
        <w:t xml:space="preserve">(c)  Choose the alternative that is the most ethical – that which you would be proud to </w:t>
      </w:r>
      <w:r w:rsidR="00820148" w:rsidRPr="00553260">
        <w:rPr>
          <w:rFonts w:ascii="Arial" w:hAnsi="Arial" w:cs="Arial"/>
          <w:sz w:val="24"/>
          <w:szCs w:val="24"/>
          <w:lang w:val="en-CA"/>
        </w:rPr>
        <w:t>have reported in</w:t>
      </w:r>
      <w:r w:rsidRPr="00553260">
        <w:rPr>
          <w:rFonts w:ascii="Arial" w:hAnsi="Arial" w:cs="Arial"/>
          <w:sz w:val="24"/>
          <w:szCs w:val="24"/>
          <w:lang w:val="en-CA"/>
        </w:rPr>
        <w:t xml:space="preserve"> the news media.  Often, there is no one right answer and hard choices will need to be made. </w:t>
      </w:r>
      <w:r w:rsidR="00DE7E94" w:rsidRPr="00553260">
        <w:rPr>
          <w:rFonts w:ascii="Arial" w:hAnsi="Arial" w:cs="Arial"/>
          <w:sz w:val="24"/>
          <w:szCs w:val="24"/>
          <w:lang w:val="en-CA"/>
        </w:rPr>
        <w:t>F</w:t>
      </w:r>
      <w:r w:rsidRPr="00553260">
        <w:rPr>
          <w:rFonts w:ascii="Arial" w:hAnsi="Arial" w:cs="Arial"/>
          <w:sz w:val="24"/>
          <w:szCs w:val="24"/>
          <w:lang w:val="en-CA"/>
        </w:rPr>
        <w:t xml:space="preserve">ollowing strong ethical practices is a </w:t>
      </w:r>
      <w:r w:rsidR="00DE7E94" w:rsidRPr="00553260">
        <w:rPr>
          <w:rFonts w:ascii="Arial" w:hAnsi="Arial" w:cs="Arial"/>
          <w:sz w:val="24"/>
          <w:szCs w:val="24"/>
          <w:lang w:val="en-CA"/>
        </w:rPr>
        <w:t>key</w:t>
      </w:r>
      <w:r w:rsidRPr="00553260">
        <w:rPr>
          <w:rFonts w:ascii="Arial" w:hAnsi="Arial" w:cs="Arial"/>
          <w:sz w:val="24"/>
          <w:szCs w:val="24"/>
          <w:lang w:val="en-CA"/>
        </w:rPr>
        <w:t xml:space="preserve"> part of ensuring good financial reporting by businesses of all sizes.</w:t>
      </w:r>
    </w:p>
    <w:p w14:paraId="60904573" w14:textId="77777777" w:rsidR="00820148" w:rsidRPr="00553260" w:rsidRDefault="00820148" w:rsidP="00ED0FE2">
      <w:pPr>
        <w:keepLines/>
        <w:numPr>
          <w:ilvl w:val="12"/>
          <w:numId w:val="0"/>
        </w:numPr>
        <w:tabs>
          <w:tab w:val="left" w:pos="432"/>
        </w:tabs>
        <w:ind w:left="450" w:hanging="450"/>
        <w:rPr>
          <w:rFonts w:ascii="Arial" w:hAnsi="Arial" w:cs="Arial"/>
          <w:sz w:val="24"/>
          <w:szCs w:val="24"/>
          <w:lang w:val="en-CA"/>
        </w:rPr>
      </w:pPr>
      <w:r w:rsidRPr="00553260">
        <w:rPr>
          <w:rFonts w:ascii="Arial" w:hAnsi="Arial" w:cs="Arial"/>
          <w:sz w:val="24"/>
          <w:szCs w:val="24"/>
          <w:lang w:val="en-CA"/>
        </w:rPr>
        <w:lastRenderedPageBreak/>
        <w:t>1</w:t>
      </w:r>
      <w:r w:rsidR="00BD7BEC" w:rsidRPr="00553260">
        <w:rPr>
          <w:rFonts w:ascii="Arial" w:hAnsi="Arial" w:cs="Arial"/>
          <w:sz w:val="24"/>
          <w:szCs w:val="24"/>
          <w:lang w:val="en-CA"/>
        </w:rPr>
        <w:t>8</w:t>
      </w:r>
      <w:r w:rsidRPr="00553260">
        <w:rPr>
          <w:rFonts w:ascii="Arial" w:hAnsi="Arial" w:cs="Arial"/>
          <w:sz w:val="24"/>
          <w:szCs w:val="24"/>
          <w:lang w:val="en-CA"/>
        </w:rPr>
        <w:t>.</w:t>
      </w:r>
      <w:r w:rsidRPr="00553260">
        <w:rPr>
          <w:rFonts w:ascii="Arial" w:hAnsi="Arial" w:cs="Arial"/>
          <w:sz w:val="24"/>
          <w:szCs w:val="24"/>
          <w:lang w:val="en-CA"/>
        </w:rPr>
        <w:tab/>
      </w:r>
      <w:r w:rsidR="00632EB9" w:rsidRPr="00553260">
        <w:rPr>
          <w:rFonts w:ascii="Arial" w:hAnsi="Arial" w:cs="Arial"/>
          <w:sz w:val="24"/>
          <w:szCs w:val="24"/>
          <w:lang w:val="en-CA"/>
        </w:rPr>
        <w:tab/>
      </w:r>
      <w:r w:rsidRPr="00553260">
        <w:rPr>
          <w:rFonts w:ascii="Arial" w:hAnsi="Arial" w:cs="Arial"/>
          <w:sz w:val="24"/>
          <w:szCs w:val="24"/>
          <w:lang w:val="en-CA"/>
        </w:rPr>
        <w:t xml:space="preserve">Accounting frauds and cases involving academic dishonesty are similar in many respects. Both involve deceiving others in an attempt to influence their actions or decisions, often resulting in temporary personal gain for the deceiver. For example, when an accounting fraud is committed, financial statement users may be misled into making decisions they wouldn’t have made had the fraud not occurred (e.g., creditors might loan money to the company, investors might invest in the company, or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might reward top managers with big bonuses). When academic dishonesty is committed, </w:t>
      </w:r>
      <w:r w:rsidR="00AC6269" w:rsidRPr="00553260">
        <w:rPr>
          <w:rFonts w:ascii="Arial" w:hAnsi="Arial" w:cs="Arial"/>
          <w:sz w:val="24"/>
          <w:szCs w:val="24"/>
          <w:lang w:val="en-CA"/>
        </w:rPr>
        <w:t>instructors</w:t>
      </w:r>
      <w:r w:rsidRPr="00553260">
        <w:rPr>
          <w:rFonts w:ascii="Arial" w:hAnsi="Arial" w:cs="Arial"/>
          <w:sz w:val="24"/>
          <w:szCs w:val="24"/>
          <w:lang w:val="en-CA"/>
        </w:rPr>
        <w:t xml:space="preserve"> might assign a higher grade than is warranted by the student’s individual contribution. A</w:t>
      </w:r>
      <w:r w:rsidR="00AC6269" w:rsidRPr="00553260">
        <w:rPr>
          <w:rFonts w:ascii="Arial" w:hAnsi="Arial" w:cs="Arial"/>
          <w:sz w:val="24"/>
          <w:szCs w:val="24"/>
          <w:lang w:val="en-CA"/>
        </w:rPr>
        <w:t>nother similarity is that, a</w:t>
      </w:r>
      <w:r w:rsidR="002F5580" w:rsidRPr="00553260">
        <w:rPr>
          <w:rFonts w:ascii="Arial" w:hAnsi="Arial" w:cs="Arial"/>
          <w:sz w:val="24"/>
          <w:szCs w:val="24"/>
          <w:lang w:val="en-CA"/>
        </w:rPr>
        <w:t>s a consequence of the dece</w:t>
      </w:r>
      <w:r w:rsidRPr="00553260">
        <w:rPr>
          <w:rFonts w:ascii="Arial" w:hAnsi="Arial" w:cs="Arial"/>
          <w:sz w:val="24"/>
          <w:szCs w:val="24"/>
          <w:lang w:val="en-CA"/>
        </w:rPr>
        <w:t>pt</w:t>
      </w:r>
      <w:r w:rsidR="00B56EAE" w:rsidRPr="00553260">
        <w:rPr>
          <w:rFonts w:ascii="Arial" w:hAnsi="Arial" w:cs="Arial"/>
          <w:sz w:val="24"/>
          <w:szCs w:val="24"/>
          <w:lang w:val="en-CA"/>
        </w:rPr>
        <w:t>ion</w:t>
      </w:r>
      <w:r w:rsidRPr="00553260">
        <w:rPr>
          <w:rFonts w:ascii="Arial" w:hAnsi="Arial" w:cs="Arial"/>
          <w:sz w:val="24"/>
          <w:szCs w:val="24"/>
          <w:lang w:val="en-CA"/>
        </w:rPr>
        <w:t xml:space="preserve">, innocent bystanders </w:t>
      </w:r>
      <w:r w:rsidR="00AC6269" w:rsidRPr="00553260">
        <w:rPr>
          <w:rFonts w:ascii="Arial" w:hAnsi="Arial" w:cs="Arial"/>
          <w:sz w:val="24"/>
          <w:szCs w:val="24"/>
          <w:lang w:val="en-CA"/>
        </w:rPr>
        <w:t>may</w:t>
      </w:r>
      <w:r w:rsidRPr="00553260">
        <w:rPr>
          <w:rFonts w:ascii="Arial" w:hAnsi="Arial" w:cs="Arial"/>
          <w:sz w:val="24"/>
          <w:szCs w:val="24"/>
          <w:lang w:val="en-CA"/>
        </w:rPr>
        <w:t xml:space="preserve"> be adversely affected by fraud </w:t>
      </w:r>
      <w:r w:rsidR="00AC6269" w:rsidRPr="00553260">
        <w:rPr>
          <w:rFonts w:ascii="Arial" w:hAnsi="Arial" w:cs="Arial"/>
          <w:sz w:val="24"/>
          <w:szCs w:val="24"/>
          <w:lang w:val="en-CA"/>
        </w:rPr>
        <w:t>and</w:t>
      </w:r>
      <w:r w:rsidRPr="00553260">
        <w:rPr>
          <w:rFonts w:ascii="Arial" w:hAnsi="Arial" w:cs="Arial"/>
          <w:sz w:val="24"/>
          <w:szCs w:val="24"/>
          <w:lang w:val="en-CA"/>
        </w:rPr>
        <w:t xml:space="preserve"> academic dishonesty. </w:t>
      </w:r>
      <w:r w:rsidR="00AC6269" w:rsidRPr="00553260">
        <w:rPr>
          <w:rFonts w:ascii="Arial" w:hAnsi="Arial" w:cs="Arial"/>
          <w:sz w:val="24"/>
          <w:szCs w:val="24"/>
          <w:lang w:val="en-CA"/>
        </w:rPr>
        <w:t>F</w:t>
      </w:r>
      <w:r w:rsidRPr="00553260">
        <w:rPr>
          <w:rFonts w:ascii="Arial" w:hAnsi="Arial" w:cs="Arial"/>
          <w:sz w:val="24"/>
          <w:szCs w:val="24"/>
          <w:lang w:val="en-CA"/>
        </w:rPr>
        <w:t xml:space="preserve">raud may require the company to charge higher prices to customers to cover costs incurred as a result of the fraud. Academic dishonesty may lead to stricter grading standards, with significant deductions taken for inadequate documentation of sources referenced.  </w:t>
      </w:r>
      <w:r w:rsidR="00AC6269" w:rsidRPr="00553260">
        <w:rPr>
          <w:rFonts w:ascii="Arial" w:hAnsi="Arial" w:cs="Arial"/>
          <w:sz w:val="24"/>
          <w:szCs w:val="24"/>
          <w:lang w:val="en-CA"/>
        </w:rPr>
        <w:t>A final similarity is that if</w:t>
      </w:r>
      <w:r w:rsidRPr="00553260">
        <w:rPr>
          <w:rFonts w:ascii="Arial" w:hAnsi="Arial" w:cs="Arial"/>
          <w:sz w:val="24"/>
          <w:szCs w:val="24"/>
          <w:lang w:val="en-CA"/>
        </w:rPr>
        <w:t xml:space="preserve"> </w:t>
      </w:r>
      <w:r w:rsidR="00AC6269" w:rsidRPr="00553260">
        <w:rPr>
          <w:rFonts w:ascii="Arial" w:hAnsi="Arial" w:cs="Arial"/>
          <w:sz w:val="24"/>
          <w:szCs w:val="24"/>
          <w:lang w:val="en-CA"/>
        </w:rPr>
        <w:t xml:space="preserve">fraud and academic dishonesty are </w:t>
      </w:r>
      <w:r w:rsidRPr="00553260">
        <w:rPr>
          <w:rFonts w:ascii="Arial" w:hAnsi="Arial" w:cs="Arial"/>
          <w:sz w:val="24"/>
          <w:szCs w:val="24"/>
          <w:lang w:val="en-CA"/>
        </w:rPr>
        <w:t xml:space="preserve">ultimately uncovered, both </w:t>
      </w:r>
      <w:r w:rsidR="00AC6269" w:rsidRPr="00553260">
        <w:rPr>
          <w:rFonts w:ascii="Arial" w:hAnsi="Arial" w:cs="Arial"/>
          <w:sz w:val="24"/>
          <w:szCs w:val="24"/>
          <w:lang w:val="en-CA"/>
        </w:rPr>
        <w:t xml:space="preserve">are likely to </w:t>
      </w:r>
      <w:r w:rsidRPr="00553260">
        <w:rPr>
          <w:rFonts w:ascii="Arial" w:hAnsi="Arial" w:cs="Arial"/>
          <w:sz w:val="24"/>
          <w:szCs w:val="24"/>
          <w:lang w:val="en-CA"/>
        </w:rPr>
        <w:t xml:space="preserve">lead to adverse long-term consequences for the perpetrator.  Fraudsters may be fined, imprisoned, and </w:t>
      </w:r>
      <w:r w:rsidR="00AC6269" w:rsidRPr="00553260">
        <w:rPr>
          <w:rFonts w:ascii="Arial" w:hAnsi="Arial" w:cs="Arial"/>
          <w:sz w:val="24"/>
          <w:szCs w:val="24"/>
          <w:lang w:val="en-CA"/>
        </w:rPr>
        <w:t>encounter an abrupt end to</w:t>
      </w:r>
      <w:r w:rsidRPr="00553260">
        <w:rPr>
          <w:rFonts w:ascii="Arial" w:hAnsi="Arial" w:cs="Arial"/>
          <w:sz w:val="24"/>
          <w:szCs w:val="24"/>
          <w:lang w:val="en-CA"/>
        </w:rPr>
        <w:t xml:space="preserve"> their careers. Students who cheat may be penalized through </w:t>
      </w:r>
      <w:r w:rsidR="00AC6269" w:rsidRPr="00553260">
        <w:rPr>
          <w:rFonts w:ascii="Arial" w:hAnsi="Arial" w:cs="Arial"/>
          <w:sz w:val="24"/>
          <w:szCs w:val="24"/>
          <w:lang w:val="en-CA"/>
        </w:rPr>
        <w:t xml:space="preserve">lower </w:t>
      </w:r>
      <w:r w:rsidRPr="00553260">
        <w:rPr>
          <w:rFonts w:ascii="Arial" w:hAnsi="Arial" w:cs="Arial"/>
          <w:sz w:val="24"/>
          <w:szCs w:val="24"/>
          <w:lang w:val="en-CA"/>
        </w:rPr>
        <w:t>course grades</w:t>
      </w:r>
      <w:r w:rsidR="00BD7BEC" w:rsidRPr="00553260">
        <w:rPr>
          <w:rFonts w:ascii="Arial" w:hAnsi="Arial" w:cs="Arial"/>
          <w:sz w:val="24"/>
          <w:szCs w:val="24"/>
          <w:lang w:val="en-CA"/>
        </w:rPr>
        <w:t xml:space="preserve"> or</w:t>
      </w:r>
      <w:r w:rsidRPr="00553260">
        <w:rPr>
          <w:rFonts w:ascii="Arial" w:hAnsi="Arial" w:cs="Arial"/>
          <w:sz w:val="24"/>
          <w:szCs w:val="24"/>
          <w:lang w:val="en-CA"/>
        </w:rPr>
        <w:t xml:space="preserve"> expulsion, and </w:t>
      </w:r>
      <w:r w:rsidR="00BD7BEC" w:rsidRPr="00553260">
        <w:rPr>
          <w:rFonts w:ascii="Arial" w:hAnsi="Arial" w:cs="Arial"/>
          <w:sz w:val="24"/>
          <w:szCs w:val="24"/>
          <w:lang w:val="en-CA"/>
        </w:rPr>
        <w:t xml:space="preserve">might </w:t>
      </w:r>
      <w:r w:rsidR="00AC6269" w:rsidRPr="00553260">
        <w:rPr>
          <w:rFonts w:ascii="Arial" w:hAnsi="Arial" w:cs="Arial"/>
          <w:sz w:val="24"/>
          <w:szCs w:val="24"/>
          <w:lang w:val="en-CA"/>
        </w:rPr>
        <w:t>find it impossible to obtain academic references for employment applications.</w:t>
      </w:r>
    </w:p>
    <w:p w14:paraId="19C52545" w14:textId="77777777" w:rsidR="00ED0FE2" w:rsidRPr="00553260" w:rsidRDefault="00ED0FE2" w:rsidP="00ED0FE2">
      <w:pPr>
        <w:rPr>
          <w:rFonts w:ascii="Arial" w:hAnsi="Arial" w:cs="Arial"/>
          <w:b/>
          <w:sz w:val="24"/>
          <w:szCs w:val="24"/>
          <w:lang w:val="en-CA"/>
        </w:rPr>
      </w:pPr>
      <w:r w:rsidRPr="00553260">
        <w:rPr>
          <w:rFonts w:ascii="Arial" w:hAnsi="Arial" w:cs="Arial"/>
          <w:b/>
          <w:sz w:val="24"/>
          <w:szCs w:val="24"/>
          <w:lang w:val="en-CA"/>
        </w:rPr>
        <w:br w:type="page"/>
      </w:r>
    </w:p>
    <w:p w14:paraId="3B338F66" w14:textId="77777777" w:rsidR="00567D07" w:rsidRPr="00553260" w:rsidRDefault="00567D07" w:rsidP="00ED0FE2">
      <w:pPr>
        <w:keepLines/>
        <w:numPr>
          <w:ilvl w:val="12"/>
          <w:numId w:val="0"/>
        </w:numPr>
        <w:tabs>
          <w:tab w:val="left" w:pos="432"/>
        </w:tabs>
        <w:ind w:left="450" w:hanging="450"/>
        <w:jc w:val="center"/>
        <w:rPr>
          <w:rFonts w:ascii="Arial" w:hAnsi="Arial" w:cs="Arial"/>
          <w:b/>
          <w:sz w:val="24"/>
          <w:szCs w:val="24"/>
          <w:lang w:val="en-CA"/>
        </w:rPr>
      </w:pPr>
      <w:r w:rsidRPr="00553260">
        <w:rPr>
          <w:rFonts w:ascii="Arial" w:hAnsi="Arial" w:cs="Arial"/>
          <w:b/>
          <w:sz w:val="24"/>
          <w:szCs w:val="24"/>
          <w:lang w:val="en-CA"/>
        </w:rPr>
        <w:lastRenderedPageBreak/>
        <w:t>Authors' Recommended Solution Time</w:t>
      </w:r>
    </w:p>
    <w:p w14:paraId="441112E6" w14:textId="77777777" w:rsidR="00567D07" w:rsidRPr="00553260" w:rsidRDefault="00567D07" w:rsidP="00ED0FE2">
      <w:pPr>
        <w:pStyle w:val="AQsubc"/>
        <w:spacing w:after="0"/>
        <w:rPr>
          <w:rFonts w:cs="Arial"/>
          <w:szCs w:val="24"/>
          <w:lang w:val="en-CA"/>
        </w:rPr>
      </w:pPr>
      <w:r w:rsidRPr="00553260">
        <w:rPr>
          <w:rFonts w:cs="Arial"/>
          <w:szCs w:val="24"/>
          <w:lang w:val="en-CA"/>
        </w:rPr>
        <w:t>(Time in minutes)</w:t>
      </w:r>
    </w:p>
    <w:p w14:paraId="5E0EC909" w14:textId="77777777" w:rsidR="00567D07" w:rsidRPr="00553260" w:rsidRDefault="00567D07" w:rsidP="00ED0FE2">
      <w:pPr>
        <w:rPr>
          <w:rFonts w:ascii="Arial" w:hAnsi="Arial" w:cs="Arial"/>
          <w:sz w:val="24"/>
          <w:szCs w:val="24"/>
          <w:lang w:val="en-CA"/>
        </w:rPr>
      </w:pPr>
    </w:p>
    <w:tbl>
      <w:tblPr>
        <w:tblW w:w="0" w:type="auto"/>
        <w:jc w:val="center"/>
        <w:tblLayout w:type="fixed"/>
        <w:tblCellMar>
          <w:left w:w="36" w:type="dxa"/>
          <w:right w:w="36" w:type="dxa"/>
        </w:tblCellMar>
        <w:tblLook w:val="0000" w:firstRow="0" w:lastRow="0" w:firstColumn="0" w:lastColumn="0" w:noHBand="0" w:noVBand="0"/>
      </w:tblPr>
      <w:tblGrid>
        <w:gridCol w:w="936"/>
        <w:gridCol w:w="936"/>
        <w:gridCol w:w="936"/>
        <w:gridCol w:w="936"/>
        <w:gridCol w:w="936"/>
        <w:gridCol w:w="936"/>
        <w:gridCol w:w="936"/>
        <w:gridCol w:w="936"/>
        <w:gridCol w:w="936"/>
        <w:gridCol w:w="936"/>
      </w:tblGrid>
      <w:tr w:rsidR="00567D07" w:rsidRPr="00553260" w14:paraId="7DCFF7C1" w14:textId="77777777" w:rsidTr="00A349A2">
        <w:trPr>
          <w:cantSplit/>
          <w:jc w:val="center"/>
        </w:trPr>
        <w:tc>
          <w:tcPr>
            <w:tcW w:w="1872" w:type="dxa"/>
            <w:gridSpan w:val="2"/>
            <w:tcBorders>
              <w:top w:val="single" w:sz="6" w:space="0" w:color="auto"/>
              <w:left w:val="single" w:sz="6" w:space="0" w:color="auto"/>
              <w:bottom w:val="single" w:sz="6" w:space="0" w:color="auto"/>
              <w:right w:val="single" w:sz="6" w:space="0" w:color="auto"/>
            </w:tcBorders>
          </w:tcPr>
          <w:p w14:paraId="7843430C" w14:textId="77777777" w:rsidR="00567D07" w:rsidRPr="00553260" w:rsidRDefault="00567D07" w:rsidP="00ED0FE2">
            <w:pPr>
              <w:jc w:val="center"/>
              <w:rPr>
                <w:rFonts w:ascii="Arial" w:hAnsi="Arial" w:cs="Arial"/>
                <w:i/>
                <w:sz w:val="24"/>
                <w:szCs w:val="24"/>
                <w:lang w:val="en-CA"/>
              </w:rPr>
            </w:pPr>
          </w:p>
          <w:p w14:paraId="477008F6" w14:textId="77777777" w:rsidR="00567D07" w:rsidRPr="00553260" w:rsidRDefault="00567D07" w:rsidP="00ED0FE2">
            <w:pPr>
              <w:jc w:val="center"/>
              <w:rPr>
                <w:rFonts w:ascii="Arial" w:hAnsi="Arial" w:cs="Arial"/>
                <w:i/>
                <w:sz w:val="24"/>
                <w:szCs w:val="24"/>
                <w:lang w:val="en-CA"/>
              </w:rPr>
            </w:pPr>
            <w:r w:rsidRPr="00553260">
              <w:rPr>
                <w:rFonts w:ascii="Arial" w:hAnsi="Arial" w:cs="Arial"/>
                <w:i/>
                <w:sz w:val="24"/>
                <w:szCs w:val="24"/>
                <w:lang w:val="en-CA"/>
              </w:rPr>
              <w:t>Mini-exercises</w:t>
            </w:r>
          </w:p>
        </w:tc>
        <w:tc>
          <w:tcPr>
            <w:tcW w:w="1872" w:type="dxa"/>
            <w:gridSpan w:val="2"/>
            <w:tcBorders>
              <w:top w:val="single" w:sz="6" w:space="0" w:color="auto"/>
              <w:left w:val="single" w:sz="6" w:space="0" w:color="auto"/>
              <w:bottom w:val="single" w:sz="6" w:space="0" w:color="auto"/>
              <w:right w:val="single" w:sz="6" w:space="0" w:color="auto"/>
            </w:tcBorders>
          </w:tcPr>
          <w:p w14:paraId="3014AAE5" w14:textId="77777777" w:rsidR="00567D07" w:rsidRPr="00553260" w:rsidRDefault="00567D07" w:rsidP="00ED0FE2">
            <w:pPr>
              <w:jc w:val="center"/>
              <w:rPr>
                <w:rFonts w:ascii="Arial" w:hAnsi="Arial" w:cs="Arial"/>
                <w:i/>
                <w:sz w:val="24"/>
                <w:szCs w:val="24"/>
                <w:lang w:val="en-CA"/>
              </w:rPr>
            </w:pPr>
          </w:p>
          <w:p w14:paraId="23ECF1C1" w14:textId="77777777" w:rsidR="00567D07" w:rsidRPr="00553260" w:rsidRDefault="00567D07" w:rsidP="00ED0FE2">
            <w:pPr>
              <w:jc w:val="center"/>
              <w:rPr>
                <w:rFonts w:ascii="Arial" w:hAnsi="Arial" w:cs="Arial"/>
                <w:i/>
                <w:sz w:val="24"/>
                <w:szCs w:val="24"/>
                <w:lang w:val="en-CA"/>
              </w:rPr>
            </w:pPr>
            <w:r w:rsidRPr="00553260">
              <w:rPr>
                <w:rFonts w:ascii="Arial" w:hAnsi="Arial" w:cs="Arial"/>
                <w:i/>
                <w:sz w:val="24"/>
                <w:szCs w:val="24"/>
                <w:lang w:val="en-CA"/>
              </w:rPr>
              <w:t>Exercises</w:t>
            </w:r>
          </w:p>
        </w:tc>
        <w:tc>
          <w:tcPr>
            <w:tcW w:w="1872" w:type="dxa"/>
            <w:gridSpan w:val="2"/>
            <w:tcBorders>
              <w:top w:val="single" w:sz="6" w:space="0" w:color="auto"/>
              <w:left w:val="single" w:sz="6" w:space="0" w:color="auto"/>
              <w:bottom w:val="single" w:sz="6" w:space="0" w:color="auto"/>
              <w:right w:val="single" w:sz="6" w:space="0" w:color="auto"/>
            </w:tcBorders>
          </w:tcPr>
          <w:p w14:paraId="5403356E" w14:textId="77777777" w:rsidR="00567D07" w:rsidRPr="00553260" w:rsidRDefault="00567D07" w:rsidP="00ED0FE2">
            <w:pPr>
              <w:jc w:val="center"/>
              <w:rPr>
                <w:rFonts w:ascii="Arial" w:hAnsi="Arial" w:cs="Arial"/>
                <w:i/>
                <w:sz w:val="24"/>
                <w:szCs w:val="24"/>
                <w:lang w:val="en-CA"/>
              </w:rPr>
            </w:pPr>
          </w:p>
          <w:p w14:paraId="1A259F45" w14:textId="77777777" w:rsidR="00567D07" w:rsidRPr="00553260" w:rsidRDefault="00567D07" w:rsidP="00ED0FE2">
            <w:pPr>
              <w:jc w:val="center"/>
              <w:rPr>
                <w:rFonts w:ascii="Arial" w:hAnsi="Arial" w:cs="Arial"/>
                <w:i/>
                <w:sz w:val="24"/>
                <w:szCs w:val="24"/>
                <w:lang w:val="en-CA"/>
              </w:rPr>
            </w:pPr>
            <w:r w:rsidRPr="00553260">
              <w:rPr>
                <w:rFonts w:ascii="Arial" w:hAnsi="Arial" w:cs="Arial"/>
                <w:i/>
                <w:sz w:val="24"/>
                <w:szCs w:val="24"/>
                <w:lang w:val="en-CA"/>
              </w:rPr>
              <w:t>Problems</w:t>
            </w:r>
          </w:p>
        </w:tc>
        <w:tc>
          <w:tcPr>
            <w:tcW w:w="1872" w:type="dxa"/>
            <w:gridSpan w:val="2"/>
            <w:tcBorders>
              <w:top w:val="single" w:sz="6" w:space="0" w:color="auto"/>
              <w:left w:val="single" w:sz="6" w:space="0" w:color="auto"/>
              <w:bottom w:val="single" w:sz="6" w:space="0" w:color="auto"/>
              <w:right w:val="single" w:sz="6" w:space="0" w:color="auto"/>
            </w:tcBorders>
          </w:tcPr>
          <w:p w14:paraId="305BD988" w14:textId="77777777" w:rsidR="00567D07" w:rsidRPr="00553260" w:rsidRDefault="00567D07" w:rsidP="00ED0FE2">
            <w:pPr>
              <w:jc w:val="center"/>
              <w:rPr>
                <w:rFonts w:ascii="Arial" w:hAnsi="Arial" w:cs="Arial"/>
                <w:i/>
                <w:sz w:val="24"/>
                <w:szCs w:val="24"/>
                <w:lang w:val="en-CA"/>
              </w:rPr>
            </w:pPr>
            <w:r w:rsidRPr="00553260">
              <w:rPr>
                <w:rFonts w:ascii="Arial" w:hAnsi="Arial" w:cs="Arial"/>
                <w:i/>
                <w:sz w:val="24"/>
                <w:szCs w:val="24"/>
                <w:lang w:val="en-CA"/>
              </w:rPr>
              <w:t>Skills Development Cases*</w:t>
            </w:r>
          </w:p>
        </w:tc>
        <w:tc>
          <w:tcPr>
            <w:tcW w:w="1872" w:type="dxa"/>
            <w:gridSpan w:val="2"/>
            <w:tcBorders>
              <w:top w:val="single" w:sz="6" w:space="0" w:color="auto"/>
              <w:left w:val="single" w:sz="6" w:space="0" w:color="auto"/>
              <w:bottom w:val="single" w:sz="6" w:space="0" w:color="auto"/>
              <w:right w:val="single" w:sz="6" w:space="0" w:color="auto"/>
            </w:tcBorders>
          </w:tcPr>
          <w:p w14:paraId="4EB50A7A" w14:textId="77777777" w:rsidR="00567D07" w:rsidRPr="00553260" w:rsidRDefault="00567D07" w:rsidP="00ED0FE2">
            <w:pPr>
              <w:jc w:val="center"/>
              <w:rPr>
                <w:rFonts w:ascii="Arial" w:hAnsi="Arial" w:cs="Arial"/>
                <w:i/>
                <w:sz w:val="24"/>
                <w:szCs w:val="24"/>
                <w:lang w:val="en-CA"/>
              </w:rPr>
            </w:pPr>
          </w:p>
          <w:p w14:paraId="125FBC85" w14:textId="77777777" w:rsidR="00567D07" w:rsidRPr="00553260" w:rsidRDefault="00567D07" w:rsidP="00ED0FE2">
            <w:pPr>
              <w:jc w:val="center"/>
              <w:rPr>
                <w:rFonts w:ascii="Arial" w:hAnsi="Arial" w:cs="Arial"/>
                <w:i/>
                <w:sz w:val="24"/>
                <w:szCs w:val="24"/>
                <w:lang w:val="en-CA"/>
              </w:rPr>
            </w:pPr>
            <w:r w:rsidRPr="00553260">
              <w:rPr>
                <w:rFonts w:ascii="Arial" w:hAnsi="Arial" w:cs="Arial"/>
                <w:i/>
                <w:sz w:val="24"/>
                <w:szCs w:val="24"/>
                <w:lang w:val="en-CA"/>
              </w:rPr>
              <w:t>Continuing Case</w:t>
            </w:r>
          </w:p>
        </w:tc>
      </w:tr>
      <w:tr w:rsidR="00567D07" w:rsidRPr="00553260" w14:paraId="1211724D" w14:textId="77777777" w:rsidTr="00A349A2">
        <w:trPr>
          <w:jc w:val="center"/>
        </w:trPr>
        <w:tc>
          <w:tcPr>
            <w:tcW w:w="936" w:type="dxa"/>
            <w:tcBorders>
              <w:top w:val="single" w:sz="6" w:space="0" w:color="auto"/>
              <w:left w:val="single" w:sz="6" w:space="0" w:color="auto"/>
              <w:right w:val="single" w:sz="6" w:space="0" w:color="auto"/>
            </w:tcBorders>
          </w:tcPr>
          <w:p w14:paraId="2E60A538" w14:textId="77777777" w:rsidR="00567D07" w:rsidRPr="00553260" w:rsidRDefault="00567D07" w:rsidP="00ED0FE2">
            <w:pPr>
              <w:jc w:val="center"/>
              <w:rPr>
                <w:rFonts w:ascii="Arial" w:hAnsi="Arial" w:cs="Arial"/>
                <w:i/>
                <w:sz w:val="24"/>
                <w:szCs w:val="24"/>
                <w:lang w:val="en-CA"/>
              </w:rPr>
            </w:pPr>
            <w:r w:rsidRPr="00553260">
              <w:rPr>
                <w:rFonts w:ascii="Arial" w:hAnsi="Arial" w:cs="Arial"/>
                <w:i/>
                <w:sz w:val="24"/>
                <w:szCs w:val="24"/>
                <w:lang w:val="en-CA"/>
              </w:rPr>
              <w:t>No.</w:t>
            </w:r>
          </w:p>
        </w:tc>
        <w:tc>
          <w:tcPr>
            <w:tcW w:w="936" w:type="dxa"/>
            <w:tcBorders>
              <w:top w:val="single" w:sz="6" w:space="0" w:color="auto"/>
              <w:left w:val="single" w:sz="6" w:space="0" w:color="auto"/>
              <w:right w:val="single" w:sz="6" w:space="0" w:color="auto"/>
            </w:tcBorders>
          </w:tcPr>
          <w:p w14:paraId="4CAF23CB" w14:textId="77777777" w:rsidR="00567D07" w:rsidRPr="00553260" w:rsidRDefault="00567D07" w:rsidP="00ED0FE2">
            <w:pPr>
              <w:jc w:val="center"/>
              <w:rPr>
                <w:rFonts w:ascii="Arial" w:hAnsi="Arial" w:cs="Arial"/>
                <w:i/>
                <w:sz w:val="24"/>
                <w:szCs w:val="24"/>
                <w:lang w:val="en-CA"/>
              </w:rPr>
            </w:pPr>
            <w:r w:rsidRPr="00553260">
              <w:rPr>
                <w:rFonts w:ascii="Arial" w:hAnsi="Arial" w:cs="Arial"/>
                <w:i/>
                <w:sz w:val="24"/>
                <w:szCs w:val="24"/>
                <w:lang w:val="en-CA"/>
              </w:rPr>
              <w:t>Time</w:t>
            </w:r>
          </w:p>
        </w:tc>
        <w:tc>
          <w:tcPr>
            <w:tcW w:w="936" w:type="dxa"/>
            <w:tcBorders>
              <w:top w:val="single" w:sz="6" w:space="0" w:color="auto"/>
              <w:left w:val="single" w:sz="6" w:space="0" w:color="auto"/>
              <w:right w:val="single" w:sz="6" w:space="0" w:color="auto"/>
            </w:tcBorders>
          </w:tcPr>
          <w:p w14:paraId="75FD0367" w14:textId="77777777" w:rsidR="00567D07" w:rsidRPr="00553260" w:rsidRDefault="00567D07" w:rsidP="00ED0FE2">
            <w:pPr>
              <w:jc w:val="center"/>
              <w:rPr>
                <w:rFonts w:ascii="Arial" w:hAnsi="Arial" w:cs="Arial"/>
                <w:i/>
                <w:sz w:val="24"/>
                <w:szCs w:val="24"/>
                <w:lang w:val="en-CA"/>
              </w:rPr>
            </w:pPr>
            <w:r w:rsidRPr="00553260">
              <w:rPr>
                <w:rFonts w:ascii="Arial" w:hAnsi="Arial" w:cs="Arial"/>
                <w:i/>
                <w:sz w:val="24"/>
                <w:szCs w:val="24"/>
                <w:lang w:val="en-CA"/>
              </w:rPr>
              <w:t>No.</w:t>
            </w:r>
          </w:p>
        </w:tc>
        <w:tc>
          <w:tcPr>
            <w:tcW w:w="936" w:type="dxa"/>
            <w:tcBorders>
              <w:top w:val="single" w:sz="6" w:space="0" w:color="auto"/>
              <w:left w:val="single" w:sz="6" w:space="0" w:color="auto"/>
              <w:right w:val="single" w:sz="6" w:space="0" w:color="auto"/>
            </w:tcBorders>
          </w:tcPr>
          <w:p w14:paraId="06786C66" w14:textId="77777777" w:rsidR="00567D07" w:rsidRPr="00553260" w:rsidRDefault="00567D07" w:rsidP="00ED0FE2">
            <w:pPr>
              <w:jc w:val="center"/>
              <w:rPr>
                <w:rFonts w:ascii="Arial" w:hAnsi="Arial" w:cs="Arial"/>
                <w:i/>
                <w:sz w:val="24"/>
                <w:szCs w:val="24"/>
                <w:lang w:val="en-CA"/>
              </w:rPr>
            </w:pPr>
            <w:r w:rsidRPr="00553260">
              <w:rPr>
                <w:rFonts w:ascii="Arial" w:hAnsi="Arial" w:cs="Arial"/>
                <w:i/>
                <w:sz w:val="24"/>
                <w:szCs w:val="24"/>
                <w:lang w:val="en-CA"/>
              </w:rPr>
              <w:t>Time</w:t>
            </w:r>
          </w:p>
        </w:tc>
        <w:tc>
          <w:tcPr>
            <w:tcW w:w="936" w:type="dxa"/>
            <w:tcBorders>
              <w:top w:val="single" w:sz="6" w:space="0" w:color="auto"/>
              <w:left w:val="single" w:sz="6" w:space="0" w:color="auto"/>
              <w:right w:val="single" w:sz="6" w:space="0" w:color="auto"/>
            </w:tcBorders>
          </w:tcPr>
          <w:p w14:paraId="54E340C6" w14:textId="77777777" w:rsidR="00567D07" w:rsidRPr="00553260" w:rsidRDefault="00567D07" w:rsidP="00ED0FE2">
            <w:pPr>
              <w:jc w:val="center"/>
              <w:rPr>
                <w:rFonts w:ascii="Arial" w:hAnsi="Arial" w:cs="Arial"/>
                <w:i/>
                <w:sz w:val="24"/>
                <w:szCs w:val="24"/>
                <w:lang w:val="en-CA"/>
              </w:rPr>
            </w:pPr>
            <w:r w:rsidRPr="00553260">
              <w:rPr>
                <w:rFonts w:ascii="Arial" w:hAnsi="Arial" w:cs="Arial"/>
                <w:i/>
                <w:sz w:val="24"/>
                <w:szCs w:val="24"/>
                <w:lang w:val="en-CA"/>
              </w:rPr>
              <w:t>No.</w:t>
            </w:r>
          </w:p>
        </w:tc>
        <w:tc>
          <w:tcPr>
            <w:tcW w:w="936" w:type="dxa"/>
            <w:tcBorders>
              <w:top w:val="single" w:sz="6" w:space="0" w:color="auto"/>
              <w:left w:val="single" w:sz="6" w:space="0" w:color="auto"/>
              <w:right w:val="single" w:sz="6" w:space="0" w:color="auto"/>
            </w:tcBorders>
          </w:tcPr>
          <w:p w14:paraId="2D38BCDB" w14:textId="77777777" w:rsidR="00567D07" w:rsidRPr="00553260" w:rsidRDefault="00567D07" w:rsidP="00ED0FE2">
            <w:pPr>
              <w:jc w:val="center"/>
              <w:rPr>
                <w:rFonts w:ascii="Arial" w:hAnsi="Arial" w:cs="Arial"/>
                <w:i/>
                <w:sz w:val="24"/>
                <w:szCs w:val="24"/>
                <w:lang w:val="en-CA"/>
              </w:rPr>
            </w:pPr>
            <w:r w:rsidRPr="00553260">
              <w:rPr>
                <w:rFonts w:ascii="Arial" w:hAnsi="Arial" w:cs="Arial"/>
                <w:i/>
                <w:sz w:val="24"/>
                <w:szCs w:val="24"/>
                <w:lang w:val="en-CA"/>
              </w:rPr>
              <w:t>Time</w:t>
            </w:r>
          </w:p>
        </w:tc>
        <w:tc>
          <w:tcPr>
            <w:tcW w:w="936" w:type="dxa"/>
            <w:tcBorders>
              <w:top w:val="single" w:sz="6" w:space="0" w:color="auto"/>
              <w:left w:val="single" w:sz="6" w:space="0" w:color="auto"/>
              <w:right w:val="single" w:sz="6" w:space="0" w:color="auto"/>
            </w:tcBorders>
          </w:tcPr>
          <w:p w14:paraId="74B1D7A0" w14:textId="77777777" w:rsidR="00567D07" w:rsidRPr="00553260" w:rsidRDefault="00567D07" w:rsidP="00ED0FE2">
            <w:pPr>
              <w:jc w:val="center"/>
              <w:rPr>
                <w:rFonts w:ascii="Arial" w:hAnsi="Arial" w:cs="Arial"/>
                <w:i/>
                <w:sz w:val="24"/>
                <w:szCs w:val="24"/>
                <w:lang w:val="en-CA"/>
              </w:rPr>
            </w:pPr>
            <w:r w:rsidRPr="00553260">
              <w:rPr>
                <w:rFonts w:ascii="Arial" w:hAnsi="Arial" w:cs="Arial"/>
                <w:i/>
                <w:sz w:val="24"/>
                <w:szCs w:val="24"/>
                <w:lang w:val="en-CA"/>
              </w:rPr>
              <w:t>No.</w:t>
            </w:r>
          </w:p>
        </w:tc>
        <w:tc>
          <w:tcPr>
            <w:tcW w:w="936" w:type="dxa"/>
            <w:tcBorders>
              <w:top w:val="single" w:sz="6" w:space="0" w:color="auto"/>
              <w:left w:val="single" w:sz="6" w:space="0" w:color="auto"/>
              <w:right w:val="single" w:sz="6" w:space="0" w:color="auto"/>
            </w:tcBorders>
          </w:tcPr>
          <w:p w14:paraId="65AA0C8F" w14:textId="77777777" w:rsidR="00567D07" w:rsidRPr="00553260" w:rsidRDefault="00567D07" w:rsidP="00ED0FE2">
            <w:pPr>
              <w:jc w:val="center"/>
              <w:rPr>
                <w:rFonts w:ascii="Arial" w:hAnsi="Arial" w:cs="Arial"/>
                <w:i/>
                <w:sz w:val="24"/>
                <w:szCs w:val="24"/>
                <w:lang w:val="en-CA"/>
              </w:rPr>
            </w:pPr>
            <w:r w:rsidRPr="00553260">
              <w:rPr>
                <w:rFonts w:ascii="Arial" w:hAnsi="Arial" w:cs="Arial"/>
                <w:i/>
                <w:sz w:val="24"/>
                <w:szCs w:val="24"/>
                <w:lang w:val="en-CA"/>
              </w:rPr>
              <w:t>Time</w:t>
            </w:r>
          </w:p>
        </w:tc>
        <w:tc>
          <w:tcPr>
            <w:tcW w:w="936" w:type="dxa"/>
            <w:tcBorders>
              <w:top w:val="single" w:sz="6" w:space="0" w:color="auto"/>
              <w:left w:val="single" w:sz="6" w:space="0" w:color="auto"/>
              <w:right w:val="single" w:sz="6" w:space="0" w:color="auto"/>
            </w:tcBorders>
          </w:tcPr>
          <w:p w14:paraId="47B0B878" w14:textId="77777777" w:rsidR="00567D07" w:rsidRPr="00553260" w:rsidRDefault="00567D07" w:rsidP="00ED0FE2">
            <w:pPr>
              <w:jc w:val="center"/>
              <w:rPr>
                <w:rFonts w:ascii="Arial" w:hAnsi="Arial" w:cs="Arial"/>
                <w:i/>
                <w:sz w:val="24"/>
                <w:szCs w:val="24"/>
                <w:lang w:val="en-CA"/>
              </w:rPr>
            </w:pPr>
            <w:r w:rsidRPr="00553260">
              <w:rPr>
                <w:rFonts w:ascii="Arial" w:hAnsi="Arial" w:cs="Arial"/>
                <w:i/>
                <w:sz w:val="24"/>
                <w:szCs w:val="24"/>
                <w:lang w:val="en-CA"/>
              </w:rPr>
              <w:t>No.</w:t>
            </w:r>
          </w:p>
        </w:tc>
        <w:tc>
          <w:tcPr>
            <w:tcW w:w="936" w:type="dxa"/>
            <w:tcBorders>
              <w:top w:val="single" w:sz="6" w:space="0" w:color="auto"/>
              <w:left w:val="single" w:sz="6" w:space="0" w:color="auto"/>
              <w:right w:val="single" w:sz="6" w:space="0" w:color="auto"/>
            </w:tcBorders>
          </w:tcPr>
          <w:p w14:paraId="61A1AA5C" w14:textId="77777777" w:rsidR="00567D07" w:rsidRPr="00553260" w:rsidRDefault="00567D07" w:rsidP="00ED0FE2">
            <w:pPr>
              <w:jc w:val="center"/>
              <w:rPr>
                <w:rFonts w:ascii="Arial" w:hAnsi="Arial" w:cs="Arial"/>
                <w:i/>
                <w:sz w:val="24"/>
                <w:szCs w:val="24"/>
                <w:lang w:val="en-CA"/>
              </w:rPr>
            </w:pPr>
            <w:r w:rsidRPr="00553260">
              <w:rPr>
                <w:rFonts w:ascii="Arial" w:hAnsi="Arial" w:cs="Arial"/>
                <w:i/>
                <w:sz w:val="24"/>
                <w:szCs w:val="24"/>
                <w:lang w:val="en-CA"/>
              </w:rPr>
              <w:t>Time</w:t>
            </w:r>
          </w:p>
        </w:tc>
      </w:tr>
      <w:tr w:rsidR="00BB1DCD" w:rsidRPr="00553260" w14:paraId="095D0451" w14:textId="77777777" w:rsidTr="00A349A2">
        <w:trPr>
          <w:jc w:val="center"/>
        </w:trPr>
        <w:tc>
          <w:tcPr>
            <w:tcW w:w="936" w:type="dxa"/>
            <w:tcBorders>
              <w:top w:val="single" w:sz="6" w:space="0" w:color="auto"/>
              <w:left w:val="single" w:sz="4" w:space="0" w:color="auto"/>
              <w:right w:val="single" w:sz="4" w:space="0" w:color="auto"/>
            </w:tcBorders>
          </w:tcPr>
          <w:p w14:paraId="425AB682" w14:textId="77777777" w:rsidR="00BB1DCD" w:rsidRPr="00553260" w:rsidRDefault="00BB1DCD" w:rsidP="00ED0FE2">
            <w:pPr>
              <w:jc w:val="center"/>
              <w:rPr>
                <w:rFonts w:ascii="Arial" w:hAnsi="Arial" w:cs="Arial"/>
                <w:sz w:val="24"/>
                <w:szCs w:val="24"/>
                <w:lang w:val="en-CA"/>
              </w:rPr>
            </w:pPr>
            <w:r w:rsidRPr="00553260">
              <w:rPr>
                <w:rFonts w:ascii="Arial" w:hAnsi="Arial" w:cs="Arial"/>
                <w:sz w:val="24"/>
                <w:szCs w:val="24"/>
                <w:lang w:val="en-CA"/>
              </w:rPr>
              <w:t>1</w:t>
            </w:r>
          </w:p>
        </w:tc>
        <w:tc>
          <w:tcPr>
            <w:tcW w:w="936" w:type="dxa"/>
            <w:tcBorders>
              <w:top w:val="single" w:sz="6" w:space="0" w:color="auto"/>
              <w:left w:val="single" w:sz="4" w:space="0" w:color="auto"/>
              <w:right w:val="single" w:sz="4" w:space="0" w:color="auto"/>
            </w:tcBorders>
          </w:tcPr>
          <w:p w14:paraId="2D187E75" w14:textId="77777777" w:rsidR="00BB1DCD" w:rsidRPr="00553260" w:rsidRDefault="00BA7D12" w:rsidP="00ED0FE2">
            <w:pPr>
              <w:jc w:val="center"/>
              <w:rPr>
                <w:rFonts w:ascii="Arial" w:hAnsi="Arial" w:cs="Arial"/>
                <w:sz w:val="24"/>
                <w:szCs w:val="24"/>
                <w:lang w:val="en-CA"/>
              </w:rPr>
            </w:pPr>
            <w:r w:rsidRPr="00553260">
              <w:rPr>
                <w:rFonts w:ascii="Arial" w:hAnsi="Arial" w:cs="Arial"/>
                <w:sz w:val="24"/>
                <w:szCs w:val="24"/>
                <w:lang w:val="en-CA"/>
              </w:rPr>
              <w:t>3</w:t>
            </w:r>
          </w:p>
        </w:tc>
        <w:tc>
          <w:tcPr>
            <w:tcW w:w="936" w:type="dxa"/>
            <w:tcBorders>
              <w:top w:val="single" w:sz="6" w:space="0" w:color="auto"/>
              <w:left w:val="single" w:sz="4" w:space="0" w:color="auto"/>
              <w:right w:val="single" w:sz="4" w:space="0" w:color="auto"/>
            </w:tcBorders>
          </w:tcPr>
          <w:p w14:paraId="1FB81131" w14:textId="77777777" w:rsidR="00BB1DCD" w:rsidRPr="00553260" w:rsidRDefault="00BB1DCD" w:rsidP="00ED0FE2">
            <w:pPr>
              <w:jc w:val="center"/>
              <w:rPr>
                <w:rFonts w:ascii="Arial" w:hAnsi="Arial" w:cs="Arial"/>
                <w:sz w:val="24"/>
                <w:szCs w:val="24"/>
                <w:lang w:val="en-CA"/>
              </w:rPr>
            </w:pPr>
            <w:r w:rsidRPr="00553260">
              <w:rPr>
                <w:rFonts w:ascii="Arial" w:hAnsi="Arial" w:cs="Arial"/>
                <w:sz w:val="24"/>
                <w:szCs w:val="24"/>
                <w:lang w:val="en-CA"/>
              </w:rPr>
              <w:t>1</w:t>
            </w:r>
          </w:p>
        </w:tc>
        <w:tc>
          <w:tcPr>
            <w:tcW w:w="936" w:type="dxa"/>
            <w:tcBorders>
              <w:top w:val="single" w:sz="6" w:space="0" w:color="auto"/>
              <w:left w:val="single" w:sz="4" w:space="0" w:color="auto"/>
              <w:right w:val="single" w:sz="4" w:space="0" w:color="auto"/>
            </w:tcBorders>
          </w:tcPr>
          <w:p w14:paraId="73785199" w14:textId="77777777" w:rsidR="00BB1DCD" w:rsidRPr="00553260" w:rsidRDefault="00BB1DCD" w:rsidP="00ED0FE2">
            <w:pPr>
              <w:jc w:val="center"/>
              <w:rPr>
                <w:rFonts w:ascii="Arial" w:hAnsi="Arial" w:cs="Arial"/>
                <w:sz w:val="24"/>
                <w:szCs w:val="24"/>
                <w:lang w:val="en-CA"/>
              </w:rPr>
            </w:pPr>
            <w:r w:rsidRPr="00553260">
              <w:rPr>
                <w:rFonts w:ascii="Arial" w:hAnsi="Arial" w:cs="Arial"/>
                <w:sz w:val="24"/>
                <w:szCs w:val="24"/>
                <w:lang w:val="en-CA"/>
              </w:rPr>
              <w:t>10</w:t>
            </w:r>
          </w:p>
        </w:tc>
        <w:tc>
          <w:tcPr>
            <w:tcW w:w="936" w:type="dxa"/>
            <w:tcBorders>
              <w:top w:val="single" w:sz="6" w:space="0" w:color="auto"/>
              <w:left w:val="single" w:sz="4" w:space="0" w:color="auto"/>
              <w:right w:val="single" w:sz="4" w:space="0" w:color="auto"/>
            </w:tcBorders>
          </w:tcPr>
          <w:p w14:paraId="69DF61C0" w14:textId="77777777" w:rsidR="00BB1DCD" w:rsidRPr="00553260" w:rsidRDefault="00BB1DCD" w:rsidP="00ED0FE2">
            <w:pPr>
              <w:jc w:val="center"/>
              <w:rPr>
                <w:rFonts w:ascii="Arial" w:hAnsi="Arial" w:cs="Arial"/>
                <w:sz w:val="24"/>
                <w:szCs w:val="24"/>
                <w:lang w:val="en-CA"/>
              </w:rPr>
            </w:pPr>
            <w:r w:rsidRPr="00553260">
              <w:rPr>
                <w:rFonts w:ascii="Arial" w:hAnsi="Arial" w:cs="Arial"/>
                <w:sz w:val="24"/>
                <w:szCs w:val="24"/>
                <w:lang w:val="en-CA"/>
              </w:rPr>
              <w:t>CP1-1</w:t>
            </w:r>
          </w:p>
        </w:tc>
        <w:tc>
          <w:tcPr>
            <w:tcW w:w="936" w:type="dxa"/>
            <w:tcBorders>
              <w:top w:val="single" w:sz="6" w:space="0" w:color="auto"/>
              <w:left w:val="single" w:sz="4" w:space="0" w:color="auto"/>
              <w:right w:val="single" w:sz="4" w:space="0" w:color="auto"/>
            </w:tcBorders>
          </w:tcPr>
          <w:p w14:paraId="39B5F6AA" w14:textId="77777777" w:rsidR="00BB1DCD" w:rsidRPr="00553260" w:rsidRDefault="00BB1DCD" w:rsidP="00ED0FE2">
            <w:pPr>
              <w:jc w:val="center"/>
              <w:rPr>
                <w:rFonts w:ascii="Arial" w:hAnsi="Arial" w:cs="Arial"/>
                <w:sz w:val="24"/>
                <w:szCs w:val="24"/>
                <w:lang w:val="en-CA"/>
              </w:rPr>
            </w:pPr>
            <w:r w:rsidRPr="00553260">
              <w:rPr>
                <w:rFonts w:ascii="Arial" w:hAnsi="Arial" w:cs="Arial"/>
                <w:sz w:val="24"/>
                <w:szCs w:val="24"/>
                <w:lang w:val="en-CA"/>
              </w:rPr>
              <w:t>45</w:t>
            </w:r>
          </w:p>
        </w:tc>
        <w:tc>
          <w:tcPr>
            <w:tcW w:w="936" w:type="dxa"/>
            <w:tcBorders>
              <w:top w:val="single" w:sz="6" w:space="0" w:color="auto"/>
              <w:left w:val="single" w:sz="4" w:space="0" w:color="auto"/>
              <w:right w:val="single" w:sz="4" w:space="0" w:color="auto"/>
            </w:tcBorders>
          </w:tcPr>
          <w:p w14:paraId="14C4B186" w14:textId="77777777" w:rsidR="00BB1DCD" w:rsidRPr="00553260" w:rsidRDefault="00BB1DCD" w:rsidP="00ED0FE2">
            <w:pPr>
              <w:jc w:val="center"/>
              <w:rPr>
                <w:rFonts w:ascii="Arial" w:hAnsi="Arial" w:cs="Arial"/>
                <w:sz w:val="24"/>
                <w:szCs w:val="24"/>
                <w:lang w:val="en-CA"/>
              </w:rPr>
            </w:pPr>
            <w:r w:rsidRPr="00553260">
              <w:rPr>
                <w:rFonts w:ascii="Arial" w:hAnsi="Arial" w:cs="Arial"/>
                <w:sz w:val="24"/>
                <w:szCs w:val="24"/>
                <w:lang w:val="en-CA"/>
              </w:rPr>
              <w:t>1</w:t>
            </w:r>
          </w:p>
        </w:tc>
        <w:tc>
          <w:tcPr>
            <w:tcW w:w="936" w:type="dxa"/>
            <w:tcBorders>
              <w:top w:val="single" w:sz="6" w:space="0" w:color="auto"/>
              <w:left w:val="single" w:sz="4" w:space="0" w:color="auto"/>
              <w:right w:val="single" w:sz="4" w:space="0" w:color="auto"/>
            </w:tcBorders>
          </w:tcPr>
          <w:p w14:paraId="58DB2C62" w14:textId="77777777" w:rsidR="00BB1DCD" w:rsidRPr="00553260" w:rsidRDefault="00BB1DCD" w:rsidP="00ED0FE2">
            <w:pPr>
              <w:jc w:val="center"/>
              <w:rPr>
                <w:rFonts w:ascii="Arial" w:hAnsi="Arial" w:cs="Arial"/>
                <w:sz w:val="24"/>
                <w:szCs w:val="24"/>
                <w:lang w:val="en-CA"/>
              </w:rPr>
            </w:pPr>
            <w:r w:rsidRPr="00553260">
              <w:rPr>
                <w:rFonts w:ascii="Arial" w:hAnsi="Arial" w:cs="Arial"/>
                <w:sz w:val="24"/>
                <w:szCs w:val="24"/>
                <w:lang w:val="en-CA"/>
              </w:rPr>
              <w:t>20</w:t>
            </w:r>
          </w:p>
        </w:tc>
        <w:tc>
          <w:tcPr>
            <w:tcW w:w="936" w:type="dxa"/>
            <w:tcBorders>
              <w:top w:val="single" w:sz="6" w:space="0" w:color="auto"/>
              <w:left w:val="single" w:sz="4" w:space="0" w:color="auto"/>
              <w:right w:val="single" w:sz="4" w:space="0" w:color="auto"/>
            </w:tcBorders>
          </w:tcPr>
          <w:p w14:paraId="6B42891C" w14:textId="77777777" w:rsidR="00BB1DCD" w:rsidRPr="00553260" w:rsidRDefault="00BB1DCD" w:rsidP="00ED0FE2">
            <w:pPr>
              <w:jc w:val="center"/>
              <w:rPr>
                <w:rFonts w:ascii="Arial" w:hAnsi="Arial" w:cs="Arial"/>
                <w:sz w:val="24"/>
                <w:szCs w:val="24"/>
                <w:lang w:val="en-CA"/>
              </w:rPr>
            </w:pPr>
            <w:r w:rsidRPr="00553260">
              <w:rPr>
                <w:rFonts w:ascii="Arial" w:hAnsi="Arial" w:cs="Arial"/>
                <w:sz w:val="24"/>
                <w:szCs w:val="24"/>
                <w:lang w:val="en-CA"/>
              </w:rPr>
              <w:t>1</w:t>
            </w:r>
          </w:p>
        </w:tc>
        <w:tc>
          <w:tcPr>
            <w:tcW w:w="936" w:type="dxa"/>
            <w:tcBorders>
              <w:top w:val="single" w:sz="6" w:space="0" w:color="auto"/>
              <w:left w:val="single" w:sz="4" w:space="0" w:color="auto"/>
              <w:right w:val="single" w:sz="4" w:space="0" w:color="auto"/>
            </w:tcBorders>
          </w:tcPr>
          <w:p w14:paraId="7292EB62" w14:textId="77777777" w:rsidR="00BB1DCD" w:rsidRPr="00553260" w:rsidRDefault="00BB1DCD" w:rsidP="00ED0FE2">
            <w:pPr>
              <w:jc w:val="center"/>
              <w:rPr>
                <w:rFonts w:ascii="Arial" w:hAnsi="Arial" w:cs="Arial"/>
                <w:sz w:val="24"/>
                <w:szCs w:val="24"/>
                <w:lang w:val="en-CA"/>
              </w:rPr>
            </w:pPr>
            <w:r w:rsidRPr="00553260">
              <w:rPr>
                <w:rFonts w:ascii="Arial" w:hAnsi="Arial" w:cs="Arial"/>
                <w:sz w:val="24"/>
                <w:szCs w:val="24"/>
                <w:lang w:val="en-CA"/>
              </w:rPr>
              <w:t>45</w:t>
            </w:r>
          </w:p>
        </w:tc>
      </w:tr>
      <w:tr w:rsidR="008968A1" w:rsidRPr="00553260" w14:paraId="2E5E41B7" w14:textId="77777777" w:rsidTr="00A349A2">
        <w:trPr>
          <w:jc w:val="center"/>
        </w:trPr>
        <w:tc>
          <w:tcPr>
            <w:tcW w:w="936" w:type="dxa"/>
            <w:tcBorders>
              <w:left w:val="single" w:sz="4" w:space="0" w:color="auto"/>
              <w:right w:val="single" w:sz="4" w:space="0" w:color="auto"/>
            </w:tcBorders>
          </w:tcPr>
          <w:p w14:paraId="507B58B0" w14:textId="77777777" w:rsidR="008968A1" w:rsidRPr="00553260" w:rsidRDefault="008968A1" w:rsidP="00ED0FE2">
            <w:pPr>
              <w:jc w:val="center"/>
              <w:rPr>
                <w:rFonts w:ascii="Arial" w:hAnsi="Arial" w:cs="Arial"/>
                <w:sz w:val="24"/>
                <w:szCs w:val="24"/>
                <w:lang w:val="en-CA"/>
              </w:rPr>
            </w:pPr>
            <w:r w:rsidRPr="00553260">
              <w:rPr>
                <w:rFonts w:ascii="Arial" w:hAnsi="Arial" w:cs="Arial"/>
                <w:sz w:val="24"/>
                <w:szCs w:val="24"/>
                <w:lang w:val="en-CA"/>
              </w:rPr>
              <w:t>2</w:t>
            </w:r>
          </w:p>
        </w:tc>
        <w:tc>
          <w:tcPr>
            <w:tcW w:w="936" w:type="dxa"/>
            <w:tcBorders>
              <w:left w:val="single" w:sz="4" w:space="0" w:color="auto"/>
              <w:right w:val="single" w:sz="4" w:space="0" w:color="auto"/>
            </w:tcBorders>
          </w:tcPr>
          <w:p w14:paraId="270639CC" w14:textId="77777777" w:rsidR="008968A1" w:rsidRPr="00553260" w:rsidRDefault="008968A1" w:rsidP="00ED0FE2">
            <w:pPr>
              <w:jc w:val="center"/>
              <w:rPr>
                <w:rFonts w:ascii="Arial" w:hAnsi="Arial" w:cs="Arial"/>
                <w:sz w:val="24"/>
                <w:szCs w:val="24"/>
                <w:lang w:val="en-CA"/>
              </w:rPr>
            </w:pPr>
            <w:r w:rsidRPr="00553260">
              <w:rPr>
                <w:rFonts w:ascii="Arial" w:hAnsi="Arial" w:cs="Arial"/>
                <w:sz w:val="24"/>
                <w:szCs w:val="24"/>
                <w:lang w:val="en-CA"/>
              </w:rPr>
              <w:t>11</w:t>
            </w:r>
          </w:p>
        </w:tc>
        <w:tc>
          <w:tcPr>
            <w:tcW w:w="936" w:type="dxa"/>
            <w:tcBorders>
              <w:left w:val="single" w:sz="4" w:space="0" w:color="auto"/>
              <w:right w:val="single" w:sz="4" w:space="0" w:color="auto"/>
            </w:tcBorders>
          </w:tcPr>
          <w:p w14:paraId="34E40321" w14:textId="77777777" w:rsidR="008968A1" w:rsidRPr="00553260" w:rsidRDefault="008968A1" w:rsidP="00ED0FE2">
            <w:pPr>
              <w:jc w:val="center"/>
              <w:rPr>
                <w:rFonts w:ascii="Arial" w:hAnsi="Arial" w:cs="Arial"/>
                <w:sz w:val="24"/>
                <w:szCs w:val="24"/>
                <w:lang w:val="en-CA"/>
              </w:rPr>
            </w:pPr>
            <w:r w:rsidRPr="00553260">
              <w:rPr>
                <w:rFonts w:ascii="Arial" w:hAnsi="Arial" w:cs="Arial"/>
                <w:sz w:val="24"/>
                <w:szCs w:val="24"/>
                <w:lang w:val="en-CA"/>
              </w:rPr>
              <w:t>2</w:t>
            </w:r>
          </w:p>
        </w:tc>
        <w:tc>
          <w:tcPr>
            <w:tcW w:w="936" w:type="dxa"/>
            <w:tcBorders>
              <w:left w:val="single" w:sz="4" w:space="0" w:color="auto"/>
              <w:right w:val="single" w:sz="4" w:space="0" w:color="auto"/>
            </w:tcBorders>
          </w:tcPr>
          <w:p w14:paraId="2A58CF6C" w14:textId="77777777" w:rsidR="008968A1" w:rsidRPr="00553260" w:rsidRDefault="008968A1" w:rsidP="00ED0FE2">
            <w:pPr>
              <w:jc w:val="center"/>
              <w:rPr>
                <w:rFonts w:ascii="Arial" w:hAnsi="Arial" w:cs="Arial"/>
                <w:sz w:val="24"/>
                <w:szCs w:val="24"/>
                <w:lang w:val="en-CA"/>
              </w:rPr>
            </w:pPr>
            <w:r w:rsidRPr="00553260">
              <w:rPr>
                <w:rFonts w:ascii="Arial" w:hAnsi="Arial" w:cs="Arial"/>
                <w:sz w:val="24"/>
                <w:szCs w:val="24"/>
                <w:lang w:val="en-CA"/>
              </w:rPr>
              <w:t>10</w:t>
            </w:r>
          </w:p>
        </w:tc>
        <w:tc>
          <w:tcPr>
            <w:tcW w:w="936" w:type="dxa"/>
            <w:tcBorders>
              <w:left w:val="single" w:sz="4" w:space="0" w:color="auto"/>
              <w:right w:val="single" w:sz="4" w:space="0" w:color="auto"/>
            </w:tcBorders>
          </w:tcPr>
          <w:p w14:paraId="2C1A322F" w14:textId="77777777" w:rsidR="008968A1" w:rsidRPr="00553260" w:rsidRDefault="008968A1" w:rsidP="00ED0FE2">
            <w:pPr>
              <w:jc w:val="center"/>
              <w:rPr>
                <w:rFonts w:ascii="Arial" w:hAnsi="Arial" w:cs="Arial"/>
                <w:sz w:val="24"/>
                <w:szCs w:val="24"/>
                <w:lang w:val="en-CA"/>
              </w:rPr>
            </w:pPr>
            <w:r w:rsidRPr="00553260">
              <w:rPr>
                <w:rFonts w:ascii="Arial" w:hAnsi="Arial" w:cs="Arial"/>
                <w:sz w:val="24"/>
                <w:szCs w:val="24"/>
                <w:lang w:val="en-CA"/>
              </w:rPr>
              <w:t>CP1-2</w:t>
            </w:r>
          </w:p>
        </w:tc>
        <w:tc>
          <w:tcPr>
            <w:tcW w:w="936" w:type="dxa"/>
            <w:tcBorders>
              <w:left w:val="single" w:sz="4" w:space="0" w:color="auto"/>
              <w:right w:val="single" w:sz="4" w:space="0" w:color="auto"/>
            </w:tcBorders>
          </w:tcPr>
          <w:p w14:paraId="040407A6" w14:textId="77777777" w:rsidR="008968A1" w:rsidRPr="00553260" w:rsidRDefault="008968A1" w:rsidP="00ED0FE2">
            <w:pPr>
              <w:jc w:val="center"/>
              <w:rPr>
                <w:rFonts w:ascii="Arial" w:hAnsi="Arial" w:cs="Arial"/>
                <w:sz w:val="24"/>
                <w:szCs w:val="24"/>
                <w:lang w:val="en-CA"/>
              </w:rPr>
            </w:pPr>
            <w:r w:rsidRPr="00553260">
              <w:rPr>
                <w:rFonts w:ascii="Arial" w:hAnsi="Arial" w:cs="Arial"/>
                <w:sz w:val="24"/>
                <w:szCs w:val="24"/>
                <w:lang w:val="en-CA"/>
              </w:rPr>
              <w:t>10</w:t>
            </w:r>
          </w:p>
        </w:tc>
        <w:tc>
          <w:tcPr>
            <w:tcW w:w="936" w:type="dxa"/>
            <w:tcBorders>
              <w:left w:val="single" w:sz="4" w:space="0" w:color="auto"/>
              <w:right w:val="single" w:sz="4" w:space="0" w:color="auto"/>
            </w:tcBorders>
          </w:tcPr>
          <w:p w14:paraId="29A6253A" w14:textId="77777777" w:rsidR="008968A1" w:rsidRPr="00553260" w:rsidRDefault="008968A1" w:rsidP="00ED0FE2">
            <w:pPr>
              <w:jc w:val="center"/>
              <w:rPr>
                <w:rFonts w:ascii="Arial" w:hAnsi="Arial" w:cs="Arial"/>
                <w:sz w:val="24"/>
                <w:szCs w:val="24"/>
                <w:lang w:val="en-CA"/>
              </w:rPr>
            </w:pPr>
            <w:r w:rsidRPr="00553260">
              <w:rPr>
                <w:rFonts w:ascii="Arial" w:hAnsi="Arial" w:cs="Arial"/>
                <w:sz w:val="24"/>
                <w:szCs w:val="24"/>
                <w:lang w:val="en-CA"/>
              </w:rPr>
              <w:t>2</w:t>
            </w:r>
          </w:p>
        </w:tc>
        <w:tc>
          <w:tcPr>
            <w:tcW w:w="936" w:type="dxa"/>
            <w:tcBorders>
              <w:left w:val="single" w:sz="4" w:space="0" w:color="auto"/>
              <w:right w:val="single" w:sz="4" w:space="0" w:color="auto"/>
            </w:tcBorders>
          </w:tcPr>
          <w:p w14:paraId="65EEE534" w14:textId="77777777" w:rsidR="008968A1" w:rsidRPr="00553260" w:rsidRDefault="008968A1" w:rsidP="00ED0FE2">
            <w:pPr>
              <w:jc w:val="center"/>
              <w:rPr>
                <w:rFonts w:ascii="Arial" w:hAnsi="Arial" w:cs="Arial"/>
                <w:sz w:val="24"/>
                <w:szCs w:val="24"/>
                <w:lang w:val="en-CA"/>
              </w:rPr>
            </w:pPr>
            <w:r w:rsidRPr="00553260">
              <w:rPr>
                <w:rFonts w:ascii="Arial" w:hAnsi="Arial" w:cs="Arial"/>
                <w:sz w:val="24"/>
                <w:szCs w:val="24"/>
                <w:lang w:val="en-CA"/>
              </w:rPr>
              <w:t>20</w:t>
            </w:r>
          </w:p>
        </w:tc>
        <w:tc>
          <w:tcPr>
            <w:tcW w:w="936" w:type="dxa"/>
            <w:tcBorders>
              <w:left w:val="single" w:sz="4" w:space="0" w:color="auto"/>
              <w:right w:val="single" w:sz="4" w:space="0" w:color="auto"/>
            </w:tcBorders>
          </w:tcPr>
          <w:p w14:paraId="18DBF281" w14:textId="77777777" w:rsidR="008968A1" w:rsidRPr="00553260" w:rsidRDefault="008968A1" w:rsidP="00ED0FE2">
            <w:pPr>
              <w:jc w:val="center"/>
              <w:rPr>
                <w:rFonts w:ascii="Arial" w:hAnsi="Arial" w:cs="Arial"/>
                <w:sz w:val="24"/>
                <w:szCs w:val="24"/>
                <w:lang w:val="en-CA"/>
              </w:rPr>
            </w:pPr>
          </w:p>
        </w:tc>
        <w:tc>
          <w:tcPr>
            <w:tcW w:w="936" w:type="dxa"/>
            <w:tcBorders>
              <w:left w:val="single" w:sz="4" w:space="0" w:color="auto"/>
              <w:right w:val="single" w:sz="4" w:space="0" w:color="auto"/>
            </w:tcBorders>
          </w:tcPr>
          <w:p w14:paraId="48F306F2" w14:textId="77777777" w:rsidR="008968A1" w:rsidRPr="00553260" w:rsidRDefault="008968A1" w:rsidP="00ED0FE2">
            <w:pPr>
              <w:jc w:val="center"/>
              <w:rPr>
                <w:rFonts w:ascii="Arial" w:hAnsi="Arial" w:cs="Arial"/>
                <w:sz w:val="24"/>
                <w:szCs w:val="24"/>
                <w:lang w:val="en-CA"/>
              </w:rPr>
            </w:pPr>
          </w:p>
        </w:tc>
      </w:tr>
      <w:tr w:rsidR="008968A1" w:rsidRPr="00553260" w14:paraId="27A38B74" w14:textId="77777777" w:rsidTr="00A349A2">
        <w:trPr>
          <w:jc w:val="center"/>
        </w:trPr>
        <w:tc>
          <w:tcPr>
            <w:tcW w:w="936" w:type="dxa"/>
            <w:tcBorders>
              <w:left w:val="single" w:sz="4" w:space="0" w:color="auto"/>
              <w:right w:val="single" w:sz="4" w:space="0" w:color="auto"/>
            </w:tcBorders>
          </w:tcPr>
          <w:p w14:paraId="710BCE1D" w14:textId="77777777" w:rsidR="008968A1" w:rsidRPr="00553260" w:rsidRDefault="008968A1" w:rsidP="00ED0FE2">
            <w:pPr>
              <w:jc w:val="center"/>
              <w:rPr>
                <w:rFonts w:ascii="Arial" w:hAnsi="Arial" w:cs="Arial"/>
                <w:sz w:val="24"/>
                <w:szCs w:val="24"/>
                <w:lang w:val="en-CA"/>
              </w:rPr>
            </w:pPr>
            <w:r w:rsidRPr="00553260">
              <w:rPr>
                <w:rFonts w:ascii="Arial" w:hAnsi="Arial" w:cs="Arial"/>
                <w:sz w:val="24"/>
                <w:szCs w:val="24"/>
                <w:lang w:val="en-CA"/>
              </w:rPr>
              <w:t>3</w:t>
            </w:r>
          </w:p>
        </w:tc>
        <w:tc>
          <w:tcPr>
            <w:tcW w:w="936" w:type="dxa"/>
            <w:tcBorders>
              <w:left w:val="single" w:sz="4" w:space="0" w:color="auto"/>
              <w:right w:val="single" w:sz="4" w:space="0" w:color="auto"/>
            </w:tcBorders>
          </w:tcPr>
          <w:p w14:paraId="6CEF170F" w14:textId="77777777" w:rsidR="008968A1" w:rsidRPr="00553260" w:rsidRDefault="008968A1" w:rsidP="00ED0FE2">
            <w:pPr>
              <w:jc w:val="center"/>
              <w:rPr>
                <w:rFonts w:ascii="Arial" w:hAnsi="Arial" w:cs="Arial"/>
                <w:sz w:val="24"/>
                <w:szCs w:val="24"/>
                <w:lang w:val="en-CA"/>
              </w:rPr>
            </w:pPr>
            <w:r w:rsidRPr="00553260">
              <w:rPr>
                <w:rFonts w:ascii="Arial" w:hAnsi="Arial" w:cs="Arial"/>
                <w:sz w:val="24"/>
                <w:szCs w:val="24"/>
                <w:lang w:val="en-CA"/>
              </w:rPr>
              <w:t>12</w:t>
            </w:r>
          </w:p>
        </w:tc>
        <w:tc>
          <w:tcPr>
            <w:tcW w:w="936" w:type="dxa"/>
            <w:tcBorders>
              <w:left w:val="single" w:sz="4" w:space="0" w:color="auto"/>
              <w:right w:val="single" w:sz="4" w:space="0" w:color="auto"/>
            </w:tcBorders>
          </w:tcPr>
          <w:p w14:paraId="2B548347" w14:textId="77777777" w:rsidR="008968A1" w:rsidRPr="00553260" w:rsidRDefault="008968A1" w:rsidP="00ED0FE2">
            <w:pPr>
              <w:jc w:val="center"/>
              <w:rPr>
                <w:rFonts w:ascii="Arial" w:hAnsi="Arial" w:cs="Arial"/>
                <w:sz w:val="24"/>
                <w:szCs w:val="24"/>
                <w:lang w:val="en-CA"/>
              </w:rPr>
            </w:pPr>
            <w:r w:rsidRPr="00553260">
              <w:rPr>
                <w:rFonts w:ascii="Arial" w:hAnsi="Arial" w:cs="Arial"/>
                <w:sz w:val="24"/>
                <w:szCs w:val="24"/>
                <w:lang w:val="en-CA"/>
              </w:rPr>
              <w:t>3</w:t>
            </w:r>
          </w:p>
        </w:tc>
        <w:tc>
          <w:tcPr>
            <w:tcW w:w="936" w:type="dxa"/>
            <w:tcBorders>
              <w:left w:val="single" w:sz="4" w:space="0" w:color="auto"/>
              <w:right w:val="single" w:sz="4" w:space="0" w:color="auto"/>
            </w:tcBorders>
          </w:tcPr>
          <w:p w14:paraId="643CF2C3" w14:textId="77777777" w:rsidR="008968A1" w:rsidRPr="00553260" w:rsidRDefault="008968A1" w:rsidP="00ED0FE2">
            <w:pPr>
              <w:jc w:val="center"/>
              <w:rPr>
                <w:rFonts w:ascii="Arial" w:hAnsi="Arial" w:cs="Arial"/>
                <w:sz w:val="24"/>
                <w:szCs w:val="24"/>
                <w:lang w:val="en-CA"/>
              </w:rPr>
            </w:pPr>
            <w:r w:rsidRPr="00553260">
              <w:rPr>
                <w:rFonts w:ascii="Arial" w:hAnsi="Arial" w:cs="Arial"/>
                <w:sz w:val="24"/>
                <w:szCs w:val="24"/>
                <w:lang w:val="en-CA"/>
              </w:rPr>
              <w:t>15</w:t>
            </w:r>
          </w:p>
        </w:tc>
        <w:tc>
          <w:tcPr>
            <w:tcW w:w="936" w:type="dxa"/>
            <w:tcBorders>
              <w:left w:val="single" w:sz="4" w:space="0" w:color="auto"/>
              <w:right w:val="single" w:sz="4" w:space="0" w:color="auto"/>
            </w:tcBorders>
          </w:tcPr>
          <w:p w14:paraId="113A16FB" w14:textId="77777777" w:rsidR="008968A1" w:rsidRPr="00553260" w:rsidRDefault="008968A1" w:rsidP="00ED0FE2">
            <w:pPr>
              <w:jc w:val="center"/>
              <w:rPr>
                <w:rFonts w:ascii="Arial" w:hAnsi="Arial" w:cs="Arial"/>
                <w:sz w:val="24"/>
                <w:szCs w:val="24"/>
                <w:lang w:val="en-CA"/>
              </w:rPr>
            </w:pPr>
            <w:r w:rsidRPr="00553260">
              <w:rPr>
                <w:rFonts w:ascii="Arial" w:hAnsi="Arial" w:cs="Arial"/>
                <w:sz w:val="24"/>
                <w:szCs w:val="24"/>
                <w:lang w:val="en-CA"/>
              </w:rPr>
              <w:t>CP1-3</w:t>
            </w:r>
          </w:p>
        </w:tc>
        <w:tc>
          <w:tcPr>
            <w:tcW w:w="936" w:type="dxa"/>
            <w:tcBorders>
              <w:left w:val="single" w:sz="4" w:space="0" w:color="auto"/>
              <w:right w:val="single" w:sz="4" w:space="0" w:color="auto"/>
            </w:tcBorders>
          </w:tcPr>
          <w:p w14:paraId="7C90637C" w14:textId="77777777" w:rsidR="008968A1" w:rsidRPr="00553260" w:rsidRDefault="008968A1" w:rsidP="00ED0FE2">
            <w:pPr>
              <w:jc w:val="center"/>
              <w:rPr>
                <w:rFonts w:ascii="Arial" w:hAnsi="Arial" w:cs="Arial"/>
                <w:sz w:val="24"/>
                <w:szCs w:val="24"/>
                <w:lang w:val="en-CA"/>
              </w:rPr>
            </w:pPr>
            <w:r w:rsidRPr="00553260">
              <w:rPr>
                <w:rFonts w:ascii="Arial" w:hAnsi="Arial" w:cs="Arial"/>
                <w:sz w:val="24"/>
                <w:szCs w:val="24"/>
                <w:lang w:val="en-CA"/>
              </w:rPr>
              <w:t>60</w:t>
            </w:r>
          </w:p>
        </w:tc>
        <w:tc>
          <w:tcPr>
            <w:tcW w:w="936" w:type="dxa"/>
            <w:tcBorders>
              <w:left w:val="single" w:sz="4" w:space="0" w:color="auto"/>
              <w:right w:val="single" w:sz="4" w:space="0" w:color="auto"/>
            </w:tcBorders>
          </w:tcPr>
          <w:p w14:paraId="4A45971D" w14:textId="77777777" w:rsidR="008968A1" w:rsidRPr="00553260" w:rsidRDefault="008968A1" w:rsidP="00ED0FE2">
            <w:pPr>
              <w:jc w:val="center"/>
              <w:rPr>
                <w:rFonts w:ascii="Arial" w:hAnsi="Arial" w:cs="Arial"/>
                <w:sz w:val="24"/>
                <w:szCs w:val="24"/>
                <w:lang w:val="en-CA"/>
              </w:rPr>
            </w:pPr>
            <w:r w:rsidRPr="00553260">
              <w:rPr>
                <w:rFonts w:ascii="Arial" w:hAnsi="Arial" w:cs="Arial"/>
                <w:sz w:val="24"/>
                <w:szCs w:val="24"/>
                <w:lang w:val="en-CA"/>
              </w:rPr>
              <w:t>3</w:t>
            </w:r>
          </w:p>
        </w:tc>
        <w:tc>
          <w:tcPr>
            <w:tcW w:w="936" w:type="dxa"/>
            <w:tcBorders>
              <w:left w:val="single" w:sz="4" w:space="0" w:color="auto"/>
              <w:right w:val="single" w:sz="4" w:space="0" w:color="auto"/>
            </w:tcBorders>
          </w:tcPr>
          <w:p w14:paraId="6AC3122B" w14:textId="77777777" w:rsidR="008968A1" w:rsidRPr="00553260" w:rsidRDefault="008968A1" w:rsidP="00ED0FE2">
            <w:pPr>
              <w:jc w:val="center"/>
              <w:rPr>
                <w:rFonts w:ascii="Arial" w:hAnsi="Arial" w:cs="Arial"/>
                <w:sz w:val="24"/>
                <w:szCs w:val="24"/>
                <w:lang w:val="en-CA"/>
              </w:rPr>
            </w:pPr>
            <w:r w:rsidRPr="00553260">
              <w:rPr>
                <w:rFonts w:ascii="Arial" w:hAnsi="Arial" w:cs="Arial"/>
                <w:sz w:val="24"/>
                <w:szCs w:val="24"/>
                <w:lang w:val="en-CA"/>
              </w:rPr>
              <w:t>30</w:t>
            </w:r>
          </w:p>
        </w:tc>
        <w:tc>
          <w:tcPr>
            <w:tcW w:w="936" w:type="dxa"/>
            <w:tcBorders>
              <w:left w:val="single" w:sz="4" w:space="0" w:color="auto"/>
              <w:right w:val="single" w:sz="4" w:space="0" w:color="auto"/>
            </w:tcBorders>
          </w:tcPr>
          <w:p w14:paraId="589CE545" w14:textId="77777777" w:rsidR="008968A1" w:rsidRPr="00553260" w:rsidRDefault="008968A1" w:rsidP="00ED0FE2">
            <w:pPr>
              <w:jc w:val="center"/>
              <w:rPr>
                <w:rFonts w:ascii="Arial" w:hAnsi="Arial" w:cs="Arial"/>
                <w:sz w:val="24"/>
                <w:szCs w:val="24"/>
                <w:lang w:val="en-CA"/>
              </w:rPr>
            </w:pPr>
          </w:p>
        </w:tc>
        <w:tc>
          <w:tcPr>
            <w:tcW w:w="936" w:type="dxa"/>
            <w:tcBorders>
              <w:left w:val="single" w:sz="4" w:space="0" w:color="auto"/>
              <w:right w:val="single" w:sz="4" w:space="0" w:color="auto"/>
            </w:tcBorders>
          </w:tcPr>
          <w:p w14:paraId="16146641" w14:textId="77777777" w:rsidR="008968A1" w:rsidRPr="00553260" w:rsidRDefault="008968A1" w:rsidP="00ED0FE2">
            <w:pPr>
              <w:jc w:val="center"/>
              <w:rPr>
                <w:rFonts w:ascii="Arial" w:hAnsi="Arial" w:cs="Arial"/>
                <w:sz w:val="24"/>
                <w:szCs w:val="24"/>
                <w:lang w:val="en-CA"/>
              </w:rPr>
            </w:pPr>
          </w:p>
        </w:tc>
      </w:tr>
      <w:tr w:rsidR="008968A1" w:rsidRPr="00553260" w14:paraId="214E4F30" w14:textId="77777777" w:rsidTr="00A349A2">
        <w:trPr>
          <w:jc w:val="center"/>
        </w:trPr>
        <w:tc>
          <w:tcPr>
            <w:tcW w:w="936" w:type="dxa"/>
            <w:tcBorders>
              <w:left w:val="single" w:sz="4" w:space="0" w:color="auto"/>
              <w:right w:val="single" w:sz="4" w:space="0" w:color="auto"/>
            </w:tcBorders>
          </w:tcPr>
          <w:p w14:paraId="4829B1B0" w14:textId="77777777" w:rsidR="008968A1" w:rsidRPr="00553260" w:rsidRDefault="008968A1" w:rsidP="00ED0FE2">
            <w:pPr>
              <w:jc w:val="center"/>
              <w:rPr>
                <w:rFonts w:ascii="Arial" w:hAnsi="Arial" w:cs="Arial"/>
                <w:sz w:val="24"/>
                <w:szCs w:val="24"/>
                <w:lang w:val="en-CA"/>
              </w:rPr>
            </w:pPr>
            <w:r w:rsidRPr="00553260">
              <w:rPr>
                <w:rFonts w:ascii="Arial" w:hAnsi="Arial" w:cs="Arial"/>
                <w:sz w:val="24"/>
                <w:szCs w:val="24"/>
                <w:lang w:val="en-CA"/>
              </w:rPr>
              <w:t>4</w:t>
            </w:r>
          </w:p>
        </w:tc>
        <w:tc>
          <w:tcPr>
            <w:tcW w:w="936" w:type="dxa"/>
            <w:tcBorders>
              <w:left w:val="single" w:sz="4" w:space="0" w:color="auto"/>
              <w:right w:val="single" w:sz="4" w:space="0" w:color="auto"/>
            </w:tcBorders>
          </w:tcPr>
          <w:p w14:paraId="029290E5" w14:textId="77777777" w:rsidR="008968A1" w:rsidRPr="00553260" w:rsidRDefault="008968A1" w:rsidP="00ED0FE2">
            <w:pPr>
              <w:jc w:val="center"/>
              <w:rPr>
                <w:rFonts w:ascii="Arial" w:hAnsi="Arial" w:cs="Arial"/>
                <w:sz w:val="24"/>
                <w:szCs w:val="24"/>
                <w:lang w:val="en-CA"/>
              </w:rPr>
            </w:pPr>
            <w:r w:rsidRPr="00553260">
              <w:rPr>
                <w:rFonts w:ascii="Arial" w:hAnsi="Arial" w:cs="Arial"/>
                <w:sz w:val="24"/>
                <w:szCs w:val="24"/>
                <w:lang w:val="en-CA"/>
              </w:rPr>
              <w:t>6</w:t>
            </w:r>
          </w:p>
        </w:tc>
        <w:tc>
          <w:tcPr>
            <w:tcW w:w="936" w:type="dxa"/>
            <w:tcBorders>
              <w:left w:val="single" w:sz="4" w:space="0" w:color="auto"/>
              <w:right w:val="single" w:sz="4" w:space="0" w:color="auto"/>
            </w:tcBorders>
          </w:tcPr>
          <w:p w14:paraId="4BCD6081" w14:textId="77777777" w:rsidR="008968A1" w:rsidRPr="00553260" w:rsidRDefault="008968A1" w:rsidP="00ED0FE2">
            <w:pPr>
              <w:jc w:val="center"/>
              <w:rPr>
                <w:rFonts w:ascii="Arial" w:hAnsi="Arial" w:cs="Arial"/>
                <w:sz w:val="24"/>
                <w:szCs w:val="24"/>
                <w:lang w:val="en-CA"/>
              </w:rPr>
            </w:pPr>
            <w:r w:rsidRPr="00553260">
              <w:rPr>
                <w:rFonts w:ascii="Arial" w:hAnsi="Arial" w:cs="Arial"/>
                <w:sz w:val="24"/>
                <w:szCs w:val="24"/>
                <w:lang w:val="en-CA"/>
              </w:rPr>
              <w:t>4</w:t>
            </w:r>
          </w:p>
        </w:tc>
        <w:tc>
          <w:tcPr>
            <w:tcW w:w="936" w:type="dxa"/>
            <w:tcBorders>
              <w:left w:val="single" w:sz="4" w:space="0" w:color="auto"/>
              <w:right w:val="single" w:sz="4" w:space="0" w:color="auto"/>
            </w:tcBorders>
          </w:tcPr>
          <w:p w14:paraId="20FC215D" w14:textId="77777777" w:rsidR="008968A1" w:rsidRPr="00553260" w:rsidRDefault="008968A1" w:rsidP="00ED0FE2">
            <w:pPr>
              <w:jc w:val="center"/>
              <w:rPr>
                <w:rFonts w:ascii="Arial" w:hAnsi="Arial" w:cs="Arial"/>
                <w:sz w:val="24"/>
                <w:szCs w:val="24"/>
                <w:lang w:val="en-CA"/>
              </w:rPr>
            </w:pPr>
            <w:r w:rsidRPr="00553260">
              <w:rPr>
                <w:rFonts w:ascii="Arial" w:hAnsi="Arial" w:cs="Arial"/>
                <w:sz w:val="24"/>
                <w:szCs w:val="24"/>
                <w:lang w:val="en-CA"/>
              </w:rPr>
              <w:t>25</w:t>
            </w:r>
          </w:p>
        </w:tc>
        <w:tc>
          <w:tcPr>
            <w:tcW w:w="936" w:type="dxa"/>
            <w:tcBorders>
              <w:left w:val="single" w:sz="4" w:space="0" w:color="auto"/>
              <w:right w:val="single" w:sz="4" w:space="0" w:color="auto"/>
            </w:tcBorders>
          </w:tcPr>
          <w:p w14:paraId="0398B7DE" w14:textId="77777777" w:rsidR="008968A1" w:rsidRPr="00553260" w:rsidRDefault="00EE6822" w:rsidP="00ED0FE2">
            <w:pPr>
              <w:jc w:val="center"/>
              <w:rPr>
                <w:rFonts w:ascii="Arial" w:hAnsi="Arial" w:cs="Arial"/>
                <w:sz w:val="24"/>
                <w:szCs w:val="24"/>
                <w:lang w:val="en-CA"/>
              </w:rPr>
            </w:pPr>
            <w:r w:rsidRPr="00553260">
              <w:rPr>
                <w:rFonts w:ascii="Arial" w:hAnsi="Arial" w:cs="Arial"/>
                <w:sz w:val="24"/>
                <w:szCs w:val="24"/>
                <w:lang w:val="en-CA"/>
              </w:rPr>
              <w:t>CP1-4</w:t>
            </w:r>
          </w:p>
        </w:tc>
        <w:tc>
          <w:tcPr>
            <w:tcW w:w="936" w:type="dxa"/>
            <w:tcBorders>
              <w:left w:val="single" w:sz="4" w:space="0" w:color="auto"/>
              <w:right w:val="single" w:sz="4" w:space="0" w:color="auto"/>
            </w:tcBorders>
          </w:tcPr>
          <w:p w14:paraId="14D27347" w14:textId="77777777" w:rsidR="008968A1" w:rsidRPr="00553260" w:rsidRDefault="00F90656" w:rsidP="00ED0FE2">
            <w:pPr>
              <w:jc w:val="center"/>
              <w:rPr>
                <w:rFonts w:ascii="Arial" w:hAnsi="Arial" w:cs="Arial"/>
                <w:sz w:val="24"/>
                <w:szCs w:val="24"/>
                <w:lang w:val="en-CA"/>
              </w:rPr>
            </w:pPr>
            <w:r w:rsidRPr="00553260">
              <w:rPr>
                <w:rFonts w:ascii="Arial" w:hAnsi="Arial" w:cs="Arial"/>
                <w:sz w:val="24"/>
                <w:szCs w:val="24"/>
                <w:lang w:val="en-CA"/>
              </w:rPr>
              <w:t>5</w:t>
            </w:r>
          </w:p>
        </w:tc>
        <w:tc>
          <w:tcPr>
            <w:tcW w:w="936" w:type="dxa"/>
            <w:tcBorders>
              <w:left w:val="single" w:sz="4" w:space="0" w:color="auto"/>
              <w:right w:val="single" w:sz="4" w:space="0" w:color="auto"/>
            </w:tcBorders>
          </w:tcPr>
          <w:p w14:paraId="689D2409" w14:textId="77777777" w:rsidR="008968A1" w:rsidRPr="00553260" w:rsidRDefault="008968A1" w:rsidP="00ED0FE2">
            <w:pPr>
              <w:jc w:val="center"/>
              <w:rPr>
                <w:rFonts w:ascii="Arial" w:hAnsi="Arial" w:cs="Arial"/>
                <w:sz w:val="24"/>
                <w:szCs w:val="24"/>
                <w:lang w:val="en-CA"/>
              </w:rPr>
            </w:pPr>
            <w:r w:rsidRPr="00553260">
              <w:rPr>
                <w:rFonts w:ascii="Arial" w:hAnsi="Arial" w:cs="Arial"/>
                <w:sz w:val="24"/>
                <w:szCs w:val="24"/>
                <w:lang w:val="en-CA"/>
              </w:rPr>
              <w:t>4</w:t>
            </w:r>
          </w:p>
        </w:tc>
        <w:tc>
          <w:tcPr>
            <w:tcW w:w="936" w:type="dxa"/>
            <w:tcBorders>
              <w:left w:val="single" w:sz="4" w:space="0" w:color="auto"/>
              <w:right w:val="single" w:sz="4" w:space="0" w:color="auto"/>
            </w:tcBorders>
          </w:tcPr>
          <w:p w14:paraId="6F7C64C7" w14:textId="77777777" w:rsidR="008968A1" w:rsidRPr="00553260" w:rsidRDefault="008968A1" w:rsidP="00ED0FE2">
            <w:pPr>
              <w:jc w:val="center"/>
              <w:rPr>
                <w:rFonts w:ascii="Arial" w:hAnsi="Arial" w:cs="Arial"/>
                <w:sz w:val="24"/>
                <w:szCs w:val="24"/>
                <w:lang w:val="en-CA"/>
              </w:rPr>
            </w:pPr>
            <w:r w:rsidRPr="00553260">
              <w:rPr>
                <w:rFonts w:ascii="Arial" w:hAnsi="Arial" w:cs="Arial"/>
                <w:sz w:val="24"/>
                <w:szCs w:val="24"/>
                <w:lang w:val="en-CA"/>
              </w:rPr>
              <w:t>30</w:t>
            </w:r>
          </w:p>
        </w:tc>
        <w:tc>
          <w:tcPr>
            <w:tcW w:w="936" w:type="dxa"/>
            <w:tcBorders>
              <w:left w:val="single" w:sz="4" w:space="0" w:color="auto"/>
              <w:right w:val="single" w:sz="4" w:space="0" w:color="auto"/>
            </w:tcBorders>
          </w:tcPr>
          <w:p w14:paraId="12331BA2" w14:textId="77777777" w:rsidR="008968A1" w:rsidRPr="00553260" w:rsidRDefault="008968A1" w:rsidP="00ED0FE2">
            <w:pPr>
              <w:jc w:val="center"/>
              <w:rPr>
                <w:rFonts w:ascii="Arial" w:hAnsi="Arial" w:cs="Arial"/>
                <w:sz w:val="24"/>
                <w:szCs w:val="24"/>
                <w:lang w:val="en-CA"/>
              </w:rPr>
            </w:pPr>
          </w:p>
        </w:tc>
        <w:tc>
          <w:tcPr>
            <w:tcW w:w="936" w:type="dxa"/>
            <w:tcBorders>
              <w:left w:val="single" w:sz="4" w:space="0" w:color="auto"/>
              <w:right w:val="single" w:sz="4" w:space="0" w:color="auto"/>
            </w:tcBorders>
          </w:tcPr>
          <w:p w14:paraId="4DB7DAB6" w14:textId="77777777" w:rsidR="008968A1" w:rsidRPr="00553260" w:rsidRDefault="008968A1" w:rsidP="00ED0FE2">
            <w:pPr>
              <w:jc w:val="center"/>
              <w:rPr>
                <w:rFonts w:ascii="Arial" w:hAnsi="Arial" w:cs="Arial"/>
                <w:sz w:val="24"/>
                <w:szCs w:val="24"/>
                <w:lang w:val="en-CA"/>
              </w:rPr>
            </w:pPr>
          </w:p>
        </w:tc>
      </w:tr>
      <w:tr w:rsidR="00EE6822" w:rsidRPr="00553260" w14:paraId="69168A05" w14:textId="77777777" w:rsidTr="00A349A2">
        <w:trPr>
          <w:jc w:val="center"/>
        </w:trPr>
        <w:tc>
          <w:tcPr>
            <w:tcW w:w="936" w:type="dxa"/>
            <w:tcBorders>
              <w:left w:val="single" w:sz="4" w:space="0" w:color="auto"/>
              <w:right w:val="single" w:sz="4" w:space="0" w:color="auto"/>
            </w:tcBorders>
          </w:tcPr>
          <w:p w14:paraId="54409A76"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5</w:t>
            </w:r>
          </w:p>
        </w:tc>
        <w:tc>
          <w:tcPr>
            <w:tcW w:w="936" w:type="dxa"/>
            <w:tcBorders>
              <w:left w:val="single" w:sz="4" w:space="0" w:color="auto"/>
              <w:right w:val="single" w:sz="4" w:space="0" w:color="auto"/>
            </w:tcBorders>
          </w:tcPr>
          <w:p w14:paraId="4D727948"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6</w:t>
            </w:r>
          </w:p>
        </w:tc>
        <w:tc>
          <w:tcPr>
            <w:tcW w:w="936" w:type="dxa"/>
            <w:tcBorders>
              <w:left w:val="single" w:sz="4" w:space="0" w:color="auto"/>
              <w:right w:val="single" w:sz="4" w:space="0" w:color="auto"/>
            </w:tcBorders>
          </w:tcPr>
          <w:p w14:paraId="3BA3A5E2"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5</w:t>
            </w:r>
          </w:p>
        </w:tc>
        <w:tc>
          <w:tcPr>
            <w:tcW w:w="936" w:type="dxa"/>
            <w:tcBorders>
              <w:left w:val="single" w:sz="4" w:space="0" w:color="auto"/>
              <w:right w:val="single" w:sz="4" w:space="0" w:color="auto"/>
            </w:tcBorders>
          </w:tcPr>
          <w:p w14:paraId="101FAA11"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25</w:t>
            </w:r>
          </w:p>
        </w:tc>
        <w:tc>
          <w:tcPr>
            <w:tcW w:w="936" w:type="dxa"/>
            <w:tcBorders>
              <w:left w:val="single" w:sz="4" w:space="0" w:color="auto"/>
              <w:right w:val="single" w:sz="4" w:space="0" w:color="auto"/>
            </w:tcBorders>
          </w:tcPr>
          <w:p w14:paraId="29CC1549"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PA1-1</w:t>
            </w:r>
          </w:p>
        </w:tc>
        <w:tc>
          <w:tcPr>
            <w:tcW w:w="936" w:type="dxa"/>
            <w:tcBorders>
              <w:left w:val="single" w:sz="4" w:space="0" w:color="auto"/>
              <w:right w:val="single" w:sz="4" w:space="0" w:color="auto"/>
            </w:tcBorders>
          </w:tcPr>
          <w:p w14:paraId="15595376"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45</w:t>
            </w:r>
          </w:p>
        </w:tc>
        <w:tc>
          <w:tcPr>
            <w:tcW w:w="936" w:type="dxa"/>
            <w:tcBorders>
              <w:left w:val="single" w:sz="4" w:space="0" w:color="auto"/>
              <w:right w:val="single" w:sz="4" w:space="0" w:color="auto"/>
            </w:tcBorders>
          </w:tcPr>
          <w:p w14:paraId="1EE3835A"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5</w:t>
            </w:r>
          </w:p>
        </w:tc>
        <w:tc>
          <w:tcPr>
            <w:tcW w:w="936" w:type="dxa"/>
            <w:tcBorders>
              <w:left w:val="single" w:sz="4" w:space="0" w:color="auto"/>
              <w:right w:val="single" w:sz="4" w:space="0" w:color="auto"/>
            </w:tcBorders>
          </w:tcPr>
          <w:p w14:paraId="1932D0FD"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20</w:t>
            </w:r>
          </w:p>
        </w:tc>
        <w:tc>
          <w:tcPr>
            <w:tcW w:w="936" w:type="dxa"/>
            <w:tcBorders>
              <w:left w:val="single" w:sz="4" w:space="0" w:color="auto"/>
              <w:right w:val="single" w:sz="4" w:space="0" w:color="auto"/>
            </w:tcBorders>
          </w:tcPr>
          <w:p w14:paraId="4D8843B7"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7F9A9A18" w14:textId="77777777" w:rsidR="00EE6822" w:rsidRPr="00553260" w:rsidRDefault="00EE6822" w:rsidP="00EE6822">
            <w:pPr>
              <w:jc w:val="center"/>
              <w:rPr>
                <w:rFonts w:ascii="Arial" w:hAnsi="Arial" w:cs="Arial"/>
                <w:sz w:val="24"/>
                <w:szCs w:val="24"/>
                <w:lang w:val="en-CA"/>
              </w:rPr>
            </w:pPr>
          </w:p>
        </w:tc>
      </w:tr>
      <w:tr w:rsidR="00EE6822" w:rsidRPr="00553260" w14:paraId="639284EF" w14:textId="77777777" w:rsidTr="00A349A2">
        <w:trPr>
          <w:jc w:val="center"/>
        </w:trPr>
        <w:tc>
          <w:tcPr>
            <w:tcW w:w="936" w:type="dxa"/>
            <w:tcBorders>
              <w:left w:val="single" w:sz="4" w:space="0" w:color="auto"/>
              <w:right w:val="single" w:sz="4" w:space="0" w:color="auto"/>
            </w:tcBorders>
          </w:tcPr>
          <w:p w14:paraId="20B9D309"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6</w:t>
            </w:r>
          </w:p>
        </w:tc>
        <w:tc>
          <w:tcPr>
            <w:tcW w:w="936" w:type="dxa"/>
            <w:tcBorders>
              <w:left w:val="single" w:sz="4" w:space="0" w:color="auto"/>
              <w:right w:val="single" w:sz="4" w:space="0" w:color="auto"/>
            </w:tcBorders>
          </w:tcPr>
          <w:p w14:paraId="13E1C55B"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6</w:t>
            </w:r>
          </w:p>
        </w:tc>
        <w:tc>
          <w:tcPr>
            <w:tcW w:w="936" w:type="dxa"/>
            <w:tcBorders>
              <w:left w:val="single" w:sz="4" w:space="0" w:color="auto"/>
              <w:right w:val="single" w:sz="4" w:space="0" w:color="auto"/>
            </w:tcBorders>
          </w:tcPr>
          <w:p w14:paraId="575CF9AA"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6</w:t>
            </w:r>
          </w:p>
        </w:tc>
        <w:tc>
          <w:tcPr>
            <w:tcW w:w="936" w:type="dxa"/>
            <w:tcBorders>
              <w:left w:val="single" w:sz="4" w:space="0" w:color="auto"/>
              <w:right w:val="single" w:sz="4" w:space="0" w:color="auto"/>
            </w:tcBorders>
          </w:tcPr>
          <w:p w14:paraId="24E2E526"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10</w:t>
            </w:r>
          </w:p>
        </w:tc>
        <w:tc>
          <w:tcPr>
            <w:tcW w:w="936" w:type="dxa"/>
            <w:tcBorders>
              <w:left w:val="single" w:sz="4" w:space="0" w:color="auto"/>
              <w:right w:val="single" w:sz="4" w:space="0" w:color="auto"/>
            </w:tcBorders>
          </w:tcPr>
          <w:p w14:paraId="2F7D95FB"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PA1-2</w:t>
            </w:r>
          </w:p>
        </w:tc>
        <w:tc>
          <w:tcPr>
            <w:tcW w:w="936" w:type="dxa"/>
            <w:tcBorders>
              <w:left w:val="single" w:sz="4" w:space="0" w:color="auto"/>
              <w:right w:val="single" w:sz="4" w:space="0" w:color="auto"/>
            </w:tcBorders>
          </w:tcPr>
          <w:p w14:paraId="7FEF9A58"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10</w:t>
            </w:r>
          </w:p>
        </w:tc>
        <w:tc>
          <w:tcPr>
            <w:tcW w:w="936" w:type="dxa"/>
            <w:tcBorders>
              <w:left w:val="single" w:sz="4" w:space="0" w:color="auto"/>
              <w:right w:val="single" w:sz="4" w:space="0" w:color="auto"/>
            </w:tcBorders>
          </w:tcPr>
          <w:p w14:paraId="26010BD8"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6</w:t>
            </w:r>
          </w:p>
        </w:tc>
        <w:tc>
          <w:tcPr>
            <w:tcW w:w="936" w:type="dxa"/>
            <w:tcBorders>
              <w:left w:val="single" w:sz="4" w:space="0" w:color="auto"/>
              <w:right w:val="single" w:sz="4" w:space="0" w:color="auto"/>
            </w:tcBorders>
          </w:tcPr>
          <w:p w14:paraId="11302A46"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30</w:t>
            </w:r>
          </w:p>
        </w:tc>
        <w:tc>
          <w:tcPr>
            <w:tcW w:w="936" w:type="dxa"/>
            <w:tcBorders>
              <w:left w:val="single" w:sz="4" w:space="0" w:color="auto"/>
              <w:right w:val="single" w:sz="4" w:space="0" w:color="auto"/>
            </w:tcBorders>
          </w:tcPr>
          <w:p w14:paraId="7FD279DF"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489A53ED" w14:textId="77777777" w:rsidR="00EE6822" w:rsidRPr="00553260" w:rsidRDefault="00EE6822" w:rsidP="00EE6822">
            <w:pPr>
              <w:jc w:val="center"/>
              <w:rPr>
                <w:rFonts w:ascii="Arial" w:hAnsi="Arial" w:cs="Arial"/>
                <w:sz w:val="24"/>
                <w:szCs w:val="24"/>
                <w:lang w:val="en-CA"/>
              </w:rPr>
            </w:pPr>
          </w:p>
        </w:tc>
      </w:tr>
      <w:tr w:rsidR="00EE6822" w:rsidRPr="00553260" w14:paraId="41843738" w14:textId="77777777" w:rsidTr="00A349A2">
        <w:trPr>
          <w:jc w:val="center"/>
        </w:trPr>
        <w:tc>
          <w:tcPr>
            <w:tcW w:w="936" w:type="dxa"/>
            <w:tcBorders>
              <w:left w:val="single" w:sz="4" w:space="0" w:color="auto"/>
              <w:right w:val="single" w:sz="4" w:space="0" w:color="auto"/>
            </w:tcBorders>
          </w:tcPr>
          <w:p w14:paraId="0702BCDD"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7</w:t>
            </w:r>
          </w:p>
        </w:tc>
        <w:tc>
          <w:tcPr>
            <w:tcW w:w="936" w:type="dxa"/>
            <w:tcBorders>
              <w:left w:val="single" w:sz="4" w:space="0" w:color="auto"/>
              <w:right w:val="single" w:sz="4" w:space="0" w:color="auto"/>
            </w:tcBorders>
          </w:tcPr>
          <w:p w14:paraId="0F141D51"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6</w:t>
            </w:r>
          </w:p>
        </w:tc>
        <w:tc>
          <w:tcPr>
            <w:tcW w:w="936" w:type="dxa"/>
            <w:tcBorders>
              <w:left w:val="single" w:sz="4" w:space="0" w:color="auto"/>
              <w:right w:val="single" w:sz="4" w:space="0" w:color="auto"/>
            </w:tcBorders>
          </w:tcPr>
          <w:p w14:paraId="11B5544A"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7</w:t>
            </w:r>
          </w:p>
        </w:tc>
        <w:tc>
          <w:tcPr>
            <w:tcW w:w="936" w:type="dxa"/>
            <w:tcBorders>
              <w:left w:val="single" w:sz="4" w:space="0" w:color="auto"/>
              <w:right w:val="single" w:sz="4" w:space="0" w:color="auto"/>
            </w:tcBorders>
          </w:tcPr>
          <w:p w14:paraId="746F66A2"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15</w:t>
            </w:r>
          </w:p>
        </w:tc>
        <w:tc>
          <w:tcPr>
            <w:tcW w:w="936" w:type="dxa"/>
            <w:tcBorders>
              <w:left w:val="single" w:sz="4" w:space="0" w:color="auto"/>
              <w:right w:val="single" w:sz="4" w:space="0" w:color="auto"/>
            </w:tcBorders>
          </w:tcPr>
          <w:p w14:paraId="70C14731"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PA1-3</w:t>
            </w:r>
          </w:p>
        </w:tc>
        <w:tc>
          <w:tcPr>
            <w:tcW w:w="936" w:type="dxa"/>
            <w:tcBorders>
              <w:left w:val="single" w:sz="4" w:space="0" w:color="auto"/>
              <w:right w:val="single" w:sz="4" w:space="0" w:color="auto"/>
            </w:tcBorders>
          </w:tcPr>
          <w:p w14:paraId="41D503D5"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50</w:t>
            </w:r>
          </w:p>
        </w:tc>
        <w:tc>
          <w:tcPr>
            <w:tcW w:w="936" w:type="dxa"/>
            <w:tcBorders>
              <w:left w:val="single" w:sz="4" w:space="0" w:color="auto"/>
              <w:right w:val="single" w:sz="4" w:space="0" w:color="auto"/>
            </w:tcBorders>
          </w:tcPr>
          <w:p w14:paraId="2400E4E9"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7</w:t>
            </w:r>
          </w:p>
        </w:tc>
        <w:tc>
          <w:tcPr>
            <w:tcW w:w="936" w:type="dxa"/>
            <w:tcBorders>
              <w:left w:val="single" w:sz="4" w:space="0" w:color="auto"/>
              <w:right w:val="single" w:sz="4" w:space="0" w:color="auto"/>
            </w:tcBorders>
          </w:tcPr>
          <w:p w14:paraId="515A9303"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45</w:t>
            </w:r>
          </w:p>
        </w:tc>
        <w:tc>
          <w:tcPr>
            <w:tcW w:w="936" w:type="dxa"/>
            <w:tcBorders>
              <w:left w:val="single" w:sz="4" w:space="0" w:color="auto"/>
              <w:right w:val="single" w:sz="4" w:space="0" w:color="auto"/>
            </w:tcBorders>
          </w:tcPr>
          <w:p w14:paraId="1AC6C829"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56F9A037" w14:textId="77777777" w:rsidR="00EE6822" w:rsidRPr="00553260" w:rsidRDefault="00EE6822" w:rsidP="00EE6822">
            <w:pPr>
              <w:jc w:val="center"/>
              <w:rPr>
                <w:rFonts w:ascii="Arial" w:hAnsi="Arial" w:cs="Arial"/>
                <w:sz w:val="24"/>
                <w:szCs w:val="24"/>
                <w:lang w:val="en-CA"/>
              </w:rPr>
            </w:pPr>
          </w:p>
        </w:tc>
      </w:tr>
      <w:tr w:rsidR="00EE6822" w:rsidRPr="00553260" w14:paraId="1955D02B" w14:textId="77777777" w:rsidTr="00A349A2">
        <w:trPr>
          <w:jc w:val="center"/>
        </w:trPr>
        <w:tc>
          <w:tcPr>
            <w:tcW w:w="936" w:type="dxa"/>
            <w:tcBorders>
              <w:left w:val="single" w:sz="4" w:space="0" w:color="auto"/>
              <w:right w:val="single" w:sz="4" w:space="0" w:color="auto"/>
            </w:tcBorders>
          </w:tcPr>
          <w:p w14:paraId="08474600"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8</w:t>
            </w:r>
          </w:p>
        </w:tc>
        <w:tc>
          <w:tcPr>
            <w:tcW w:w="936" w:type="dxa"/>
            <w:tcBorders>
              <w:left w:val="single" w:sz="4" w:space="0" w:color="auto"/>
              <w:right w:val="single" w:sz="4" w:space="0" w:color="auto"/>
            </w:tcBorders>
          </w:tcPr>
          <w:p w14:paraId="31551BA2"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4</w:t>
            </w:r>
          </w:p>
        </w:tc>
        <w:tc>
          <w:tcPr>
            <w:tcW w:w="936" w:type="dxa"/>
            <w:tcBorders>
              <w:left w:val="single" w:sz="4" w:space="0" w:color="auto"/>
              <w:right w:val="single" w:sz="4" w:space="0" w:color="auto"/>
            </w:tcBorders>
          </w:tcPr>
          <w:p w14:paraId="2911E115"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8</w:t>
            </w:r>
          </w:p>
        </w:tc>
        <w:tc>
          <w:tcPr>
            <w:tcW w:w="936" w:type="dxa"/>
            <w:tcBorders>
              <w:left w:val="single" w:sz="4" w:space="0" w:color="auto"/>
              <w:right w:val="single" w:sz="4" w:space="0" w:color="auto"/>
            </w:tcBorders>
          </w:tcPr>
          <w:p w14:paraId="2DF4A431"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10</w:t>
            </w:r>
          </w:p>
        </w:tc>
        <w:tc>
          <w:tcPr>
            <w:tcW w:w="936" w:type="dxa"/>
            <w:tcBorders>
              <w:left w:val="single" w:sz="4" w:space="0" w:color="auto"/>
              <w:right w:val="single" w:sz="4" w:space="0" w:color="auto"/>
            </w:tcBorders>
          </w:tcPr>
          <w:p w14:paraId="1D4BC32B" w14:textId="77777777" w:rsidR="00EE6822" w:rsidRPr="00553260" w:rsidRDefault="00F44BCA" w:rsidP="00F44BCA">
            <w:pPr>
              <w:jc w:val="center"/>
              <w:rPr>
                <w:rFonts w:ascii="Arial" w:hAnsi="Arial" w:cs="Arial"/>
                <w:sz w:val="24"/>
                <w:szCs w:val="24"/>
                <w:lang w:val="en-CA"/>
              </w:rPr>
            </w:pPr>
            <w:r w:rsidRPr="00553260">
              <w:rPr>
                <w:rFonts w:ascii="Arial" w:hAnsi="Arial" w:cs="Arial"/>
                <w:sz w:val="24"/>
                <w:szCs w:val="24"/>
                <w:lang w:val="en-CA"/>
              </w:rPr>
              <w:t>P</w:t>
            </w:r>
            <w:r>
              <w:rPr>
                <w:rFonts w:ascii="Arial" w:hAnsi="Arial" w:cs="Arial"/>
                <w:sz w:val="24"/>
                <w:szCs w:val="24"/>
                <w:lang w:val="en-CA"/>
              </w:rPr>
              <w:t>A</w:t>
            </w:r>
            <w:r w:rsidRPr="00553260">
              <w:rPr>
                <w:rFonts w:ascii="Arial" w:hAnsi="Arial" w:cs="Arial"/>
                <w:sz w:val="24"/>
                <w:szCs w:val="24"/>
                <w:lang w:val="en-CA"/>
              </w:rPr>
              <w:t>1</w:t>
            </w:r>
            <w:r w:rsidR="00EE6822" w:rsidRPr="00553260">
              <w:rPr>
                <w:rFonts w:ascii="Arial" w:hAnsi="Arial" w:cs="Arial"/>
                <w:sz w:val="24"/>
                <w:szCs w:val="24"/>
                <w:lang w:val="en-CA"/>
              </w:rPr>
              <w:t>-4</w:t>
            </w:r>
          </w:p>
        </w:tc>
        <w:tc>
          <w:tcPr>
            <w:tcW w:w="936" w:type="dxa"/>
            <w:tcBorders>
              <w:left w:val="single" w:sz="4" w:space="0" w:color="auto"/>
              <w:right w:val="single" w:sz="4" w:space="0" w:color="auto"/>
            </w:tcBorders>
          </w:tcPr>
          <w:p w14:paraId="7E8B1A84"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45</w:t>
            </w:r>
          </w:p>
        </w:tc>
        <w:tc>
          <w:tcPr>
            <w:tcW w:w="936" w:type="dxa"/>
            <w:tcBorders>
              <w:left w:val="single" w:sz="4" w:space="0" w:color="auto"/>
              <w:right w:val="single" w:sz="4" w:space="0" w:color="auto"/>
            </w:tcBorders>
          </w:tcPr>
          <w:p w14:paraId="39852840"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4465E11D"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1379E26A"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45EFBDEC" w14:textId="77777777" w:rsidR="00EE6822" w:rsidRPr="00553260" w:rsidRDefault="00EE6822" w:rsidP="00EE6822">
            <w:pPr>
              <w:jc w:val="center"/>
              <w:rPr>
                <w:rFonts w:ascii="Arial" w:hAnsi="Arial" w:cs="Arial"/>
                <w:sz w:val="24"/>
                <w:szCs w:val="24"/>
                <w:lang w:val="en-CA"/>
              </w:rPr>
            </w:pPr>
          </w:p>
        </w:tc>
      </w:tr>
      <w:tr w:rsidR="00EE6822" w:rsidRPr="00553260" w14:paraId="747D0151" w14:textId="77777777" w:rsidTr="00A349A2">
        <w:trPr>
          <w:jc w:val="center"/>
        </w:trPr>
        <w:tc>
          <w:tcPr>
            <w:tcW w:w="936" w:type="dxa"/>
            <w:tcBorders>
              <w:left w:val="single" w:sz="4" w:space="0" w:color="auto"/>
              <w:right w:val="single" w:sz="4" w:space="0" w:color="auto"/>
            </w:tcBorders>
          </w:tcPr>
          <w:p w14:paraId="0C1FB566"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9</w:t>
            </w:r>
          </w:p>
        </w:tc>
        <w:tc>
          <w:tcPr>
            <w:tcW w:w="936" w:type="dxa"/>
            <w:tcBorders>
              <w:left w:val="single" w:sz="4" w:space="0" w:color="auto"/>
              <w:right w:val="single" w:sz="4" w:space="0" w:color="auto"/>
            </w:tcBorders>
          </w:tcPr>
          <w:p w14:paraId="377ED13D"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4</w:t>
            </w:r>
          </w:p>
        </w:tc>
        <w:tc>
          <w:tcPr>
            <w:tcW w:w="936" w:type="dxa"/>
            <w:tcBorders>
              <w:left w:val="single" w:sz="4" w:space="0" w:color="auto"/>
              <w:right w:val="single" w:sz="4" w:space="0" w:color="auto"/>
            </w:tcBorders>
          </w:tcPr>
          <w:p w14:paraId="172DDA11"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9</w:t>
            </w:r>
          </w:p>
        </w:tc>
        <w:tc>
          <w:tcPr>
            <w:tcW w:w="936" w:type="dxa"/>
            <w:tcBorders>
              <w:left w:val="single" w:sz="4" w:space="0" w:color="auto"/>
              <w:right w:val="single" w:sz="4" w:space="0" w:color="auto"/>
            </w:tcBorders>
          </w:tcPr>
          <w:p w14:paraId="55138DE6"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20</w:t>
            </w:r>
          </w:p>
        </w:tc>
        <w:tc>
          <w:tcPr>
            <w:tcW w:w="936" w:type="dxa"/>
            <w:tcBorders>
              <w:left w:val="single" w:sz="4" w:space="0" w:color="auto"/>
              <w:right w:val="single" w:sz="4" w:space="0" w:color="auto"/>
            </w:tcBorders>
          </w:tcPr>
          <w:p w14:paraId="6A379495"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PA1-5</w:t>
            </w:r>
          </w:p>
        </w:tc>
        <w:tc>
          <w:tcPr>
            <w:tcW w:w="936" w:type="dxa"/>
            <w:tcBorders>
              <w:left w:val="single" w:sz="4" w:space="0" w:color="auto"/>
              <w:right w:val="single" w:sz="4" w:space="0" w:color="auto"/>
            </w:tcBorders>
          </w:tcPr>
          <w:p w14:paraId="714C04C6"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50</w:t>
            </w:r>
          </w:p>
        </w:tc>
        <w:tc>
          <w:tcPr>
            <w:tcW w:w="936" w:type="dxa"/>
            <w:tcBorders>
              <w:left w:val="single" w:sz="4" w:space="0" w:color="auto"/>
              <w:right w:val="single" w:sz="4" w:space="0" w:color="auto"/>
            </w:tcBorders>
          </w:tcPr>
          <w:p w14:paraId="0C60084F"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5B2B7339"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2CF03836"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16A935AE" w14:textId="77777777" w:rsidR="00EE6822" w:rsidRPr="00553260" w:rsidRDefault="00EE6822" w:rsidP="00EE6822">
            <w:pPr>
              <w:jc w:val="center"/>
              <w:rPr>
                <w:rFonts w:ascii="Arial" w:hAnsi="Arial" w:cs="Arial"/>
                <w:sz w:val="24"/>
                <w:szCs w:val="24"/>
                <w:lang w:val="en-CA"/>
              </w:rPr>
            </w:pPr>
          </w:p>
        </w:tc>
      </w:tr>
      <w:tr w:rsidR="00EE6822" w:rsidRPr="00553260" w14:paraId="2BAB723F" w14:textId="77777777" w:rsidTr="00A349A2">
        <w:trPr>
          <w:jc w:val="center"/>
        </w:trPr>
        <w:tc>
          <w:tcPr>
            <w:tcW w:w="936" w:type="dxa"/>
            <w:tcBorders>
              <w:left w:val="single" w:sz="4" w:space="0" w:color="auto"/>
              <w:right w:val="single" w:sz="4" w:space="0" w:color="auto"/>
            </w:tcBorders>
          </w:tcPr>
          <w:p w14:paraId="7AA86799"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10</w:t>
            </w:r>
          </w:p>
        </w:tc>
        <w:tc>
          <w:tcPr>
            <w:tcW w:w="936" w:type="dxa"/>
            <w:tcBorders>
              <w:left w:val="single" w:sz="4" w:space="0" w:color="auto"/>
              <w:right w:val="single" w:sz="4" w:space="0" w:color="auto"/>
            </w:tcBorders>
          </w:tcPr>
          <w:p w14:paraId="299B5D6E"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3</w:t>
            </w:r>
          </w:p>
        </w:tc>
        <w:tc>
          <w:tcPr>
            <w:tcW w:w="936" w:type="dxa"/>
            <w:tcBorders>
              <w:left w:val="single" w:sz="4" w:space="0" w:color="auto"/>
              <w:right w:val="single" w:sz="4" w:space="0" w:color="auto"/>
            </w:tcBorders>
          </w:tcPr>
          <w:p w14:paraId="485C20BF"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10</w:t>
            </w:r>
          </w:p>
        </w:tc>
        <w:tc>
          <w:tcPr>
            <w:tcW w:w="936" w:type="dxa"/>
            <w:tcBorders>
              <w:left w:val="single" w:sz="4" w:space="0" w:color="auto"/>
              <w:right w:val="single" w:sz="4" w:space="0" w:color="auto"/>
            </w:tcBorders>
          </w:tcPr>
          <w:p w14:paraId="11612CC9"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10</w:t>
            </w:r>
          </w:p>
        </w:tc>
        <w:tc>
          <w:tcPr>
            <w:tcW w:w="936" w:type="dxa"/>
            <w:tcBorders>
              <w:left w:val="single" w:sz="4" w:space="0" w:color="auto"/>
              <w:right w:val="single" w:sz="4" w:space="0" w:color="auto"/>
            </w:tcBorders>
          </w:tcPr>
          <w:p w14:paraId="57FFD5FD"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PB1-1</w:t>
            </w:r>
          </w:p>
        </w:tc>
        <w:tc>
          <w:tcPr>
            <w:tcW w:w="936" w:type="dxa"/>
            <w:tcBorders>
              <w:left w:val="single" w:sz="4" w:space="0" w:color="auto"/>
              <w:right w:val="single" w:sz="4" w:space="0" w:color="auto"/>
            </w:tcBorders>
          </w:tcPr>
          <w:p w14:paraId="0CC122E1"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45</w:t>
            </w:r>
          </w:p>
        </w:tc>
        <w:tc>
          <w:tcPr>
            <w:tcW w:w="936" w:type="dxa"/>
            <w:tcBorders>
              <w:left w:val="single" w:sz="4" w:space="0" w:color="auto"/>
              <w:right w:val="single" w:sz="4" w:space="0" w:color="auto"/>
            </w:tcBorders>
          </w:tcPr>
          <w:p w14:paraId="6863CEA7"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57FBD05B"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72751E47"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1217873A" w14:textId="77777777" w:rsidR="00EE6822" w:rsidRPr="00553260" w:rsidRDefault="00EE6822" w:rsidP="00EE6822">
            <w:pPr>
              <w:jc w:val="center"/>
              <w:rPr>
                <w:rFonts w:ascii="Arial" w:hAnsi="Arial" w:cs="Arial"/>
                <w:sz w:val="24"/>
                <w:szCs w:val="24"/>
                <w:lang w:val="en-CA"/>
              </w:rPr>
            </w:pPr>
          </w:p>
        </w:tc>
      </w:tr>
      <w:tr w:rsidR="00EE6822" w:rsidRPr="00553260" w14:paraId="5070CBC0" w14:textId="77777777" w:rsidTr="00A349A2">
        <w:trPr>
          <w:jc w:val="center"/>
        </w:trPr>
        <w:tc>
          <w:tcPr>
            <w:tcW w:w="936" w:type="dxa"/>
            <w:tcBorders>
              <w:left w:val="single" w:sz="4" w:space="0" w:color="auto"/>
              <w:right w:val="single" w:sz="4" w:space="0" w:color="auto"/>
            </w:tcBorders>
          </w:tcPr>
          <w:p w14:paraId="6B4A9AE0"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11</w:t>
            </w:r>
          </w:p>
        </w:tc>
        <w:tc>
          <w:tcPr>
            <w:tcW w:w="936" w:type="dxa"/>
            <w:tcBorders>
              <w:left w:val="single" w:sz="4" w:space="0" w:color="auto"/>
              <w:right w:val="single" w:sz="4" w:space="0" w:color="auto"/>
            </w:tcBorders>
          </w:tcPr>
          <w:p w14:paraId="282461DD"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3</w:t>
            </w:r>
          </w:p>
        </w:tc>
        <w:tc>
          <w:tcPr>
            <w:tcW w:w="936" w:type="dxa"/>
            <w:tcBorders>
              <w:left w:val="single" w:sz="4" w:space="0" w:color="auto"/>
              <w:right w:val="single" w:sz="4" w:space="0" w:color="auto"/>
            </w:tcBorders>
          </w:tcPr>
          <w:p w14:paraId="16CB10B6"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11</w:t>
            </w:r>
          </w:p>
        </w:tc>
        <w:tc>
          <w:tcPr>
            <w:tcW w:w="936" w:type="dxa"/>
            <w:tcBorders>
              <w:left w:val="single" w:sz="4" w:space="0" w:color="auto"/>
              <w:right w:val="single" w:sz="4" w:space="0" w:color="auto"/>
            </w:tcBorders>
          </w:tcPr>
          <w:p w14:paraId="074CDD27"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3</w:t>
            </w:r>
          </w:p>
        </w:tc>
        <w:tc>
          <w:tcPr>
            <w:tcW w:w="936" w:type="dxa"/>
            <w:tcBorders>
              <w:left w:val="single" w:sz="4" w:space="0" w:color="auto"/>
              <w:right w:val="single" w:sz="4" w:space="0" w:color="auto"/>
            </w:tcBorders>
          </w:tcPr>
          <w:p w14:paraId="2ACCDC23"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PB1-2</w:t>
            </w:r>
          </w:p>
        </w:tc>
        <w:tc>
          <w:tcPr>
            <w:tcW w:w="936" w:type="dxa"/>
            <w:tcBorders>
              <w:left w:val="single" w:sz="4" w:space="0" w:color="auto"/>
              <w:right w:val="single" w:sz="4" w:space="0" w:color="auto"/>
            </w:tcBorders>
          </w:tcPr>
          <w:p w14:paraId="102602AF"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10</w:t>
            </w:r>
          </w:p>
        </w:tc>
        <w:tc>
          <w:tcPr>
            <w:tcW w:w="936" w:type="dxa"/>
            <w:tcBorders>
              <w:left w:val="single" w:sz="4" w:space="0" w:color="auto"/>
              <w:right w:val="single" w:sz="4" w:space="0" w:color="auto"/>
            </w:tcBorders>
          </w:tcPr>
          <w:p w14:paraId="1D41B07E"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7C1C9F19"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71106D4D"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1E3E207B" w14:textId="77777777" w:rsidR="00EE6822" w:rsidRPr="00553260" w:rsidRDefault="00EE6822" w:rsidP="00EE6822">
            <w:pPr>
              <w:jc w:val="center"/>
              <w:rPr>
                <w:rFonts w:ascii="Arial" w:hAnsi="Arial" w:cs="Arial"/>
                <w:sz w:val="24"/>
                <w:szCs w:val="24"/>
                <w:lang w:val="en-CA"/>
              </w:rPr>
            </w:pPr>
          </w:p>
        </w:tc>
      </w:tr>
      <w:tr w:rsidR="00EE6822" w:rsidRPr="00553260" w14:paraId="259E70EE" w14:textId="77777777" w:rsidTr="00A349A2">
        <w:trPr>
          <w:jc w:val="center"/>
        </w:trPr>
        <w:tc>
          <w:tcPr>
            <w:tcW w:w="936" w:type="dxa"/>
            <w:tcBorders>
              <w:left w:val="single" w:sz="4" w:space="0" w:color="auto"/>
              <w:right w:val="single" w:sz="4" w:space="0" w:color="auto"/>
            </w:tcBorders>
          </w:tcPr>
          <w:p w14:paraId="12456004"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12</w:t>
            </w:r>
          </w:p>
        </w:tc>
        <w:tc>
          <w:tcPr>
            <w:tcW w:w="936" w:type="dxa"/>
            <w:tcBorders>
              <w:left w:val="single" w:sz="4" w:space="0" w:color="auto"/>
              <w:right w:val="single" w:sz="4" w:space="0" w:color="auto"/>
            </w:tcBorders>
          </w:tcPr>
          <w:p w14:paraId="0A813613"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6</w:t>
            </w:r>
          </w:p>
        </w:tc>
        <w:tc>
          <w:tcPr>
            <w:tcW w:w="936" w:type="dxa"/>
            <w:tcBorders>
              <w:left w:val="single" w:sz="4" w:space="0" w:color="auto"/>
              <w:right w:val="single" w:sz="4" w:space="0" w:color="auto"/>
            </w:tcBorders>
          </w:tcPr>
          <w:p w14:paraId="1A04285C"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12</w:t>
            </w:r>
          </w:p>
        </w:tc>
        <w:tc>
          <w:tcPr>
            <w:tcW w:w="936" w:type="dxa"/>
            <w:tcBorders>
              <w:left w:val="single" w:sz="4" w:space="0" w:color="auto"/>
              <w:right w:val="single" w:sz="4" w:space="0" w:color="auto"/>
            </w:tcBorders>
          </w:tcPr>
          <w:p w14:paraId="2C8D0067"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3</w:t>
            </w:r>
          </w:p>
        </w:tc>
        <w:tc>
          <w:tcPr>
            <w:tcW w:w="936" w:type="dxa"/>
            <w:tcBorders>
              <w:left w:val="single" w:sz="4" w:space="0" w:color="auto"/>
              <w:right w:val="single" w:sz="4" w:space="0" w:color="auto"/>
            </w:tcBorders>
          </w:tcPr>
          <w:p w14:paraId="385544FD"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PB1-3</w:t>
            </w:r>
          </w:p>
        </w:tc>
        <w:tc>
          <w:tcPr>
            <w:tcW w:w="936" w:type="dxa"/>
            <w:tcBorders>
              <w:left w:val="single" w:sz="4" w:space="0" w:color="auto"/>
              <w:right w:val="single" w:sz="4" w:space="0" w:color="auto"/>
            </w:tcBorders>
          </w:tcPr>
          <w:p w14:paraId="3A446205"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45</w:t>
            </w:r>
          </w:p>
        </w:tc>
        <w:tc>
          <w:tcPr>
            <w:tcW w:w="936" w:type="dxa"/>
            <w:tcBorders>
              <w:left w:val="single" w:sz="4" w:space="0" w:color="auto"/>
              <w:right w:val="single" w:sz="4" w:space="0" w:color="auto"/>
            </w:tcBorders>
          </w:tcPr>
          <w:p w14:paraId="6C7137ED"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4E7B5E55"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6DDEB79F"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14373950" w14:textId="77777777" w:rsidR="00EE6822" w:rsidRPr="00553260" w:rsidRDefault="00EE6822" w:rsidP="00EE6822">
            <w:pPr>
              <w:jc w:val="center"/>
              <w:rPr>
                <w:rFonts w:ascii="Arial" w:hAnsi="Arial" w:cs="Arial"/>
                <w:sz w:val="24"/>
                <w:szCs w:val="24"/>
                <w:lang w:val="en-CA"/>
              </w:rPr>
            </w:pPr>
          </w:p>
        </w:tc>
      </w:tr>
      <w:tr w:rsidR="00EE6822" w:rsidRPr="00553260" w14:paraId="7F2726AC" w14:textId="77777777" w:rsidTr="00A349A2">
        <w:trPr>
          <w:jc w:val="center"/>
        </w:trPr>
        <w:tc>
          <w:tcPr>
            <w:tcW w:w="936" w:type="dxa"/>
            <w:tcBorders>
              <w:left w:val="single" w:sz="4" w:space="0" w:color="auto"/>
              <w:right w:val="single" w:sz="4" w:space="0" w:color="auto"/>
            </w:tcBorders>
          </w:tcPr>
          <w:p w14:paraId="4A5F1D26"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13</w:t>
            </w:r>
          </w:p>
        </w:tc>
        <w:tc>
          <w:tcPr>
            <w:tcW w:w="936" w:type="dxa"/>
            <w:tcBorders>
              <w:left w:val="single" w:sz="4" w:space="0" w:color="auto"/>
              <w:right w:val="single" w:sz="4" w:space="0" w:color="auto"/>
            </w:tcBorders>
          </w:tcPr>
          <w:p w14:paraId="3DEE079B"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6</w:t>
            </w:r>
          </w:p>
        </w:tc>
        <w:tc>
          <w:tcPr>
            <w:tcW w:w="936" w:type="dxa"/>
            <w:tcBorders>
              <w:left w:val="single" w:sz="4" w:space="0" w:color="auto"/>
              <w:right w:val="single" w:sz="4" w:space="0" w:color="auto"/>
            </w:tcBorders>
          </w:tcPr>
          <w:p w14:paraId="6FA6A61D"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673F9A72"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0E15079F"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PB1-4</w:t>
            </w:r>
          </w:p>
        </w:tc>
        <w:tc>
          <w:tcPr>
            <w:tcW w:w="936" w:type="dxa"/>
            <w:tcBorders>
              <w:left w:val="single" w:sz="4" w:space="0" w:color="auto"/>
              <w:right w:val="single" w:sz="4" w:space="0" w:color="auto"/>
            </w:tcBorders>
          </w:tcPr>
          <w:p w14:paraId="57D20A12"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10</w:t>
            </w:r>
          </w:p>
        </w:tc>
        <w:tc>
          <w:tcPr>
            <w:tcW w:w="936" w:type="dxa"/>
            <w:tcBorders>
              <w:left w:val="single" w:sz="4" w:space="0" w:color="auto"/>
              <w:right w:val="single" w:sz="4" w:space="0" w:color="auto"/>
            </w:tcBorders>
          </w:tcPr>
          <w:p w14:paraId="2FD92DEE"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39C3D1B0"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285018B1"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23D00A48" w14:textId="77777777" w:rsidR="00EE6822" w:rsidRPr="00553260" w:rsidRDefault="00EE6822" w:rsidP="00EE6822">
            <w:pPr>
              <w:jc w:val="center"/>
              <w:rPr>
                <w:rFonts w:ascii="Arial" w:hAnsi="Arial" w:cs="Arial"/>
                <w:sz w:val="24"/>
                <w:szCs w:val="24"/>
                <w:lang w:val="en-CA"/>
              </w:rPr>
            </w:pPr>
          </w:p>
        </w:tc>
      </w:tr>
      <w:tr w:rsidR="00EE6822" w:rsidRPr="00553260" w14:paraId="7980A796" w14:textId="77777777" w:rsidTr="00A349A2">
        <w:trPr>
          <w:jc w:val="center"/>
        </w:trPr>
        <w:tc>
          <w:tcPr>
            <w:tcW w:w="936" w:type="dxa"/>
            <w:tcBorders>
              <w:left w:val="single" w:sz="4" w:space="0" w:color="auto"/>
              <w:right w:val="single" w:sz="4" w:space="0" w:color="auto"/>
            </w:tcBorders>
          </w:tcPr>
          <w:p w14:paraId="1C038F5F"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14</w:t>
            </w:r>
          </w:p>
        </w:tc>
        <w:tc>
          <w:tcPr>
            <w:tcW w:w="936" w:type="dxa"/>
            <w:tcBorders>
              <w:left w:val="single" w:sz="4" w:space="0" w:color="auto"/>
              <w:right w:val="single" w:sz="4" w:space="0" w:color="auto"/>
            </w:tcBorders>
          </w:tcPr>
          <w:p w14:paraId="4F9FDECA"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6</w:t>
            </w:r>
          </w:p>
        </w:tc>
        <w:tc>
          <w:tcPr>
            <w:tcW w:w="936" w:type="dxa"/>
            <w:tcBorders>
              <w:left w:val="single" w:sz="4" w:space="0" w:color="auto"/>
              <w:right w:val="single" w:sz="4" w:space="0" w:color="auto"/>
            </w:tcBorders>
          </w:tcPr>
          <w:p w14:paraId="4332DCD3"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114E64A5"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0777C731"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PB1-5</w:t>
            </w:r>
          </w:p>
        </w:tc>
        <w:tc>
          <w:tcPr>
            <w:tcW w:w="936" w:type="dxa"/>
            <w:tcBorders>
              <w:left w:val="single" w:sz="4" w:space="0" w:color="auto"/>
              <w:right w:val="single" w:sz="4" w:space="0" w:color="auto"/>
            </w:tcBorders>
          </w:tcPr>
          <w:p w14:paraId="19214D96"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50</w:t>
            </w:r>
          </w:p>
        </w:tc>
        <w:tc>
          <w:tcPr>
            <w:tcW w:w="936" w:type="dxa"/>
            <w:tcBorders>
              <w:left w:val="single" w:sz="4" w:space="0" w:color="auto"/>
              <w:right w:val="single" w:sz="4" w:space="0" w:color="auto"/>
            </w:tcBorders>
          </w:tcPr>
          <w:p w14:paraId="2DAA4278"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77C4BA4D"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512C0B77"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21C0B8DD" w14:textId="77777777" w:rsidR="00EE6822" w:rsidRPr="00553260" w:rsidRDefault="00EE6822" w:rsidP="00EE6822">
            <w:pPr>
              <w:jc w:val="center"/>
              <w:rPr>
                <w:rFonts w:ascii="Arial" w:hAnsi="Arial" w:cs="Arial"/>
                <w:sz w:val="24"/>
                <w:szCs w:val="24"/>
                <w:lang w:val="en-CA"/>
              </w:rPr>
            </w:pPr>
          </w:p>
        </w:tc>
      </w:tr>
      <w:tr w:rsidR="00EE6822" w:rsidRPr="00553260" w14:paraId="6B68FBCE" w14:textId="77777777" w:rsidTr="00A349A2">
        <w:trPr>
          <w:jc w:val="center"/>
        </w:trPr>
        <w:tc>
          <w:tcPr>
            <w:tcW w:w="936" w:type="dxa"/>
            <w:tcBorders>
              <w:left w:val="single" w:sz="4" w:space="0" w:color="auto"/>
              <w:right w:val="single" w:sz="4" w:space="0" w:color="auto"/>
            </w:tcBorders>
          </w:tcPr>
          <w:p w14:paraId="57AA1343"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15</w:t>
            </w:r>
          </w:p>
        </w:tc>
        <w:tc>
          <w:tcPr>
            <w:tcW w:w="936" w:type="dxa"/>
            <w:tcBorders>
              <w:left w:val="single" w:sz="4" w:space="0" w:color="auto"/>
              <w:right w:val="single" w:sz="4" w:space="0" w:color="auto"/>
            </w:tcBorders>
          </w:tcPr>
          <w:p w14:paraId="32B1CF3A"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6</w:t>
            </w:r>
          </w:p>
        </w:tc>
        <w:tc>
          <w:tcPr>
            <w:tcW w:w="936" w:type="dxa"/>
            <w:tcBorders>
              <w:left w:val="single" w:sz="4" w:space="0" w:color="auto"/>
              <w:right w:val="single" w:sz="4" w:space="0" w:color="auto"/>
            </w:tcBorders>
          </w:tcPr>
          <w:p w14:paraId="6A67AE66"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269A6017"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0B650E74"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3EE81F2E"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6A00F389"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418BC814"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2A878407"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2BE0D570" w14:textId="77777777" w:rsidR="00EE6822" w:rsidRPr="00553260" w:rsidRDefault="00EE6822" w:rsidP="00EE6822">
            <w:pPr>
              <w:jc w:val="center"/>
              <w:rPr>
                <w:rFonts w:ascii="Arial" w:hAnsi="Arial" w:cs="Arial"/>
                <w:sz w:val="24"/>
                <w:szCs w:val="24"/>
                <w:lang w:val="en-CA"/>
              </w:rPr>
            </w:pPr>
          </w:p>
        </w:tc>
      </w:tr>
      <w:tr w:rsidR="00EE6822" w:rsidRPr="00553260" w14:paraId="4BE81707" w14:textId="77777777" w:rsidTr="00A349A2">
        <w:trPr>
          <w:jc w:val="center"/>
        </w:trPr>
        <w:tc>
          <w:tcPr>
            <w:tcW w:w="936" w:type="dxa"/>
            <w:tcBorders>
              <w:left w:val="single" w:sz="4" w:space="0" w:color="auto"/>
              <w:right w:val="single" w:sz="4" w:space="0" w:color="auto"/>
            </w:tcBorders>
          </w:tcPr>
          <w:p w14:paraId="35911109"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16</w:t>
            </w:r>
          </w:p>
        </w:tc>
        <w:tc>
          <w:tcPr>
            <w:tcW w:w="936" w:type="dxa"/>
            <w:tcBorders>
              <w:left w:val="single" w:sz="4" w:space="0" w:color="auto"/>
              <w:right w:val="single" w:sz="4" w:space="0" w:color="auto"/>
            </w:tcBorders>
          </w:tcPr>
          <w:p w14:paraId="19476236" w14:textId="77777777" w:rsidR="00EE6822" w:rsidRPr="00553260" w:rsidRDefault="00EE6822" w:rsidP="00EE6822">
            <w:pPr>
              <w:jc w:val="center"/>
              <w:rPr>
                <w:rFonts w:ascii="Arial" w:hAnsi="Arial" w:cs="Arial"/>
                <w:sz w:val="24"/>
                <w:szCs w:val="24"/>
                <w:lang w:val="en-CA"/>
              </w:rPr>
            </w:pPr>
            <w:r w:rsidRPr="00553260">
              <w:rPr>
                <w:rFonts w:ascii="Arial" w:hAnsi="Arial" w:cs="Arial"/>
                <w:sz w:val="24"/>
                <w:szCs w:val="24"/>
                <w:lang w:val="en-CA"/>
              </w:rPr>
              <w:t>12</w:t>
            </w:r>
          </w:p>
        </w:tc>
        <w:tc>
          <w:tcPr>
            <w:tcW w:w="936" w:type="dxa"/>
            <w:tcBorders>
              <w:left w:val="single" w:sz="4" w:space="0" w:color="auto"/>
              <w:right w:val="single" w:sz="4" w:space="0" w:color="auto"/>
            </w:tcBorders>
          </w:tcPr>
          <w:p w14:paraId="628F6039"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316B43CC"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7B14C1D2"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665C97E3"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093BD063"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56B60F2D"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21710771"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08374894" w14:textId="77777777" w:rsidR="00EE6822" w:rsidRPr="00553260" w:rsidRDefault="00EE6822" w:rsidP="00EE6822">
            <w:pPr>
              <w:jc w:val="center"/>
              <w:rPr>
                <w:rFonts w:ascii="Arial" w:hAnsi="Arial" w:cs="Arial"/>
                <w:sz w:val="24"/>
                <w:szCs w:val="24"/>
                <w:lang w:val="en-CA"/>
              </w:rPr>
            </w:pPr>
          </w:p>
        </w:tc>
      </w:tr>
      <w:tr w:rsidR="00EE6822" w:rsidRPr="00553260" w14:paraId="0B9115FF" w14:textId="77777777" w:rsidTr="00A349A2">
        <w:trPr>
          <w:jc w:val="center"/>
        </w:trPr>
        <w:tc>
          <w:tcPr>
            <w:tcW w:w="936" w:type="dxa"/>
            <w:tcBorders>
              <w:left w:val="single" w:sz="4" w:space="0" w:color="auto"/>
              <w:right w:val="single" w:sz="4" w:space="0" w:color="auto"/>
            </w:tcBorders>
          </w:tcPr>
          <w:p w14:paraId="21C84967"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1BB4B070"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7DE17F1E"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4ED69836"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199A2244"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49214B97"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1D5DC53C"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31645F6C"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72AD76CA"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right w:val="single" w:sz="4" w:space="0" w:color="auto"/>
            </w:tcBorders>
          </w:tcPr>
          <w:p w14:paraId="03B32B4F" w14:textId="77777777" w:rsidR="00EE6822" w:rsidRPr="00553260" w:rsidRDefault="00EE6822" w:rsidP="00EE6822">
            <w:pPr>
              <w:jc w:val="center"/>
              <w:rPr>
                <w:rFonts w:ascii="Arial" w:hAnsi="Arial" w:cs="Arial"/>
                <w:sz w:val="24"/>
                <w:szCs w:val="24"/>
                <w:lang w:val="en-CA"/>
              </w:rPr>
            </w:pPr>
          </w:p>
        </w:tc>
      </w:tr>
      <w:tr w:rsidR="00EE6822" w:rsidRPr="00553260" w14:paraId="10A9FCA3" w14:textId="77777777" w:rsidTr="00A349A2">
        <w:trPr>
          <w:jc w:val="center"/>
        </w:trPr>
        <w:tc>
          <w:tcPr>
            <w:tcW w:w="936" w:type="dxa"/>
            <w:tcBorders>
              <w:left w:val="single" w:sz="4" w:space="0" w:color="auto"/>
              <w:bottom w:val="single" w:sz="4" w:space="0" w:color="auto"/>
              <w:right w:val="single" w:sz="4" w:space="0" w:color="auto"/>
            </w:tcBorders>
          </w:tcPr>
          <w:p w14:paraId="58059620"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bottom w:val="single" w:sz="4" w:space="0" w:color="auto"/>
              <w:right w:val="single" w:sz="4" w:space="0" w:color="auto"/>
            </w:tcBorders>
          </w:tcPr>
          <w:p w14:paraId="695D3632"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bottom w:val="single" w:sz="4" w:space="0" w:color="auto"/>
              <w:right w:val="single" w:sz="4" w:space="0" w:color="auto"/>
            </w:tcBorders>
          </w:tcPr>
          <w:p w14:paraId="37F4FD92"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bottom w:val="single" w:sz="4" w:space="0" w:color="auto"/>
              <w:right w:val="single" w:sz="4" w:space="0" w:color="auto"/>
            </w:tcBorders>
          </w:tcPr>
          <w:p w14:paraId="4CB0A8F9"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bottom w:val="single" w:sz="4" w:space="0" w:color="auto"/>
              <w:right w:val="single" w:sz="4" w:space="0" w:color="auto"/>
            </w:tcBorders>
          </w:tcPr>
          <w:p w14:paraId="304F379E"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bottom w:val="single" w:sz="4" w:space="0" w:color="auto"/>
              <w:right w:val="single" w:sz="4" w:space="0" w:color="auto"/>
            </w:tcBorders>
          </w:tcPr>
          <w:p w14:paraId="6A157619"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bottom w:val="single" w:sz="4" w:space="0" w:color="auto"/>
              <w:right w:val="single" w:sz="4" w:space="0" w:color="auto"/>
            </w:tcBorders>
          </w:tcPr>
          <w:p w14:paraId="546084C8"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bottom w:val="single" w:sz="4" w:space="0" w:color="auto"/>
              <w:right w:val="single" w:sz="4" w:space="0" w:color="auto"/>
            </w:tcBorders>
          </w:tcPr>
          <w:p w14:paraId="15D2D57C"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bottom w:val="single" w:sz="4" w:space="0" w:color="auto"/>
              <w:right w:val="single" w:sz="4" w:space="0" w:color="auto"/>
            </w:tcBorders>
          </w:tcPr>
          <w:p w14:paraId="5454ADF1" w14:textId="77777777" w:rsidR="00EE6822" w:rsidRPr="00553260" w:rsidRDefault="00EE6822" w:rsidP="00EE6822">
            <w:pPr>
              <w:jc w:val="center"/>
              <w:rPr>
                <w:rFonts w:ascii="Arial" w:hAnsi="Arial" w:cs="Arial"/>
                <w:sz w:val="24"/>
                <w:szCs w:val="24"/>
                <w:lang w:val="en-CA"/>
              </w:rPr>
            </w:pPr>
          </w:p>
        </w:tc>
        <w:tc>
          <w:tcPr>
            <w:tcW w:w="936" w:type="dxa"/>
            <w:tcBorders>
              <w:left w:val="single" w:sz="4" w:space="0" w:color="auto"/>
              <w:bottom w:val="single" w:sz="4" w:space="0" w:color="auto"/>
              <w:right w:val="single" w:sz="4" w:space="0" w:color="auto"/>
            </w:tcBorders>
          </w:tcPr>
          <w:p w14:paraId="4FA1E3B8" w14:textId="77777777" w:rsidR="00EE6822" w:rsidRPr="00553260" w:rsidRDefault="00EE6822" w:rsidP="00EE6822">
            <w:pPr>
              <w:jc w:val="center"/>
              <w:rPr>
                <w:rFonts w:ascii="Arial" w:hAnsi="Arial" w:cs="Arial"/>
                <w:sz w:val="24"/>
                <w:szCs w:val="24"/>
                <w:lang w:val="en-CA"/>
              </w:rPr>
            </w:pPr>
          </w:p>
        </w:tc>
      </w:tr>
    </w:tbl>
    <w:p w14:paraId="644DB72E" w14:textId="77777777" w:rsidR="00567D07" w:rsidRPr="00553260" w:rsidRDefault="00567D07" w:rsidP="00ED0FE2">
      <w:pPr>
        <w:pStyle w:val="AQsubc"/>
        <w:spacing w:after="0"/>
        <w:rPr>
          <w:rFonts w:cs="Arial"/>
          <w:b w:val="0"/>
          <w:szCs w:val="24"/>
          <w:lang w:val="en-CA"/>
        </w:rPr>
      </w:pPr>
    </w:p>
    <w:p w14:paraId="147941DF" w14:textId="77777777" w:rsidR="00567D07" w:rsidRPr="00553260" w:rsidRDefault="00567D07" w:rsidP="00ED0FE2">
      <w:pPr>
        <w:jc w:val="both"/>
        <w:rPr>
          <w:rFonts w:ascii="Arial" w:hAnsi="Arial" w:cs="Arial"/>
          <w:sz w:val="24"/>
          <w:szCs w:val="24"/>
          <w:lang w:val="en-CA"/>
        </w:rPr>
      </w:pPr>
      <w:r w:rsidRPr="00553260">
        <w:rPr>
          <w:rFonts w:ascii="Arial" w:hAnsi="Arial" w:cs="Arial"/>
          <w:sz w:val="24"/>
          <w:szCs w:val="24"/>
          <w:lang w:val="en-CA"/>
        </w:rPr>
        <w:t>* Due to the nature of cases, it is very difficult to estimate the amount of time students will need to complete them.  As with any open-ended project, it is possible for students to devote a large amount of time to these assignments.  While students often benefit from the extra effort, we find that some become frustrated by the perceived difficulty of the task.  You can reduce student frustration and anxiety by making your expectations clear, and by offering suggestions (about how to research topics or what companies to select).  The skills developed by these cases are indicated below.</w:t>
      </w:r>
    </w:p>
    <w:p w14:paraId="0AE0B98B" w14:textId="77777777" w:rsidR="00567D07" w:rsidRPr="00553260" w:rsidRDefault="00567D07" w:rsidP="00ED0FE2">
      <w:pPr>
        <w:jc w:val="both"/>
        <w:rPr>
          <w:rFonts w:ascii="Arial" w:hAnsi="Arial" w:cs="Arial"/>
          <w:sz w:val="24"/>
          <w:szCs w:val="24"/>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1954"/>
        <w:gridCol w:w="1244"/>
        <w:gridCol w:w="1364"/>
        <w:gridCol w:w="1124"/>
        <w:gridCol w:w="1457"/>
        <w:gridCol w:w="963"/>
        <w:gridCol w:w="1337"/>
      </w:tblGrid>
      <w:tr w:rsidR="00567D07" w:rsidRPr="00553260" w14:paraId="06B0FB05" w14:textId="77777777" w:rsidTr="00A349A2">
        <w:trPr>
          <w:trHeight w:val="590"/>
        </w:trPr>
        <w:tc>
          <w:tcPr>
            <w:tcW w:w="0" w:type="auto"/>
            <w:tcMar>
              <w:left w:w="14" w:type="dxa"/>
              <w:right w:w="14" w:type="dxa"/>
            </w:tcMar>
            <w:vAlign w:val="center"/>
          </w:tcPr>
          <w:p w14:paraId="6A3ABF71"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Case</w:t>
            </w:r>
          </w:p>
        </w:tc>
        <w:tc>
          <w:tcPr>
            <w:tcW w:w="0" w:type="auto"/>
            <w:vAlign w:val="center"/>
          </w:tcPr>
          <w:p w14:paraId="6ACF49DC"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Financial Analysis</w:t>
            </w:r>
          </w:p>
        </w:tc>
        <w:tc>
          <w:tcPr>
            <w:tcW w:w="0" w:type="auto"/>
            <w:vAlign w:val="center"/>
          </w:tcPr>
          <w:p w14:paraId="2D5167C5"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Research</w:t>
            </w:r>
          </w:p>
        </w:tc>
        <w:tc>
          <w:tcPr>
            <w:tcW w:w="0" w:type="auto"/>
            <w:vAlign w:val="center"/>
          </w:tcPr>
          <w:p w14:paraId="2706CB4E"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 xml:space="preserve">Ethical </w:t>
            </w:r>
          </w:p>
          <w:p w14:paraId="4AB247E7"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Reasoning</w:t>
            </w:r>
          </w:p>
        </w:tc>
        <w:tc>
          <w:tcPr>
            <w:tcW w:w="0" w:type="auto"/>
            <w:vAlign w:val="center"/>
          </w:tcPr>
          <w:p w14:paraId="347D3738"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 xml:space="preserve">Critical </w:t>
            </w:r>
          </w:p>
          <w:p w14:paraId="42BC3211"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Thinking</w:t>
            </w:r>
          </w:p>
        </w:tc>
        <w:tc>
          <w:tcPr>
            <w:tcW w:w="0" w:type="auto"/>
            <w:vAlign w:val="center"/>
          </w:tcPr>
          <w:p w14:paraId="48D97E08"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Technology</w:t>
            </w:r>
          </w:p>
        </w:tc>
        <w:tc>
          <w:tcPr>
            <w:tcW w:w="935" w:type="dxa"/>
            <w:vAlign w:val="center"/>
          </w:tcPr>
          <w:p w14:paraId="5AC4DA29"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Writing</w:t>
            </w:r>
          </w:p>
        </w:tc>
        <w:tc>
          <w:tcPr>
            <w:tcW w:w="1308" w:type="dxa"/>
            <w:vAlign w:val="center"/>
          </w:tcPr>
          <w:p w14:paraId="4CF24E41"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Teamwork</w:t>
            </w:r>
          </w:p>
        </w:tc>
      </w:tr>
      <w:tr w:rsidR="00567D07" w:rsidRPr="00553260" w14:paraId="78E2B85D" w14:textId="77777777" w:rsidTr="00A349A2">
        <w:trPr>
          <w:trHeight w:val="283"/>
        </w:trPr>
        <w:tc>
          <w:tcPr>
            <w:tcW w:w="0" w:type="auto"/>
            <w:vAlign w:val="center"/>
          </w:tcPr>
          <w:p w14:paraId="4E9A9567"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1</w:t>
            </w:r>
          </w:p>
        </w:tc>
        <w:tc>
          <w:tcPr>
            <w:tcW w:w="0" w:type="auto"/>
            <w:vAlign w:val="center"/>
          </w:tcPr>
          <w:p w14:paraId="1B627F2A" w14:textId="77777777" w:rsidR="00567D07" w:rsidRPr="00553260" w:rsidRDefault="00567D07" w:rsidP="00ED0FE2">
            <w:pPr>
              <w:ind w:firstLine="41"/>
              <w:jc w:val="center"/>
              <w:rPr>
                <w:rFonts w:ascii="Arial" w:hAnsi="Arial" w:cs="Arial"/>
                <w:sz w:val="24"/>
                <w:szCs w:val="24"/>
                <w:lang w:val="en-CA"/>
              </w:rPr>
            </w:pPr>
            <w:r w:rsidRPr="00553260">
              <w:rPr>
                <w:rFonts w:ascii="Arial" w:hAnsi="Arial" w:cs="Arial"/>
                <w:sz w:val="24"/>
                <w:szCs w:val="24"/>
                <w:lang w:val="en-CA"/>
              </w:rPr>
              <w:t>x</w:t>
            </w:r>
          </w:p>
        </w:tc>
        <w:tc>
          <w:tcPr>
            <w:tcW w:w="0" w:type="auto"/>
            <w:vAlign w:val="center"/>
          </w:tcPr>
          <w:p w14:paraId="2CB53391" w14:textId="77777777" w:rsidR="00567D07" w:rsidRPr="00553260" w:rsidRDefault="00567D07" w:rsidP="00ED0FE2">
            <w:pPr>
              <w:ind w:hanging="48"/>
              <w:jc w:val="center"/>
              <w:rPr>
                <w:rFonts w:ascii="Arial" w:hAnsi="Arial" w:cs="Arial"/>
                <w:sz w:val="24"/>
                <w:szCs w:val="24"/>
                <w:lang w:val="en-CA"/>
              </w:rPr>
            </w:pPr>
          </w:p>
        </w:tc>
        <w:tc>
          <w:tcPr>
            <w:tcW w:w="0" w:type="auto"/>
            <w:vAlign w:val="center"/>
          </w:tcPr>
          <w:p w14:paraId="3E881C31" w14:textId="77777777" w:rsidR="00567D07" w:rsidRPr="00553260" w:rsidRDefault="00567D07" w:rsidP="00ED0FE2">
            <w:pPr>
              <w:ind w:hanging="36"/>
              <w:jc w:val="center"/>
              <w:rPr>
                <w:rFonts w:ascii="Arial" w:hAnsi="Arial" w:cs="Arial"/>
                <w:sz w:val="24"/>
                <w:szCs w:val="24"/>
                <w:lang w:val="en-CA"/>
              </w:rPr>
            </w:pPr>
          </w:p>
        </w:tc>
        <w:tc>
          <w:tcPr>
            <w:tcW w:w="0" w:type="auto"/>
            <w:vAlign w:val="center"/>
          </w:tcPr>
          <w:p w14:paraId="06AE4777" w14:textId="77777777" w:rsidR="00567D07" w:rsidRPr="00553260" w:rsidRDefault="00567D07" w:rsidP="00ED0FE2">
            <w:pPr>
              <w:jc w:val="center"/>
              <w:rPr>
                <w:rFonts w:ascii="Arial" w:hAnsi="Arial" w:cs="Arial"/>
                <w:sz w:val="24"/>
                <w:szCs w:val="24"/>
                <w:lang w:val="en-CA"/>
              </w:rPr>
            </w:pPr>
          </w:p>
        </w:tc>
        <w:tc>
          <w:tcPr>
            <w:tcW w:w="0" w:type="auto"/>
            <w:vAlign w:val="center"/>
          </w:tcPr>
          <w:p w14:paraId="66F85487" w14:textId="77777777" w:rsidR="00567D07" w:rsidRPr="00553260" w:rsidRDefault="00567D07" w:rsidP="00ED0FE2">
            <w:pPr>
              <w:jc w:val="center"/>
              <w:rPr>
                <w:rFonts w:ascii="Arial" w:hAnsi="Arial" w:cs="Arial"/>
                <w:sz w:val="24"/>
                <w:szCs w:val="24"/>
                <w:lang w:val="en-CA"/>
              </w:rPr>
            </w:pPr>
          </w:p>
        </w:tc>
        <w:tc>
          <w:tcPr>
            <w:tcW w:w="935" w:type="dxa"/>
            <w:vAlign w:val="center"/>
          </w:tcPr>
          <w:p w14:paraId="5FCFB700" w14:textId="77777777" w:rsidR="00567D07" w:rsidRPr="00553260" w:rsidRDefault="00567D07" w:rsidP="00ED0FE2">
            <w:pPr>
              <w:ind w:hanging="3"/>
              <w:jc w:val="center"/>
              <w:rPr>
                <w:rFonts w:ascii="Arial" w:hAnsi="Arial" w:cs="Arial"/>
                <w:sz w:val="24"/>
                <w:szCs w:val="24"/>
                <w:lang w:val="en-CA"/>
              </w:rPr>
            </w:pPr>
          </w:p>
        </w:tc>
        <w:tc>
          <w:tcPr>
            <w:tcW w:w="1308" w:type="dxa"/>
            <w:vAlign w:val="center"/>
          </w:tcPr>
          <w:p w14:paraId="3EAC73C9" w14:textId="77777777" w:rsidR="00567D07" w:rsidRPr="00553260" w:rsidRDefault="00567D07" w:rsidP="00ED0FE2">
            <w:pPr>
              <w:ind w:hanging="4"/>
              <w:jc w:val="center"/>
              <w:rPr>
                <w:rFonts w:ascii="Arial" w:hAnsi="Arial" w:cs="Arial"/>
                <w:sz w:val="24"/>
                <w:szCs w:val="24"/>
                <w:lang w:val="en-CA"/>
              </w:rPr>
            </w:pPr>
          </w:p>
        </w:tc>
      </w:tr>
      <w:tr w:rsidR="00567D07" w:rsidRPr="00553260" w14:paraId="03140C6E" w14:textId="77777777" w:rsidTr="00A349A2">
        <w:trPr>
          <w:trHeight w:val="283"/>
        </w:trPr>
        <w:tc>
          <w:tcPr>
            <w:tcW w:w="0" w:type="auto"/>
            <w:vAlign w:val="center"/>
          </w:tcPr>
          <w:p w14:paraId="2CC7B987"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2</w:t>
            </w:r>
          </w:p>
        </w:tc>
        <w:tc>
          <w:tcPr>
            <w:tcW w:w="0" w:type="auto"/>
            <w:vAlign w:val="center"/>
          </w:tcPr>
          <w:p w14:paraId="05253FB2" w14:textId="77777777" w:rsidR="00567D07" w:rsidRPr="00553260" w:rsidRDefault="00567D07" w:rsidP="00ED0FE2">
            <w:pPr>
              <w:ind w:firstLine="41"/>
              <w:jc w:val="center"/>
              <w:rPr>
                <w:rFonts w:ascii="Arial" w:hAnsi="Arial" w:cs="Arial"/>
                <w:sz w:val="24"/>
                <w:szCs w:val="24"/>
                <w:lang w:val="en-CA"/>
              </w:rPr>
            </w:pPr>
            <w:r w:rsidRPr="00553260">
              <w:rPr>
                <w:rFonts w:ascii="Arial" w:hAnsi="Arial" w:cs="Arial"/>
                <w:sz w:val="24"/>
                <w:szCs w:val="24"/>
                <w:lang w:val="en-CA"/>
              </w:rPr>
              <w:t>x</w:t>
            </w:r>
          </w:p>
        </w:tc>
        <w:tc>
          <w:tcPr>
            <w:tcW w:w="0" w:type="auto"/>
            <w:vAlign w:val="center"/>
          </w:tcPr>
          <w:p w14:paraId="0109465E" w14:textId="77777777" w:rsidR="00567D07" w:rsidRPr="00553260" w:rsidRDefault="00567D07" w:rsidP="00ED0FE2">
            <w:pPr>
              <w:ind w:hanging="48"/>
              <w:jc w:val="center"/>
              <w:rPr>
                <w:rFonts w:ascii="Arial" w:hAnsi="Arial" w:cs="Arial"/>
                <w:sz w:val="24"/>
                <w:szCs w:val="24"/>
                <w:lang w:val="en-CA"/>
              </w:rPr>
            </w:pPr>
          </w:p>
        </w:tc>
        <w:tc>
          <w:tcPr>
            <w:tcW w:w="0" w:type="auto"/>
            <w:vAlign w:val="center"/>
          </w:tcPr>
          <w:p w14:paraId="5BDD2830" w14:textId="77777777" w:rsidR="00567D07" w:rsidRPr="00553260" w:rsidRDefault="00567D07" w:rsidP="00ED0FE2">
            <w:pPr>
              <w:ind w:hanging="36"/>
              <w:jc w:val="center"/>
              <w:rPr>
                <w:rFonts w:ascii="Arial" w:hAnsi="Arial" w:cs="Arial"/>
                <w:sz w:val="24"/>
                <w:szCs w:val="24"/>
                <w:lang w:val="en-CA"/>
              </w:rPr>
            </w:pPr>
          </w:p>
        </w:tc>
        <w:tc>
          <w:tcPr>
            <w:tcW w:w="0" w:type="auto"/>
            <w:vAlign w:val="center"/>
          </w:tcPr>
          <w:p w14:paraId="4E5BA170" w14:textId="77777777" w:rsidR="00567D07" w:rsidRPr="00553260" w:rsidRDefault="00567D07" w:rsidP="00ED0FE2">
            <w:pPr>
              <w:jc w:val="center"/>
              <w:rPr>
                <w:rFonts w:ascii="Arial" w:hAnsi="Arial" w:cs="Arial"/>
                <w:sz w:val="24"/>
                <w:szCs w:val="24"/>
                <w:lang w:val="en-CA"/>
              </w:rPr>
            </w:pPr>
          </w:p>
        </w:tc>
        <w:tc>
          <w:tcPr>
            <w:tcW w:w="0" w:type="auto"/>
            <w:vAlign w:val="center"/>
          </w:tcPr>
          <w:p w14:paraId="2C4D2F7D" w14:textId="77777777" w:rsidR="00567D07" w:rsidRPr="00553260" w:rsidRDefault="00567D07" w:rsidP="00ED0FE2">
            <w:pPr>
              <w:jc w:val="center"/>
              <w:rPr>
                <w:rFonts w:ascii="Arial" w:hAnsi="Arial" w:cs="Arial"/>
                <w:sz w:val="24"/>
                <w:szCs w:val="24"/>
                <w:lang w:val="en-CA"/>
              </w:rPr>
            </w:pPr>
          </w:p>
        </w:tc>
        <w:tc>
          <w:tcPr>
            <w:tcW w:w="935" w:type="dxa"/>
            <w:vAlign w:val="center"/>
          </w:tcPr>
          <w:p w14:paraId="2823942C" w14:textId="77777777" w:rsidR="00567D07" w:rsidRPr="00553260" w:rsidRDefault="00567D07" w:rsidP="00ED0FE2">
            <w:pPr>
              <w:ind w:hanging="3"/>
              <w:jc w:val="center"/>
              <w:rPr>
                <w:rFonts w:ascii="Arial" w:hAnsi="Arial" w:cs="Arial"/>
                <w:sz w:val="24"/>
                <w:szCs w:val="24"/>
                <w:lang w:val="en-CA"/>
              </w:rPr>
            </w:pPr>
          </w:p>
        </w:tc>
        <w:tc>
          <w:tcPr>
            <w:tcW w:w="1308" w:type="dxa"/>
            <w:vAlign w:val="center"/>
          </w:tcPr>
          <w:p w14:paraId="77F81394" w14:textId="77777777" w:rsidR="00567D07" w:rsidRPr="00553260" w:rsidRDefault="00567D07" w:rsidP="00ED0FE2">
            <w:pPr>
              <w:ind w:hanging="4"/>
              <w:jc w:val="center"/>
              <w:rPr>
                <w:rFonts w:ascii="Arial" w:hAnsi="Arial" w:cs="Arial"/>
                <w:sz w:val="24"/>
                <w:szCs w:val="24"/>
                <w:lang w:val="en-CA"/>
              </w:rPr>
            </w:pPr>
          </w:p>
        </w:tc>
      </w:tr>
      <w:tr w:rsidR="00567D07" w:rsidRPr="00553260" w14:paraId="45D375F9" w14:textId="77777777" w:rsidTr="00A349A2">
        <w:trPr>
          <w:trHeight w:val="305"/>
        </w:trPr>
        <w:tc>
          <w:tcPr>
            <w:tcW w:w="0" w:type="auto"/>
            <w:vAlign w:val="center"/>
          </w:tcPr>
          <w:p w14:paraId="332D8E96"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3</w:t>
            </w:r>
          </w:p>
        </w:tc>
        <w:tc>
          <w:tcPr>
            <w:tcW w:w="0" w:type="auto"/>
            <w:vAlign w:val="center"/>
          </w:tcPr>
          <w:p w14:paraId="75C3D3ED" w14:textId="77777777" w:rsidR="00567D07" w:rsidRPr="00553260" w:rsidRDefault="00567D07" w:rsidP="00ED0FE2">
            <w:pPr>
              <w:ind w:firstLine="41"/>
              <w:jc w:val="center"/>
              <w:rPr>
                <w:rFonts w:ascii="Arial" w:hAnsi="Arial" w:cs="Arial"/>
                <w:sz w:val="24"/>
                <w:szCs w:val="24"/>
                <w:lang w:val="en-CA"/>
              </w:rPr>
            </w:pPr>
            <w:r w:rsidRPr="00553260">
              <w:rPr>
                <w:rFonts w:ascii="Arial" w:hAnsi="Arial" w:cs="Arial"/>
                <w:sz w:val="24"/>
                <w:szCs w:val="24"/>
                <w:lang w:val="en-CA"/>
              </w:rPr>
              <w:t>x</w:t>
            </w:r>
          </w:p>
        </w:tc>
        <w:tc>
          <w:tcPr>
            <w:tcW w:w="0" w:type="auto"/>
            <w:vAlign w:val="center"/>
          </w:tcPr>
          <w:p w14:paraId="74A62E38" w14:textId="77777777" w:rsidR="00567D07" w:rsidRPr="00553260" w:rsidRDefault="00567D07" w:rsidP="00ED0FE2">
            <w:pPr>
              <w:ind w:hanging="48"/>
              <w:jc w:val="center"/>
              <w:rPr>
                <w:rFonts w:ascii="Arial" w:hAnsi="Arial" w:cs="Arial"/>
                <w:sz w:val="24"/>
                <w:szCs w:val="24"/>
                <w:lang w:val="en-CA"/>
              </w:rPr>
            </w:pPr>
            <w:r w:rsidRPr="00553260">
              <w:rPr>
                <w:rFonts w:ascii="Arial" w:hAnsi="Arial" w:cs="Arial"/>
                <w:sz w:val="24"/>
                <w:szCs w:val="24"/>
                <w:lang w:val="en-CA"/>
              </w:rPr>
              <w:t>x</w:t>
            </w:r>
          </w:p>
        </w:tc>
        <w:tc>
          <w:tcPr>
            <w:tcW w:w="0" w:type="auto"/>
            <w:vAlign w:val="center"/>
          </w:tcPr>
          <w:p w14:paraId="264815C1" w14:textId="77777777" w:rsidR="00567D07" w:rsidRPr="00553260" w:rsidRDefault="00567D07" w:rsidP="00ED0FE2">
            <w:pPr>
              <w:ind w:hanging="36"/>
              <w:jc w:val="center"/>
              <w:rPr>
                <w:rFonts w:ascii="Arial" w:hAnsi="Arial" w:cs="Arial"/>
                <w:sz w:val="24"/>
                <w:szCs w:val="24"/>
                <w:lang w:val="en-CA"/>
              </w:rPr>
            </w:pPr>
          </w:p>
        </w:tc>
        <w:tc>
          <w:tcPr>
            <w:tcW w:w="0" w:type="auto"/>
            <w:vAlign w:val="center"/>
          </w:tcPr>
          <w:p w14:paraId="367746E2" w14:textId="77777777" w:rsidR="00567D07" w:rsidRPr="00553260" w:rsidRDefault="00567D07" w:rsidP="00ED0FE2">
            <w:pPr>
              <w:jc w:val="center"/>
              <w:rPr>
                <w:rFonts w:ascii="Arial" w:hAnsi="Arial" w:cs="Arial"/>
                <w:sz w:val="24"/>
                <w:szCs w:val="24"/>
                <w:lang w:val="en-CA"/>
              </w:rPr>
            </w:pPr>
          </w:p>
        </w:tc>
        <w:tc>
          <w:tcPr>
            <w:tcW w:w="0" w:type="auto"/>
            <w:vAlign w:val="center"/>
          </w:tcPr>
          <w:p w14:paraId="18E727AB"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x</w:t>
            </w:r>
          </w:p>
        </w:tc>
        <w:tc>
          <w:tcPr>
            <w:tcW w:w="935" w:type="dxa"/>
            <w:vAlign w:val="center"/>
          </w:tcPr>
          <w:p w14:paraId="76E97D3F" w14:textId="77777777" w:rsidR="00567D07" w:rsidRPr="00553260" w:rsidRDefault="00567D07" w:rsidP="00ED0FE2">
            <w:pPr>
              <w:ind w:hanging="3"/>
              <w:jc w:val="center"/>
              <w:rPr>
                <w:rFonts w:ascii="Arial" w:hAnsi="Arial" w:cs="Arial"/>
                <w:sz w:val="24"/>
                <w:szCs w:val="24"/>
                <w:lang w:val="en-CA"/>
              </w:rPr>
            </w:pPr>
            <w:r w:rsidRPr="00553260">
              <w:rPr>
                <w:rFonts w:ascii="Arial" w:hAnsi="Arial" w:cs="Arial"/>
                <w:sz w:val="24"/>
                <w:szCs w:val="24"/>
                <w:lang w:val="en-CA"/>
              </w:rPr>
              <w:t>x</w:t>
            </w:r>
          </w:p>
        </w:tc>
        <w:tc>
          <w:tcPr>
            <w:tcW w:w="1308" w:type="dxa"/>
            <w:vAlign w:val="center"/>
          </w:tcPr>
          <w:p w14:paraId="7676C794" w14:textId="77777777" w:rsidR="00567D07" w:rsidRPr="00553260" w:rsidRDefault="00567D07" w:rsidP="00ED0FE2">
            <w:pPr>
              <w:ind w:hanging="4"/>
              <w:jc w:val="center"/>
              <w:rPr>
                <w:rFonts w:ascii="Arial" w:hAnsi="Arial" w:cs="Arial"/>
                <w:sz w:val="24"/>
                <w:szCs w:val="24"/>
                <w:lang w:val="en-CA"/>
              </w:rPr>
            </w:pPr>
            <w:r w:rsidRPr="00553260">
              <w:rPr>
                <w:rFonts w:ascii="Arial" w:hAnsi="Arial" w:cs="Arial"/>
                <w:sz w:val="24"/>
                <w:szCs w:val="24"/>
                <w:lang w:val="en-CA"/>
              </w:rPr>
              <w:t>x</w:t>
            </w:r>
          </w:p>
        </w:tc>
      </w:tr>
      <w:tr w:rsidR="00567D07" w:rsidRPr="00553260" w14:paraId="78E0988C" w14:textId="77777777" w:rsidTr="00A349A2">
        <w:trPr>
          <w:trHeight w:val="305"/>
        </w:trPr>
        <w:tc>
          <w:tcPr>
            <w:tcW w:w="0" w:type="auto"/>
            <w:vAlign w:val="center"/>
          </w:tcPr>
          <w:p w14:paraId="5C619903"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4</w:t>
            </w:r>
          </w:p>
        </w:tc>
        <w:tc>
          <w:tcPr>
            <w:tcW w:w="0" w:type="auto"/>
            <w:vAlign w:val="center"/>
          </w:tcPr>
          <w:p w14:paraId="2737F3D7" w14:textId="77777777" w:rsidR="00567D07" w:rsidRPr="00553260" w:rsidRDefault="00567D07" w:rsidP="00ED0FE2">
            <w:pPr>
              <w:ind w:firstLine="41"/>
              <w:jc w:val="center"/>
              <w:rPr>
                <w:rFonts w:ascii="Arial" w:hAnsi="Arial" w:cs="Arial"/>
                <w:sz w:val="24"/>
                <w:szCs w:val="24"/>
                <w:lang w:val="en-CA"/>
              </w:rPr>
            </w:pPr>
            <w:r w:rsidRPr="00553260">
              <w:rPr>
                <w:rFonts w:ascii="Arial" w:hAnsi="Arial" w:cs="Arial"/>
                <w:sz w:val="24"/>
                <w:szCs w:val="24"/>
                <w:lang w:val="en-CA"/>
              </w:rPr>
              <w:t>x</w:t>
            </w:r>
          </w:p>
        </w:tc>
        <w:tc>
          <w:tcPr>
            <w:tcW w:w="0" w:type="auto"/>
            <w:vAlign w:val="center"/>
          </w:tcPr>
          <w:p w14:paraId="28923A3A" w14:textId="77777777" w:rsidR="00567D07" w:rsidRPr="00553260" w:rsidRDefault="00567D07" w:rsidP="00ED0FE2">
            <w:pPr>
              <w:ind w:hanging="48"/>
              <w:jc w:val="center"/>
              <w:rPr>
                <w:rFonts w:ascii="Arial" w:hAnsi="Arial" w:cs="Arial"/>
                <w:sz w:val="24"/>
                <w:szCs w:val="24"/>
                <w:lang w:val="en-CA"/>
              </w:rPr>
            </w:pPr>
          </w:p>
        </w:tc>
        <w:tc>
          <w:tcPr>
            <w:tcW w:w="0" w:type="auto"/>
            <w:vAlign w:val="center"/>
          </w:tcPr>
          <w:p w14:paraId="0CD0829D" w14:textId="77777777" w:rsidR="00567D07" w:rsidRPr="00553260" w:rsidRDefault="00567D07" w:rsidP="00ED0FE2">
            <w:pPr>
              <w:ind w:hanging="36"/>
              <w:jc w:val="center"/>
              <w:rPr>
                <w:rFonts w:ascii="Arial" w:hAnsi="Arial" w:cs="Arial"/>
                <w:sz w:val="24"/>
                <w:szCs w:val="24"/>
                <w:lang w:val="en-CA"/>
              </w:rPr>
            </w:pPr>
            <w:r w:rsidRPr="00553260">
              <w:rPr>
                <w:rFonts w:ascii="Arial" w:hAnsi="Arial" w:cs="Arial"/>
                <w:sz w:val="24"/>
                <w:szCs w:val="24"/>
                <w:lang w:val="en-CA"/>
              </w:rPr>
              <w:t>x</w:t>
            </w:r>
          </w:p>
        </w:tc>
        <w:tc>
          <w:tcPr>
            <w:tcW w:w="0" w:type="auto"/>
            <w:vAlign w:val="center"/>
          </w:tcPr>
          <w:p w14:paraId="362F75B6"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x</w:t>
            </w:r>
          </w:p>
        </w:tc>
        <w:tc>
          <w:tcPr>
            <w:tcW w:w="0" w:type="auto"/>
            <w:vAlign w:val="center"/>
          </w:tcPr>
          <w:p w14:paraId="55C39531" w14:textId="77777777" w:rsidR="00567D07" w:rsidRPr="00553260" w:rsidRDefault="00567D07" w:rsidP="00ED0FE2">
            <w:pPr>
              <w:jc w:val="center"/>
              <w:rPr>
                <w:rFonts w:ascii="Arial" w:hAnsi="Arial" w:cs="Arial"/>
                <w:sz w:val="24"/>
                <w:szCs w:val="24"/>
                <w:lang w:val="en-CA"/>
              </w:rPr>
            </w:pPr>
          </w:p>
        </w:tc>
        <w:tc>
          <w:tcPr>
            <w:tcW w:w="935" w:type="dxa"/>
            <w:vAlign w:val="center"/>
          </w:tcPr>
          <w:p w14:paraId="4B3F5CFB" w14:textId="77777777" w:rsidR="00567D07" w:rsidRPr="00553260" w:rsidRDefault="00567D07" w:rsidP="00ED0FE2">
            <w:pPr>
              <w:ind w:hanging="3"/>
              <w:jc w:val="center"/>
              <w:rPr>
                <w:rFonts w:ascii="Arial" w:hAnsi="Arial" w:cs="Arial"/>
                <w:sz w:val="24"/>
                <w:szCs w:val="24"/>
                <w:lang w:val="en-CA"/>
              </w:rPr>
            </w:pPr>
          </w:p>
        </w:tc>
        <w:tc>
          <w:tcPr>
            <w:tcW w:w="1308" w:type="dxa"/>
            <w:vAlign w:val="center"/>
          </w:tcPr>
          <w:p w14:paraId="58DEDD67" w14:textId="77777777" w:rsidR="00567D07" w:rsidRPr="00553260" w:rsidRDefault="00567D07" w:rsidP="00ED0FE2">
            <w:pPr>
              <w:ind w:hanging="4"/>
              <w:jc w:val="center"/>
              <w:rPr>
                <w:rFonts w:ascii="Arial" w:hAnsi="Arial" w:cs="Arial"/>
                <w:sz w:val="24"/>
                <w:szCs w:val="24"/>
                <w:lang w:val="en-CA"/>
              </w:rPr>
            </w:pPr>
          </w:p>
        </w:tc>
      </w:tr>
      <w:tr w:rsidR="00567D07" w:rsidRPr="00553260" w14:paraId="11372081" w14:textId="77777777" w:rsidTr="00A349A2">
        <w:trPr>
          <w:trHeight w:val="305"/>
        </w:trPr>
        <w:tc>
          <w:tcPr>
            <w:tcW w:w="0" w:type="auto"/>
            <w:vAlign w:val="center"/>
          </w:tcPr>
          <w:p w14:paraId="5B4934C9"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5</w:t>
            </w:r>
          </w:p>
        </w:tc>
        <w:tc>
          <w:tcPr>
            <w:tcW w:w="0" w:type="auto"/>
            <w:vAlign w:val="center"/>
          </w:tcPr>
          <w:p w14:paraId="227ADBA9" w14:textId="77777777" w:rsidR="00567D07" w:rsidRPr="00553260" w:rsidRDefault="00567D07" w:rsidP="00ED0FE2">
            <w:pPr>
              <w:ind w:firstLine="41"/>
              <w:jc w:val="center"/>
              <w:rPr>
                <w:rFonts w:ascii="Arial" w:hAnsi="Arial" w:cs="Arial"/>
                <w:sz w:val="24"/>
                <w:szCs w:val="24"/>
                <w:lang w:val="en-CA"/>
              </w:rPr>
            </w:pPr>
            <w:r w:rsidRPr="00553260">
              <w:rPr>
                <w:rFonts w:ascii="Arial" w:hAnsi="Arial" w:cs="Arial"/>
                <w:sz w:val="24"/>
                <w:szCs w:val="24"/>
                <w:lang w:val="en-CA"/>
              </w:rPr>
              <w:t>x</w:t>
            </w:r>
          </w:p>
        </w:tc>
        <w:tc>
          <w:tcPr>
            <w:tcW w:w="0" w:type="auto"/>
            <w:vAlign w:val="center"/>
          </w:tcPr>
          <w:p w14:paraId="5E49B7A9" w14:textId="77777777" w:rsidR="00567D07" w:rsidRPr="00553260" w:rsidRDefault="00567D07" w:rsidP="00ED0FE2">
            <w:pPr>
              <w:ind w:hanging="48"/>
              <w:jc w:val="center"/>
              <w:rPr>
                <w:rFonts w:ascii="Arial" w:hAnsi="Arial" w:cs="Arial"/>
                <w:sz w:val="24"/>
                <w:szCs w:val="24"/>
                <w:lang w:val="en-CA"/>
              </w:rPr>
            </w:pPr>
          </w:p>
        </w:tc>
        <w:tc>
          <w:tcPr>
            <w:tcW w:w="0" w:type="auto"/>
            <w:vAlign w:val="center"/>
          </w:tcPr>
          <w:p w14:paraId="4D17C35B" w14:textId="77777777" w:rsidR="00567D07" w:rsidRPr="00553260" w:rsidRDefault="00567D07" w:rsidP="00ED0FE2">
            <w:pPr>
              <w:ind w:hanging="36"/>
              <w:jc w:val="center"/>
              <w:rPr>
                <w:rFonts w:ascii="Arial" w:hAnsi="Arial" w:cs="Arial"/>
                <w:sz w:val="24"/>
                <w:szCs w:val="24"/>
                <w:lang w:val="en-CA"/>
              </w:rPr>
            </w:pPr>
          </w:p>
        </w:tc>
        <w:tc>
          <w:tcPr>
            <w:tcW w:w="0" w:type="auto"/>
            <w:vAlign w:val="center"/>
          </w:tcPr>
          <w:p w14:paraId="23AE68A8"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x</w:t>
            </w:r>
          </w:p>
        </w:tc>
        <w:tc>
          <w:tcPr>
            <w:tcW w:w="0" w:type="auto"/>
            <w:vAlign w:val="center"/>
          </w:tcPr>
          <w:p w14:paraId="74F1AC66" w14:textId="77777777" w:rsidR="00567D07" w:rsidRPr="00553260" w:rsidRDefault="00567D07" w:rsidP="00ED0FE2">
            <w:pPr>
              <w:jc w:val="center"/>
              <w:rPr>
                <w:rFonts w:ascii="Arial" w:hAnsi="Arial" w:cs="Arial"/>
                <w:sz w:val="24"/>
                <w:szCs w:val="24"/>
                <w:lang w:val="en-CA"/>
              </w:rPr>
            </w:pPr>
          </w:p>
        </w:tc>
        <w:tc>
          <w:tcPr>
            <w:tcW w:w="935" w:type="dxa"/>
            <w:vAlign w:val="center"/>
          </w:tcPr>
          <w:p w14:paraId="766FCE2C" w14:textId="77777777" w:rsidR="00567D07" w:rsidRPr="00553260" w:rsidRDefault="00567D07" w:rsidP="00ED0FE2">
            <w:pPr>
              <w:ind w:hanging="3"/>
              <w:jc w:val="center"/>
              <w:rPr>
                <w:rFonts w:ascii="Arial" w:hAnsi="Arial" w:cs="Arial"/>
                <w:sz w:val="24"/>
                <w:szCs w:val="24"/>
                <w:lang w:val="en-CA"/>
              </w:rPr>
            </w:pPr>
            <w:r w:rsidRPr="00553260">
              <w:rPr>
                <w:rFonts w:ascii="Arial" w:hAnsi="Arial" w:cs="Arial"/>
                <w:sz w:val="24"/>
                <w:szCs w:val="24"/>
                <w:lang w:val="en-CA"/>
              </w:rPr>
              <w:t>x</w:t>
            </w:r>
          </w:p>
        </w:tc>
        <w:tc>
          <w:tcPr>
            <w:tcW w:w="1308" w:type="dxa"/>
            <w:vAlign w:val="center"/>
          </w:tcPr>
          <w:p w14:paraId="3A455769" w14:textId="77777777" w:rsidR="00567D07" w:rsidRPr="00553260" w:rsidRDefault="00567D07" w:rsidP="00ED0FE2">
            <w:pPr>
              <w:ind w:hanging="4"/>
              <w:jc w:val="center"/>
              <w:rPr>
                <w:rFonts w:ascii="Arial" w:hAnsi="Arial" w:cs="Arial"/>
                <w:sz w:val="24"/>
                <w:szCs w:val="24"/>
                <w:lang w:val="en-CA"/>
              </w:rPr>
            </w:pPr>
          </w:p>
        </w:tc>
      </w:tr>
      <w:tr w:rsidR="00567D07" w:rsidRPr="00553260" w14:paraId="04AFC78B" w14:textId="77777777" w:rsidTr="00A349A2">
        <w:trPr>
          <w:trHeight w:val="283"/>
        </w:trPr>
        <w:tc>
          <w:tcPr>
            <w:tcW w:w="0" w:type="auto"/>
            <w:vAlign w:val="center"/>
          </w:tcPr>
          <w:p w14:paraId="0AE6A1AD"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6</w:t>
            </w:r>
          </w:p>
        </w:tc>
        <w:tc>
          <w:tcPr>
            <w:tcW w:w="0" w:type="auto"/>
            <w:vAlign w:val="center"/>
          </w:tcPr>
          <w:p w14:paraId="4CD50EC9" w14:textId="77777777" w:rsidR="00567D07" w:rsidRPr="00553260" w:rsidRDefault="00567D07" w:rsidP="00ED0FE2">
            <w:pPr>
              <w:ind w:firstLine="41"/>
              <w:jc w:val="center"/>
              <w:rPr>
                <w:rFonts w:ascii="Arial" w:hAnsi="Arial" w:cs="Arial"/>
                <w:sz w:val="24"/>
                <w:szCs w:val="24"/>
                <w:lang w:val="en-CA"/>
              </w:rPr>
            </w:pPr>
            <w:r w:rsidRPr="00553260">
              <w:rPr>
                <w:rFonts w:ascii="Arial" w:hAnsi="Arial" w:cs="Arial"/>
                <w:sz w:val="24"/>
                <w:szCs w:val="24"/>
                <w:lang w:val="en-CA"/>
              </w:rPr>
              <w:t>x</w:t>
            </w:r>
          </w:p>
        </w:tc>
        <w:tc>
          <w:tcPr>
            <w:tcW w:w="0" w:type="auto"/>
            <w:vAlign w:val="center"/>
          </w:tcPr>
          <w:p w14:paraId="24A523EA" w14:textId="77777777" w:rsidR="00567D07" w:rsidRPr="00553260" w:rsidRDefault="00567D07" w:rsidP="00ED0FE2">
            <w:pPr>
              <w:ind w:hanging="48"/>
              <w:jc w:val="center"/>
              <w:rPr>
                <w:rFonts w:ascii="Arial" w:hAnsi="Arial" w:cs="Arial"/>
                <w:sz w:val="24"/>
                <w:szCs w:val="24"/>
                <w:lang w:val="en-CA"/>
              </w:rPr>
            </w:pPr>
          </w:p>
        </w:tc>
        <w:tc>
          <w:tcPr>
            <w:tcW w:w="0" w:type="auto"/>
            <w:vAlign w:val="center"/>
          </w:tcPr>
          <w:p w14:paraId="6E5F9B40" w14:textId="77777777" w:rsidR="00567D07" w:rsidRPr="00553260" w:rsidRDefault="00567D07" w:rsidP="00ED0FE2">
            <w:pPr>
              <w:ind w:hanging="36"/>
              <w:jc w:val="center"/>
              <w:rPr>
                <w:rFonts w:ascii="Arial" w:hAnsi="Arial" w:cs="Arial"/>
                <w:sz w:val="24"/>
                <w:szCs w:val="24"/>
                <w:lang w:val="en-CA"/>
              </w:rPr>
            </w:pPr>
          </w:p>
        </w:tc>
        <w:tc>
          <w:tcPr>
            <w:tcW w:w="0" w:type="auto"/>
            <w:vAlign w:val="center"/>
          </w:tcPr>
          <w:p w14:paraId="64D3DEE2"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x</w:t>
            </w:r>
          </w:p>
        </w:tc>
        <w:tc>
          <w:tcPr>
            <w:tcW w:w="0" w:type="auto"/>
            <w:vAlign w:val="center"/>
          </w:tcPr>
          <w:p w14:paraId="2F1A6F07" w14:textId="77777777" w:rsidR="00567D07" w:rsidRPr="00553260" w:rsidRDefault="00567D07" w:rsidP="00ED0FE2">
            <w:pPr>
              <w:jc w:val="center"/>
              <w:rPr>
                <w:rFonts w:ascii="Arial" w:hAnsi="Arial" w:cs="Arial"/>
                <w:sz w:val="24"/>
                <w:szCs w:val="24"/>
                <w:lang w:val="en-CA"/>
              </w:rPr>
            </w:pPr>
          </w:p>
        </w:tc>
        <w:tc>
          <w:tcPr>
            <w:tcW w:w="935" w:type="dxa"/>
            <w:vAlign w:val="center"/>
          </w:tcPr>
          <w:p w14:paraId="24221ABD" w14:textId="77777777" w:rsidR="00567D07" w:rsidRPr="00553260" w:rsidRDefault="00567D07" w:rsidP="00ED0FE2">
            <w:pPr>
              <w:ind w:hanging="3"/>
              <w:jc w:val="center"/>
              <w:rPr>
                <w:rFonts w:ascii="Arial" w:hAnsi="Arial" w:cs="Arial"/>
                <w:sz w:val="24"/>
                <w:szCs w:val="24"/>
                <w:lang w:val="en-CA"/>
              </w:rPr>
            </w:pPr>
            <w:r w:rsidRPr="00553260">
              <w:rPr>
                <w:rFonts w:ascii="Arial" w:hAnsi="Arial" w:cs="Arial"/>
                <w:sz w:val="24"/>
                <w:szCs w:val="24"/>
                <w:lang w:val="en-CA"/>
              </w:rPr>
              <w:t>x</w:t>
            </w:r>
          </w:p>
        </w:tc>
        <w:tc>
          <w:tcPr>
            <w:tcW w:w="1308" w:type="dxa"/>
            <w:vAlign w:val="center"/>
          </w:tcPr>
          <w:p w14:paraId="4B688B2B" w14:textId="77777777" w:rsidR="00567D07" w:rsidRPr="00553260" w:rsidRDefault="00567D07" w:rsidP="00ED0FE2">
            <w:pPr>
              <w:ind w:hanging="4"/>
              <w:jc w:val="center"/>
              <w:rPr>
                <w:rFonts w:ascii="Arial" w:hAnsi="Arial" w:cs="Arial"/>
                <w:sz w:val="24"/>
                <w:szCs w:val="24"/>
                <w:lang w:val="en-CA"/>
              </w:rPr>
            </w:pPr>
          </w:p>
        </w:tc>
      </w:tr>
      <w:tr w:rsidR="00567D07" w:rsidRPr="00553260" w14:paraId="3342F9A0" w14:textId="77777777" w:rsidTr="00A349A2">
        <w:trPr>
          <w:trHeight w:val="283"/>
        </w:trPr>
        <w:tc>
          <w:tcPr>
            <w:tcW w:w="0" w:type="auto"/>
            <w:vAlign w:val="center"/>
          </w:tcPr>
          <w:p w14:paraId="6686C795"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7</w:t>
            </w:r>
          </w:p>
        </w:tc>
        <w:tc>
          <w:tcPr>
            <w:tcW w:w="0" w:type="auto"/>
            <w:vAlign w:val="center"/>
          </w:tcPr>
          <w:p w14:paraId="5BA37FC9" w14:textId="77777777" w:rsidR="00567D07" w:rsidRPr="00553260" w:rsidRDefault="00567D07" w:rsidP="00ED0FE2">
            <w:pPr>
              <w:ind w:firstLine="41"/>
              <w:jc w:val="center"/>
              <w:rPr>
                <w:rFonts w:ascii="Arial" w:hAnsi="Arial" w:cs="Arial"/>
                <w:sz w:val="24"/>
                <w:szCs w:val="24"/>
                <w:lang w:val="en-CA"/>
              </w:rPr>
            </w:pPr>
            <w:r w:rsidRPr="00553260">
              <w:rPr>
                <w:rFonts w:ascii="Arial" w:hAnsi="Arial" w:cs="Arial"/>
                <w:sz w:val="24"/>
                <w:szCs w:val="24"/>
                <w:lang w:val="en-CA"/>
              </w:rPr>
              <w:t>x</w:t>
            </w:r>
          </w:p>
        </w:tc>
        <w:tc>
          <w:tcPr>
            <w:tcW w:w="0" w:type="auto"/>
            <w:vAlign w:val="center"/>
          </w:tcPr>
          <w:p w14:paraId="2A6A2800" w14:textId="77777777" w:rsidR="00567D07" w:rsidRPr="00553260" w:rsidRDefault="00567D07" w:rsidP="00ED0FE2">
            <w:pPr>
              <w:ind w:hanging="48"/>
              <w:jc w:val="center"/>
              <w:rPr>
                <w:rFonts w:ascii="Arial" w:hAnsi="Arial" w:cs="Arial"/>
                <w:sz w:val="24"/>
                <w:szCs w:val="24"/>
                <w:lang w:val="en-CA"/>
              </w:rPr>
            </w:pPr>
          </w:p>
        </w:tc>
        <w:tc>
          <w:tcPr>
            <w:tcW w:w="0" w:type="auto"/>
            <w:vAlign w:val="center"/>
          </w:tcPr>
          <w:p w14:paraId="458D43A5" w14:textId="77777777" w:rsidR="00567D07" w:rsidRPr="00553260" w:rsidRDefault="00567D07" w:rsidP="00ED0FE2">
            <w:pPr>
              <w:ind w:hanging="36"/>
              <w:jc w:val="center"/>
              <w:rPr>
                <w:rFonts w:ascii="Arial" w:hAnsi="Arial" w:cs="Arial"/>
                <w:sz w:val="24"/>
                <w:szCs w:val="24"/>
                <w:lang w:val="en-CA"/>
              </w:rPr>
            </w:pPr>
          </w:p>
        </w:tc>
        <w:tc>
          <w:tcPr>
            <w:tcW w:w="0" w:type="auto"/>
            <w:vAlign w:val="center"/>
          </w:tcPr>
          <w:p w14:paraId="5768DAE5" w14:textId="77777777" w:rsidR="00567D07" w:rsidRPr="00553260" w:rsidRDefault="00567D07" w:rsidP="00ED0FE2">
            <w:pPr>
              <w:jc w:val="center"/>
              <w:rPr>
                <w:rFonts w:ascii="Arial" w:hAnsi="Arial" w:cs="Arial"/>
                <w:sz w:val="24"/>
                <w:szCs w:val="24"/>
                <w:lang w:val="en-CA"/>
              </w:rPr>
            </w:pPr>
          </w:p>
        </w:tc>
        <w:tc>
          <w:tcPr>
            <w:tcW w:w="0" w:type="auto"/>
            <w:vAlign w:val="center"/>
          </w:tcPr>
          <w:p w14:paraId="6CA267BE"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x</w:t>
            </w:r>
          </w:p>
        </w:tc>
        <w:tc>
          <w:tcPr>
            <w:tcW w:w="935" w:type="dxa"/>
            <w:vAlign w:val="center"/>
          </w:tcPr>
          <w:p w14:paraId="2D72DB16" w14:textId="77777777" w:rsidR="00567D07" w:rsidRPr="00553260" w:rsidRDefault="00567D07" w:rsidP="00ED0FE2">
            <w:pPr>
              <w:ind w:hanging="3"/>
              <w:jc w:val="center"/>
              <w:rPr>
                <w:rFonts w:ascii="Arial" w:hAnsi="Arial" w:cs="Arial"/>
                <w:sz w:val="24"/>
                <w:szCs w:val="24"/>
                <w:lang w:val="en-CA"/>
              </w:rPr>
            </w:pPr>
          </w:p>
        </w:tc>
        <w:tc>
          <w:tcPr>
            <w:tcW w:w="1308" w:type="dxa"/>
            <w:vAlign w:val="center"/>
          </w:tcPr>
          <w:p w14:paraId="2A4BA699" w14:textId="77777777" w:rsidR="00567D07" w:rsidRPr="00553260" w:rsidRDefault="00567D07" w:rsidP="00ED0FE2">
            <w:pPr>
              <w:ind w:hanging="4"/>
              <w:jc w:val="center"/>
              <w:rPr>
                <w:rFonts w:ascii="Arial" w:hAnsi="Arial" w:cs="Arial"/>
                <w:sz w:val="24"/>
                <w:szCs w:val="24"/>
                <w:lang w:val="en-CA"/>
              </w:rPr>
            </w:pPr>
          </w:p>
        </w:tc>
      </w:tr>
    </w:tbl>
    <w:p w14:paraId="2B6F31E3" w14:textId="77777777" w:rsidR="00567D07" w:rsidRPr="00553260" w:rsidRDefault="00567D07" w:rsidP="00ED0FE2">
      <w:pPr>
        <w:pStyle w:val="AQ"/>
        <w:spacing w:before="0" w:after="0"/>
        <w:rPr>
          <w:rFonts w:cs="Arial"/>
          <w:b w:val="0"/>
          <w:sz w:val="24"/>
          <w:szCs w:val="24"/>
          <w:lang w:val="en-CA"/>
        </w:rPr>
      </w:pPr>
      <w:r w:rsidRPr="00553260">
        <w:rPr>
          <w:rFonts w:cs="Arial"/>
          <w:sz w:val="24"/>
          <w:szCs w:val="24"/>
          <w:lang w:val="en-CA"/>
        </w:rPr>
        <w:br w:type="page"/>
      </w:r>
      <w:r w:rsidRPr="00553260">
        <w:rPr>
          <w:rFonts w:cs="Arial"/>
          <w:sz w:val="24"/>
          <w:szCs w:val="24"/>
          <w:lang w:val="en-CA"/>
        </w:rPr>
        <w:lastRenderedPageBreak/>
        <w:t>ANSWERS TO MINI-EXERCISES</w:t>
      </w:r>
    </w:p>
    <w:p w14:paraId="63D9A53C" w14:textId="77777777" w:rsidR="00567D07" w:rsidRPr="00553260" w:rsidRDefault="00567D07" w:rsidP="00ED0FE2">
      <w:pPr>
        <w:rPr>
          <w:rFonts w:ascii="Arial" w:hAnsi="Arial" w:cs="Arial"/>
          <w:b/>
          <w:color w:val="000000"/>
          <w:sz w:val="24"/>
          <w:szCs w:val="24"/>
          <w:lang w:val="en-CA"/>
        </w:rPr>
      </w:pPr>
    </w:p>
    <w:p w14:paraId="2FA4CB7C" w14:textId="77777777" w:rsidR="00ED0FE2" w:rsidRPr="00553260" w:rsidRDefault="00ED0FE2" w:rsidP="00ED0FE2">
      <w:pPr>
        <w:rPr>
          <w:rFonts w:ascii="Arial" w:hAnsi="Arial" w:cs="Arial"/>
          <w:b/>
          <w:color w:val="000000"/>
          <w:sz w:val="24"/>
          <w:szCs w:val="24"/>
          <w:lang w:val="en-CA"/>
        </w:rPr>
      </w:pPr>
    </w:p>
    <w:p w14:paraId="601F21F8" w14:textId="77777777" w:rsidR="001A6538" w:rsidRPr="00553260" w:rsidRDefault="001A6538" w:rsidP="00ED0FE2">
      <w:pPr>
        <w:rPr>
          <w:rFonts w:ascii="Arial" w:hAnsi="Arial" w:cs="Arial"/>
          <w:sz w:val="24"/>
          <w:szCs w:val="24"/>
          <w:lang w:val="en-CA"/>
        </w:rPr>
      </w:pPr>
      <w:r w:rsidRPr="00553260">
        <w:rPr>
          <w:rFonts w:ascii="Arial" w:hAnsi="Arial" w:cs="Arial"/>
          <w:b/>
          <w:sz w:val="24"/>
          <w:szCs w:val="24"/>
          <w:lang w:val="en-CA"/>
        </w:rPr>
        <w:t>M1-1</w:t>
      </w:r>
    </w:p>
    <w:p w14:paraId="256723B4" w14:textId="77777777" w:rsidR="001A6538" w:rsidRPr="00553260" w:rsidRDefault="001A6538" w:rsidP="00ED0FE2">
      <w:pPr>
        <w:autoSpaceDE w:val="0"/>
        <w:autoSpaceDN w:val="0"/>
        <w:adjustRightInd w:val="0"/>
        <w:rPr>
          <w:rFonts w:ascii="Arial" w:hAnsi="Arial" w:cs="Arial"/>
          <w:b/>
          <w:bCs/>
          <w:sz w:val="24"/>
          <w:szCs w:val="24"/>
          <w:lang w:val="en-CA" w:eastAsia="en-CA"/>
        </w:rPr>
      </w:pPr>
      <w:r w:rsidRPr="00553260">
        <w:rPr>
          <w:rFonts w:ascii="Arial" w:hAnsi="Arial" w:cs="Arial"/>
          <w:b/>
          <w:bCs/>
          <w:sz w:val="24"/>
          <w:szCs w:val="24"/>
          <w:lang w:val="en-CA" w:eastAsia="en-CA"/>
        </w:rPr>
        <w:t xml:space="preserve">Abbreviation </w:t>
      </w:r>
      <w:r w:rsidRPr="00553260">
        <w:rPr>
          <w:rFonts w:ascii="Arial" w:hAnsi="Arial" w:cs="Arial"/>
          <w:b/>
          <w:bCs/>
          <w:sz w:val="24"/>
          <w:szCs w:val="24"/>
          <w:lang w:val="en-CA" w:eastAsia="en-CA"/>
        </w:rPr>
        <w:tab/>
      </w:r>
      <w:r w:rsidRPr="00553260">
        <w:rPr>
          <w:rFonts w:ascii="Arial" w:hAnsi="Arial" w:cs="Arial"/>
          <w:b/>
          <w:bCs/>
          <w:sz w:val="24"/>
          <w:szCs w:val="24"/>
          <w:lang w:val="en-CA" w:eastAsia="en-CA"/>
        </w:rPr>
        <w:tab/>
        <w:t>Full Designation</w:t>
      </w:r>
    </w:p>
    <w:p w14:paraId="00D1667E" w14:textId="77777777" w:rsidR="001A6538" w:rsidRPr="00553260" w:rsidRDefault="001A6538" w:rsidP="00ED0FE2">
      <w:pPr>
        <w:autoSpaceDE w:val="0"/>
        <w:autoSpaceDN w:val="0"/>
        <w:adjustRightInd w:val="0"/>
        <w:rPr>
          <w:rFonts w:ascii="Arial" w:hAnsi="Arial" w:cs="Arial"/>
          <w:color w:val="000000"/>
          <w:sz w:val="24"/>
          <w:szCs w:val="24"/>
          <w:lang w:val="en-CA" w:eastAsia="en-CA"/>
        </w:rPr>
      </w:pPr>
      <w:r w:rsidRPr="00553260">
        <w:rPr>
          <w:rFonts w:ascii="Arial" w:hAnsi="Arial" w:cs="Arial"/>
          <w:color w:val="000000"/>
          <w:sz w:val="24"/>
          <w:szCs w:val="24"/>
          <w:lang w:val="en-CA" w:eastAsia="en-CA"/>
        </w:rPr>
        <w:t xml:space="preserve">1. CPA </w:t>
      </w:r>
      <w:r w:rsidRPr="00553260">
        <w:rPr>
          <w:rFonts w:ascii="Arial" w:hAnsi="Arial" w:cs="Arial"/>
          <w:color w:val="000000"/>
          <w:sz w:val="24"/>
          <w:szCs w:val="24"/>
          <w:lang w:val="en-CA" w:eastAsia="en-CA"/>
        </w:rPr>
        <w:tab/>
      </w:r>
      <w:r w:rsidRPr="00553260">
        <w:rPr>
          <w:rFonts w:ascii="Arial" w:hAnsi="Arial" w:cs="Arial"/>
          <w:color w:val="000000"/>
          <w:sz w:val="24"/>
          <w:szCs w:val="24"/>
          <w:lang w:val="en-CA" w:eastAsia="en-CA"/>
        </w:rPr>
        <w:tab/>
        <w:t>Chartered Professional Accountant</w:t>
      </w:r>
    </w:p>
    <w:p w14:paraId="7C55A8CA" w14:textId="77777777" w:rsidR="001A6538" w:rsidRPr="00553260" w:rsidRDefault="001A6538" w:rsidP="00ED0FE2">
      <w:pPr>
        <w:autoSpaceDE w:val="0"/>
        <w:autoSpaceDN w:val="0"/>
        <w:adjustRightInd w:val="0"/>
        <w:rPr>
          <w:rFonts w:ascii="Arial" w:hAnsi="Arial" w:cs="Arial"/>
          <w:color w:val="000000"/>
          <w:sz w:val="24"/>
          <w:szCs w:val="24"/>
          <w:lang w:val="en-CA" w:eastAsia="en-CA"/>
        </w:rPr>
      </w:pPr>
      <w:r w:rsidRPr="00553260">
        <w:rPr>
          <w:rFonts w:ascii="Arial" w:hAnsi="Arial" w:cs="Arial"/>
          <w:color w:val="000000"/>
          <w:sz w:val="24"/>
          <w:szCs w:val="24"/>
          <w:lang w:val="en-CA" w:eastAsia="en-CA"/>
        </w:rPr>
        <w:t xml:space="preserve">2. GAAP </w:t>
      </w:r>
      <w:r w:rsidRPr="00553260">
        <w:rPr>
          <w:rFonts w:ascii="Arial" w:hAnsi="Arial" w:cs="Arial"/>
          <w:color w:val="000000"/>
          <w:sz w:val="24"/>
          <w:szCs w:val="24"/>
          <w:lang w:val="en-CA" w:eastAsia="en-CA"/>
        </w:rPr>
        <w:tab/>
      </w:r>
      <w:r w:rsidRPr="00553260">
        <w:rPr>
          <w:rFonts w:ascii="Arial" w:hAnsi="Arial" w:cs="Arial"/>
          <w:color w:val="000000"/>
          <w:sz w:val="24"/>
          <w:szCs w:val="24"/>
          <w:lang w:val="en-CA" w:eastAsia="en-CA"/>
        </w:rPr>
        <w:tab/>
        <w:t>Generally Accepted Accounting Principles</w:t>
      </w:r>
    </w:p>
    <w:p w14:paraId="7D395659" w14:textId="77777777" w:rsidR="001A6538" w:rsidRPr="00553260" w:rsidRDefault="001A6538" w:rsidP="00ED0FE2">
      <w:pPr>
        <w:autoSpaceDE w:val="0"/>
        <w:autoSpaceDN w:val="0"/>
        <w:adjustRightInd w:val="0"/>
        <w:rPr>
          <w:rFonts w:ascii="Arial" w:hAnsi="Arial" w:cs="Arial"/>
          <w:color w:val="000000"/>
          <w:sz w:val="24"/>
          <w:szCs w:val="24"/>
          <w:lang w:val="en-CA" w:eastAsia="en-CA"/>
        </w:rPr>
      </w:pPr>
      <w:r w:rsidRPr="00553260">
        <w:rPr>
          <w:rFonts w:ascii="Arial" w:hAnsi="Arial" w:cs="Arial"/>
          <w:color w:val="000000"/>
          <w:sz w:val="24"/>
          <w:szCs w:val="24"/>
          <w:lang w:val="en-CA" w:eastAsia="en-CA"/>
        </w:rPr>
        <w:t xml:space="preserve">3. IASB </w:t>
      </w:r>
      <w:r w:rsidRPr="00553260">
        <w:rPr>
          <w:rFonts w:ascii="Arial" w:hAnsi="Arial" w:cs="Arial"/>
          <w:color w:val="000000"/>
          <w:sz w:val="24"/>
          <w:szCs w:val="24"/>
          <w:lang w:val="en-CA" w:eastAsia="en-CA"/>
        </w:rPr>
        <w:tab/>
      </w:r>
      <w:r w:rsidRPr="00553260">
        <w:rPr>
          <w:rFonts w:ascii="Arial" w:hAnsi="Arial" w:cs="Arial"/>
          <w:color w:val="000000"/>
          <w:sz w:val="24"/>
          <w:szCs w:val="24"/>
          <w:lang w:val="en-CA" w:eastAsia="en-CA"/>
        </w:rPr>
        <w:tab/>
        <w:t>International Accounting Standards Board</w:t>
      </w:r>
    </w:p>
    <w:p w14:paraId="1BB2A193" w14:textId="77777777" w:rsidR="001A6538" w:rsidRPr="00553260" w:rsidRDefault="001A6538" w:rsidP="00ED0FE2">
      <w:pPr>
        <w:autoSpaceDE w:val="0"/>
        <w:autoSpaceDN w:val="0"/>
        <w:adjustRightInd w:val="0"/>
        <w:rPr>
          <w:rFonts w:ascii="Arial" w:hAnsi="Arial" w:cs="Arial"/>
          <w:color w:val="000000"/>
          <w:sz w:val="24"/>
          <w:szCs w:val="24"/>
          <w:lang w:val="en-CA" w:eastAsia="en-CA"/>
        </w:rPr>
      </w:pPr>
      <w:r w:rsidRPr="00553260">
        <w:rPr>
          <w:rFonts w:ascii="Arial" w:hAnsi="Arial" w:cs="Arial"/>
          <w:color w:val="000000"/>
          <w:sz w:val="24"/>
          <w:szCs w:val="24"/>
          <w:lang w:val="en-CA" w:eastAsia="en-CA"/>
        </w:rPr>
        <w:t xml:space="preserve">4. CSA </w:t>
      </w:r>
      <w:r w:rsidRPr="00553260">
        <w:rPr>
          <w:rFonts w:ascii="Arial" w:hAnsi="Arial" w:cs="Arial"/>
          <w:color w:val="000000"/>
          <w:sz w:val="24"/>
          <w:szCs w:val="24"/>
          <w:lang w:val="en-CA" w:eastAsia="en-CA"/>
        </w:rPr>
        <w:tab/>
      </w:r>
      <w:r w:rsidRPr="00553260">
        <w:rPr>
          <w:rFonts w:ascii="Arial" w:hAnsi="Arial" w:cs="Arial"/>
          <w:color w:val="000000"/>
          <w:sz w:val="24"/>
          <w:szCs w:val="24"/>
          <w:lang w:val="en-CA" w:eastAsia="en-CA"/>
        </w:rPr>
        <w:tab/>
        <w:t>Canadian Securities Administrators</w:t>
      </w:r>
    </w:p>
    <w:p w14:paraId="2EED4704" w14:textId="77777777" w:rsidR="001A6538" w:rsidRPr="00553260" w:rsidRDefault="001A6538" w:rsidP="00ED0FE2">
      <w:pPr>
        <w:pStyle w:val="bcepqnmc"/>
        <w:widowControl/>
        <w:suppressAutoHyphens w:val="0"/>
        <w:spacing w:before="0" w:after="0" w:line="240" w:lineRule="auto"/>
        <w:jc w:val="both"/>
        <w:rPr>
          <w:rFonts w:ascii="Arial" w:hAnsi="Arial" w:cs="Arial"/>
          <w:sz w:val="24"/>
          <w:szCs w:val="24"/>
          <w:lang w:val="en-CA" w:eastAsia="en-CA"/>
        </w:rPr>
      </w:pPr>
      <w:r w:rsidRPr="00553260">
        <w:rPr>
          <w:rFonts w:ascii="Arial" w:hAnsi="Arial" w:cs="Arial"/>
          <w:sz w:val="24"/>
          <w:szCs w:val="24"/>
          <w:lang w:val="en-CA" w:eastAsia="en-CA"/>
        </w:rPr>
        <w:t xml:space="preserve">5. IFRS </w:t>
      </w:r>
      <w:r w:rsidRPr="00553260">
        <w:rPr>
          <w:rFonts w:ascii="Arial" w:hAnsi="Arial" w:cs="Arial"/>
          <w:sz w:val="24"/>
          <w:szCs w:val="24"/>
          <w:lang w:val="en-CA" w:eastAsia="en-CA"/>
        </w:rPr>
        <w:tab/>
      </w:r>
      <w:r w:rsidRPr="00553260">
        <w:rPr>
          <w:rFonts w:ascii="Arial" w:hAnsi="Arial" w:cs="Arial"/>
          <w:sz w:val="24"/>
          <w:szCs w:val="24"/>
          <w:lang w:val="en-CA" w:eastAsia="en-CA"/>
        </w:rPr>
        <w:tab/>
        <w:t>International Financial Reporting Standards</w:t>
      </w:r>
    </w:p>
    <w:p w14:paraId="5FCA2A49" w14:textId="77777777" w:rsidR="001A6538" w:rsidRPr="00553260" w:rsidRDefault="001A6538" w:rsidP="00ED0FE2">
      <w:pPr>
        <w:pStyle w:val="bcepqnmc"/>
        <w:widowControl/>
        <w:suppressAutoHyphens w:val="0"/>
        <w:spacing w:before="0" w:after="0" w:line="240" w:lineRule="auto"/>
        <w:jc w:val="both"/>
        <w:rPr>
          <w:rFonts w:ascii="Arial" w:hAnsi="Arial" w:cs="Arial"/>
          <w:b/>
          <w:color w:val="48AE00"/>
          <w:sz w:val="24"/>
          <w:szCs w:val="24"/>
          <w:lang w:val="en-CA"/>
        </w:rPr>
      </w:pPr>
      <w:r w:rsidRPr="00553260">
        <w:rPr>
          <w:rFonts w:ascii="Arial" w:hAnsi="Arial" w:cs="Arial"/>
          <w:sz w:val="24"/>
          <w:szCs w:val="24"/>
          <w:lang w:val="en-CA" w:eastAsia="en-CA"/>
        </w:rPr>
        <w:t>6. ASPE</w:t>
      </w:r>
      <w:r w:rsidRPr="00553260">
        <w:rPr>
          <w:rFonts w:ascii="Arial" w:hAnsi="Arial" w:cs="Arial"/>
          <w:sz w:val="24"/>
          <w:szCs w:val="24"/>
          <w:lang w:val="en-CA" w:eastAsia="en-CA"/>
        </w:rPr>
        <w:tab/>
      </w:r>
      <w:r w:rsidRPr="00553260">
        <w:rPr>
          <w:rFonts w:ascii="Arial" w:hAnsi="Arial" w:cs="Arial"/>
          <w:sz w:val="24"/>
          <w:szCs w:val="24"/>
          <w:lang w:val="en-CA" w:eastAsia="en-CA"/>
        </w:rPr>
        <w:tab/>
        <w:t>Accounting Standards for Private Enterprises</w:t>
      </w:r>
    </w:p>
    <w:p w14:paraId="69C51772" w14:textId="77777777" w:rsidR="00632EB9" w:rsidRPr="00553260" w:rsidRDefault="00632EB9" w:rsidP="00ED0FE2">
      <w:pPr>
        <w:rPr>
          <w:rFonts w:ascii="Arial" w:hAnsi="Arial" w:cs="Arial"/>
          <w:b/>
          <w:sz w:val="24"/>
          <w:szCs w:val="24"/>
          <w:lang w:val="en-CA"/>
        </w:rPr>
      </w:pPr>
    </w:p>
    <w:p w14:paraId="492163F4" w14:textId="77777777" w:rsidR="00CB4D61" w:rsidRPr="00553260" w:rsidRDefault="00CB4D61" w:rsidP="00ED0FE2">
      <w:pPr>
        <w:rPr>
          <w:rFonts w:ascii="Arial" w:hAnsi="Arial" w:cs="Arial"/>
          <w:b/>
          <w:sz w:val="24"/>
          <w:szCs w:val="24"/>
          <w:lang w:val="en-CA"/>
        </w:rPr>
      </w:pPr>
    </w:p>
    <w:p w14:paraId="210464EE" w14:textId="77777777" w:rsidR="00567D07" w:rsidRPr="00553260" w:rsidRDefault="00567D07" w:rsidP="00ED0FE2">
      <w:pPr>
        <w:rPr>
          <w:rFonts w:ascii="Arial" w:hAnsi="Arial" w:cs="Arial"/>
          <w:sz w:val="24"/>
          <w:szCs w:val="24"/>
          <w:lang w:val="en-CA"/>
        </w:rPr>
      </w:pPr>
      <w:r w:rsidRPr="00553260">
        <w:rPr>
          <w:rFonts w:ascii="Arial" w:hAnsi="Arial" w:cs="Arial"/>
          <w:b/>
          <w:sz w:val="24"/>
          <w:szCs w:val="24"/>
          <w:lang w:val="en-CA"/>
        </w:rPr>
        <w:t>M1-</w:t>
      </w:r>
      <w:r w:rsidR="001A6538" w:rsidRPr="00553260">
        <w:rPr>
          <w:rFonts w:ascii="Arial" w:hAnsi="Arial" w:cs="Arial"/>
          <w:b/>
          <w:sz w:val="24"/>
          <w:szCs w:val="24"/>
          <w:lang w:val="en-CA"/>
        </w:rPr>
        <w:t>2</w:t>
      </w:r>
    </w:p>
    <w:p w14:paraId="40A0B768" w14:textId="77777777" w:rsidR="00567D07" w:rsidRPr="00553260" w:rsidRDefault="00567D07" w:rsidP="00ED0FE2">
      <w:pPr>
        <w:keepNext/>
        <w:tabs>
          <w:tab w:val="left" w:pos="432"/>
        </w:tabs>
        <w:rPr>
          <w:rFonts w:ascii="Arial" w:hAnsi="Arial" w:cs="Arial"/>
          <w:sz w:val="24"/>
          <w:szCs w:val="24"/>
          <w:lang w:val="en-CA"/>
        </w:rPr>
      </w:pPr>
      <w:r w:rsidRPr="00553260">
        <w:rPr>
          <w:rFonts w:ascii="Arial" w:hAnsi="Arial" w:cs="Arial"/>
          <w:b/>
          <w:sz w:val="24"/>
          <w:szCs w:val="24"/>
          <w:lang w:val="en-CA"/>
        </w:rPr>
        <w:tab/>
      </w:r>
      <w:r w:rsidRPr="00553260">
        <w:rPr>
          <w:rFonts w:ascii="Arial" w:hAnsi="Arial" w:cs="Arial"/>
          <w:b/>
          <w:sz w:val="24"/>
          <w:szCs w:val="24"/>
          <w:lang w:val="en-CA"/>
        </w:rPr>
        <w:tab/>
        <w:t>Term or Abbreviation</w:t>
      </w:r>
      <w:r w:rsidRPr="00553260">
        <w:rPr>
          <w:rFonts w:ascii="Arial" w:hAnsi="Arial" w:cs="Arial"/>
          <w:b/>
          <w:sz w:val="24"/>
          <w:szCs w:val="24"/>
          <w:lang w:val="en-CA"/>
        </w:rPr>
        <w:tab/>
      </w:r>
      <w:r w:rsidRPr="00553260">
        <w:rPr>
          <w:rFonts w:ascii="Arial" w:hAnsi="Arial" w:cs="Arial"/>
          <w:b/>
          <w:sz w:val="24"/>
          <w:szCs w:val="24"/>
          <w:lang w:val="en-CA"/>
        </w:rPr>
        <w:tab/>
        <w:t>Definition</w:t>
      </w:r>
    </w:p>
    <w:tbl>
      <w:tblPr>
        <w:tblW w:w="0" w:type="auto"/>
        <w:tblInd w:w="108" w:type="dxa"/>
        <w:tblLayout w:type="fixed"/>
        <w:tblCellMar>
          <w:left w:w="72" w:type="dxa"/>
          <w:right w:w="72" w:type="dxa"/>
        </w:tblCellMar>
        <w:tblLook w:val="0000" w:firstRow="0" w:lastRow="0" w:firstColumn="0" w:lastColumn="0" w:noHBand="0" w:noVBand="0"/>
      </w:tblPr>
      <w:tblGrid>
        <w:gridCol w:w="450"/>
        <w:gridCol w:w="594"/>
        <w:gridCol w:w="2250"/>
        <w:gridCol w:w="6426"/>
      </w:tblGrid>
      <w:tr w:rsidR="00567D07" w:rsidRPr="00553260" w14:paraId="2BB257CC" w14:textId="77777777" w:rsidTr="00A349A2">
        <w:trPr>
          <w:cantSplit/>
          <w:trHeight w:val="6297"/>
        </w:trPr>
        <w:tc>
          <w:tcPr>
            <w:tcW w:w="450" w:type="dxa"/>
          </w:tcPr>
          <w:p w14:paraId="70A8EC6A" w14:textId="77777777" w:rsidR="00567D07" w:rsidRPr="00553260" w:rsidRDefault="00567D07" w:rsidP="00ED0FE2">
            <w:pPr>
              <w:tabs>
                <w:tab w:val="left" w:pos="432"/>
              </w:tabs>
              <w:jc w:val="center"/>
              <w:rPr>
                <w:rFonts w:ascii="Arial" w:hAnsi="Arial" w:cs="Arial"/>
                <w:sz w:val="24"/>
                <w:szCs w:val="24"/>
                <w:u w:val="single"/>
                <w:lang w:val="en-CA"/>
              </w:rPr>
            </w:pPr>
            <w:r w:rsidRPr="00553260">
              <w:rPr>
                <w:rFonts w:ascii="Arial" w:hAnsi="Arial" w:cs="Arial"/>
                <w:sz w:val="24"/>
                <w:szCs w:val="24"/>
                <w:u w:val="single"/>
                <w:lang w:val="en-CA"/>
              </w:rPr>
              <w:t>F</w:t>
            </w:r>
          </w:p>
          <w:p w14:paraId="1B82A455" w14:textId="77777777" w:rsidR="00567D07" w:rsidRPr="00553260" w:rsidRDefault="00567D07" w:rsidP="00ED0FE2">
            <w:pPr>
              <w:tabs>
                <w:tab w:val="left" w:pos="432"/>
              </w:tabs>
              <w:jc w:val="center"/>
              <w:rPr>
                <w:rFonts w:ascii="Arial" w:hAnsi="Arial" w:cs="Arial"/>
                <w:sz w:val="24"/>
                <w:szCs w:val="24"/>
                <w:u w:val="single"/>
                <w:lang w:val="en-CA"/>
              </w:rPr>
            </w:pPr>
            <w:r w:rsidRPr="00553260">
              <w:rPr>
                <w:rFonts w:ascii="Arial" w:hAnsi="Arial" w:cs="Arial"/>
                <w:sz w:val="24"/>
                <w:szCs w:val="24"/>
                <w:u w:val="single"/>
                <w:lang w:val="en-CA"/>
              </w:rPr>
              <w:t xml:space="preserve">D  </w:t>
            </w:r>
          </w:p>
          <w:p w14:paraId="7DE7143C" w14:textId="77777777" w:rsidR="00567D07" w:rsidRPr="00553260" w:rsidRDefault="00567D07" w:rsidP="00ED0FE2">
            <w:pPr>
              <w:tabs>
                <w:tab w:val="left" w:pos="432"/>
              </w:tabs>
              <w:jc w:val="center"/>
              <w:rPr>
                <w:rFonts w:ascii="Arial" w:hAnsi="Arial" w:cs="Arial"/>
                <w:sz w:val="24"/>
                <w:szCs w:val="24"/>
                <w:u w:val="single"/>
                <w:lang w:val="en-CA"/>
              </w:rPr>
            </w:pPr>
            <w:r w:rsidRPr="00553260">
              <w:rPr>
                <w:rFonts w:ascii="Arial" w:hAnsi="Arial" w:cs="Arial"/>
                <w:sz w:val="24"/>
                <w:szCs w:val="24"/>
                <w:u w:val="single"/>
                <w:lang w:val="en-CA"/>
              </w:rPr>
              <w:t>E</w:t>
            </w:r>
          </w:p>
          <w:p w14:paraId="25004D51" w14:textId="77777777" w:rsidR="00567D07" w:rsidRPr="00553260" w:rsidRDefault="00567D07" w:rsidP="00ED0FE2">
            <w:pPr>
              <w:tabs>
                <w:tab w:val="left" w:pos="432"/>
              </w:tabs>
              <w:jc w:val="center"/>
              <w:rPr>
                <w:rFonts w:ascii="Arial" w:hAnsi="Arial" w:cs="Arial"/>
                <w:sz w:val="24"/>
                <w:szCs w:val="24"/>
                <w:u w:val="single"/>
                <w:lang w:val="en-CA"/>
              </w:rPr>
            </w:pPr>
            <w:r w:rsidRPr="00553260">
              <w:rPr>
                <w:rFonts w:ascii="Arial" w:hAnsi="Arial" w:cs="Arial"/>
                <w:sz w:val="24"/>
                <w:szCs w:val="24"/>
                <w:u w:val="single"/>
                <w:lang w:val="en-CA"/>
              </w:rPr>
              <w:t>A</w:t>
            </w:r>
          </w:p>
          <w:p w14:paraId="17A2D84C" w14:textId="77777777" w:rsidR="00567D07" w:rsidRPr="00553260" w:rsidRDefault="00567D07" w:rsidP="00ED0FE2">
            <w:pPr>
              <w:tabs>
                <w:tab w:val="left" w:pos="432"/>
              </w:tabs>
              <w:jc w:val="center"/>
              <w:rPr>
                <w:rFonts w:ascii="Arial" w:hAnsi="Arial" w:cs="Arial"/>
                <w:sz w:val="24"/>
                <w:szCs w:val="24"/>
                <w:u w:val="single"/>
                <w:lang w:val="en-CA"/>
              </w:rPr>
            </w:pPr>
            <w:r w:rsidRPr="00553260">
              <w:rPr>
                <w:rFonts w:ascii="Arial" w:hAnsi="Arial" w:cs="Arial"/>
                <w:sz w:val="24"/>
                <w:szCs w:val="24"/>
                <w:u w:val="single"/>
                <w:lang w:val="en-CA"/>
              </w:rPr>
              <w:t>C</w:t>
            </w:r>
          </w:p>
          <w:p w14:paraId="5D50941B" w14:textId="77777777" w:rsidR="00567D07" w:rsidRPr="00553260" w:rsidRDefault="00567D07" w:rsidP="00ED0FE2">
            <w:pPr>
              <w:tabs>
                <w:tab w:val="left" w:pos="432"/>
              </w:tabs>
              <w:jc w:val="center"/>
              <w:rPr>
                <w:rFonts w:ascii="Arial" w:hAnsi="Arial" w:cs="Arial"/>
                <w:sz w:val="24"/>
                <w:szCs w:val="24"/>
                <w:u w:val="single"/>
                <w:lang w:val="en-CA"/>
              </w:rPr>
            </w:pPr>
            <w:r w:rsidRPr="00553260">
              <w:rPr>
                <w:rFonts w:ascii="Arial" w:hAnsi="Arial" w:cs="Arial"/>
                <w:sz w:val="24"/>
                <w:szCs w:val="24"/>
                <w:u w:val="single"/>
                <w:lang w:val="en-CA"/>
              </w:rPr>
              <w:t>I</w:t>
            </w:r>
          </w:p>
          <w:p w14:paraId="774EA7FF" w14:textId="77777777" w:rsidR="00567D07" w:rsidRPr="00553260" w:rsidRDefault="00567D07" w:rsidP="00ED0FE2">
            <w:pPr>
              <w:tabs>
                <w:tab w:val="left" w:pos="432"/>
              </w:tabs>
              <w:jc w:val="center"/>
              <w:rPr>
                <w:rFonts w:ascii="Arial" w:hAnsi="Arial" w:cs="Arial"/>
                <w:sz w:val="24"/>
                <w:szCs w:val="24"/>
                <w:u w:val="single"/>
                <w:lang w:val="en-CA"/>
              </w:rPr>
            </w:pPr>
            <w:r w:rsidRPr="00553260">
              <w:rPr>
                <w:rFonts w:ascii="Arial" w:hAnsi="Arial" w:cs="Arial"/>
                <w:sz w:val="24"/>
                <w:szCs w:val="24"/>
                <w:u w:val="single"/>
                <w:lang w:val="en-CA"/>
              </w:rPr>
              <w:t>G</w:t>
            </w:r>
          </w:p>
          <w:p w14:paraId="1F8FD9D3" w14:textId="77777777" w:rsidR="00567D07" w:rsidRPr="00553260" w:rsidRDefault="00567D07" w:rsidP="00ED0FE2">
            <w:pPr>
              <w:tabs>
                <w:tab w:val="left" w:pos="432"/>
              </w:tabs>
              <w:jc w:val="center"/>
              <w:rPr>
                <w:rFonts w:ascii="Arial" w:hAnsi="Arial" w:cs="Arial"/>
                <w:sz w:val="24"/>
                <w:szCs w:val="24"/>
                <w:u w:val="single"/>
                <w:lang w:val="en-CA"/>
              </w:rPr>
            </w:pPr>
            <w:r w:rsidRPr="00553260">
              <w:rPr>
                <w:rFonts w:ascii="Arial" w:hAnsi="Arial" w:cs="Arial"/>
                <w:sz w:val="24"/>
                <w:szCs w:val="24"/>
                <w:u w:val="single"/>
                <w:lang w:val="en-CA"/>
              </w:rPr>
              <w:t>B</w:t>
            </w:r>
          </w:p>
          <w:p w14:paraId="6CA4349D" w14:textId="77777777" w:rsidR="00567D07" w:rsidRPr="00553260" w:rsidRDefault="00567D07" w:rsidP="00ED0FE2">
            <w:pPr>
              <w:tabs>
                <w:tab w:val="left" w:pos="432"/>
              </w:tabs>
              <w:jc w:val="center"/>
              <w:rPr>
                <w:rFonts w:ascii="Arial" w:hAnsi="Arial" w:cs="Arial"/>
                <w:sz w:val="24"/>
                <w:szCs w:val="24"/>
                <w:u w:val="single"/>
                <w:lang w:val="en-CA"/>
              </w:rPr>
            </w:pPr>
            <w:r w:rsidRPr="00553260">
              <w:rPr>
                <w:rFonts w:ascii="Arial" w:hAnsi="Arial" w:cs="Arial"/>
                <w:sz w:val="24"/>
                <w:szCs w:val="24"/>
                <w:u w:val="single"/>
                <w:lang w:val="en-CA"/>
              </w:rPr>
              <w:t>K</w:t>
            </w:r>
          </w:p>
          <w:p w14:paraId="72835761" w14:textId="77777777" w:rsidR="00567D07" w:rsidRPr="00553260" w:rsidRDefault="00567D07" w:rsidP="00ED0FE2">
            <w:pPr>
              <w:tabs>
                <w:tab w:val="left" w:pos="432"/>
              </w:tabs>
              <w:jc w:val="center"/>
              <w:rPr>
                <w:rFonts w:ascii="Arial" w:hAnsi="Arial" w:cs="Arial"/>
                <w:sz w:val="24"/>
                <w:szCs w:val="24"/>
                <w:u w:val="single"/>
                <w:lang w:val="en-CA"/>
              </w:rPr>
            </w:pPr>
            <w:r w:rsidRPr="00553260">
              <w:rPr>
                <w:rFonts w:ascii="Arial" w:hAnsi="Arial" w:cs="Arial"/>
                <w:sz w:val="24"/>
                <w:szCs w:val="24"/>
                <w:u w:val="single"/>
                <w:lang w:val="en-CA"/>
              </w:rPr>
              <w:t>J</w:t>
            </w:r>
          </w:p>
          <w:p w14:paraId="33BC1741" w14:textId="77777777" w:rsidR="00567D07" w:rsidRPr="00553260" w:rsidRDefault="00567D07" w:rsidP="00ED0FE2">
            <w:pPr>
              <w:tabs>
                <w:tab w:val="left" w:pos="432"/>
              </w:tabs>
              <w:jc w:val="center"/>
              <w:rPr>
                <w:rFonts w:ascii="Arial" w:hAnsi="Arial" w:cs="Arial"/>
                <w:sz w:val="24"/>
                <w:szCs w:val="24"/>
                <w:u w:val="single"/>
                <w:lang w:val="en-CA"/>
              </w:rPr>
            </w:pPr>
            <w:r w:rsidRPr="00553260">
              <w:rPr>
                <w:rFonts w:ascii="Arial" w:hAnsi="Arial" w:cs="Arial"/>
                <w:sz w:val="24"/>
                <w:szCs w:val="24"/>
                <w:u w:val="single"/>
                <w:lang w:val="en-CA"/>
              </w:rPr>
              <w:t>H</w:t>
            </w:r>
          </w:p>
          <w:p w14:paraId="51D4EB8F" w14:textId="77777777" w:rsidR="00567D07" w:rsidRPr="00553260" w:rsidRDefault="00567D07" w:rsidP="00ED0FE2">
            <w:pPr>
              <w:tabs>
                <w:tab w:val="left" w:pos="432"/>
              </w:tabs>
              <w:jc w:val="center"/>
              <w:rPr>
                <w:rFonts w:ascii="Arial" w:hAnsi="Arial" w:cs="Arial"/>
                <w:sz w:val="24"/>
                <w:szCs w:val="24"/>
                <w:u w:val="single"/>
                <w:lang w:val="en-CA"/>
              </w:rPr>
            </w:pPr>
          </w:p>
          <w:p w14:paraId="705DA9B5" w14:textId="77777777" w:rsidR="00567D07" w:rsidRPr="00553260" w:rsidRDefault="00567D07" w:rsidP="00ED0FE2">
            <w:pPr>
              <w:tabs>
                <w:tab w:val="left" w:pos="432"/>
              </w:tabs>
              <w:jc w:val="center"/>
              <w:rPr>
                <w:rFonts w:ascii="Arial" w:hAnsi="Arial" w:cs="Arial"/>
                <w:sz w:val="24"/>
                <w:szCs w:val="24"/>
                <w:u w:val="single"/>
                <w:lang w:val="en-CA"/>
              </w:rPr>
            </w:pPr>
          </w:p>
          <w:p w14:paraId="54448003" w14:textId="77777777" w:rsidR="00567D07" w:rsidRPr="00553260" w:rsidRDefault="00567D07" w:rsidP="00ED0FE2">
            <w:pPr>
              <w:tabs>
                <w:tab w:val="left" w:pos="432"/>
              </w:tabs>
              <w:jc w:val="center"/>
              <w:rPr>
                <w:rFonts w:ascii="Arial" w:hAnsi="Arial" w:cs="Arial"/>
                <w:sz w:val="24"/>
                <w:szCs w:val="24"/>
                <w:lang w:val="en-CA"/>
              </w:rPr>
            </w:pPr>
          </w:p>
        </w:tc>
        <w:tc>
          <w:tcPr>
            <w:tcW w:w="594" w:type="dxa"/>
          </w:tcPr>
          <w:p w14:paraId="62EFC549"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(1)</w:t>
            </w:r>
          </w:p>
          <w:p w14:paraId="23706553"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(2)</w:t>
            </w:r>
          </w:p>
          <w:p w14:paraId="29EBF8E5"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(3)</w:t>
            </w:r>
          </w:p>
          <w:p w14:paraId="5CB83791"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(4)</w:t>
            </w:r>
          </w:p>
          <w:p w14:paraId="22388F5E"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(5)</w:t>
            </w:r>
          </w:p>
          <w:p w14:paraId="6EE0CCE2"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(6)</w:t>
            </w:r>
          </w:p>
          <w:p w14:paraId="4120DBBC"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(7)</w:t>
            </w:r>
          </w:p>
          <w:p w14:paraId="249A88DA"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(8)</w:t>
            </w:r>
          </w:p>
          <w:p w14:paraId="5780C698"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(9)</w:t>
            </w:r>
          </w:p>
          <w:p w14:paraId="024FA64A"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(10)</w:t>
            </w:r>
          </w:p>
          <w:p w14:paraId="44AB1C08"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(11)</w:t>
            </w:r>
          </w:p>
          <w:p w14:paraId="735F2CC2" w14:textId="77777777" w:rsidR="00567D07" w:rsidRPr="00553260" w:rsidRDefault="00567D07" w:rsidP="00ED0FE2">
            <w:pPr>
              <w:tabs>
                <w:tab w:val="left" w:pos="432"/>
              </w:tabs>
              <w:jc w:val="right"/>
              <w:rPr>
                <w:rFonts w:ascii="Arial" w:hAnsi="Arial" w:cs="Arial"/>
                <w:sz w:val="24"/>
                <w:szCs w:val="24"/>
                <w:lang w:val="en-CA"/>
              </w:rPr>
            </w:pPr>
          </w:p>
          <w:p w14:paraId="2544F4C1" w14:textId="77777777" w:rsidR="00567D07" w:rsidRPr="00553260" w:rsidRDefault="00567D07" w:rsidP="00ED0FE2">
            <w:pPr>
              <w:tabs>
                <w:tab w:val="left" w:pos="432"/>
              </w:tabs>
              <w:jc w:val="right"/>
              <w:rPr>
                <w:rFonts w:ascii="Arial" w:hAnsi="Arial" w:cs="Arial"/>
                <w:sz w:val="24"/>
                <w:szCs w:val="24"/>
                <w:lang w:val="en-CA"/>
              </w:rPr>
            </w:pPr>
          </w:p>
          <w:p w14:paraId="616E67B4" w14:textId="77777777" w:rsidR="00567D07" w:rsidRPr="00553260" w:rsidRDefault="00567D07" w:rsidP="00ED0FE2">
            <w:pPr>
              <w:tabs>
                <w:tab w:val="left" w:pos="432"/>
              </w:tabs>
              <w:jc w:val="right"/>
              <w:rPr>
                <w:rFonts w:ascii="Arial" w:hAnsi="Arial" w:cs="Arial"/>
                <w:sz w:val="24"/>
                <w:szCs w:val="24"/>
                <w:lang w:val="en-CA"/>
              </w:rPr>
            </w:pPr>
          </w:p>
          <w:p w14:paraId="638D4B31" w14:textId="77777777" w:rsidR="00567D07" w:rsidRPr="00553260" w:rsidRDefault="00567D07" w:rsidP="00ED0FE2">
            <w:pPr>
              <w:tabs>
                <w:tab w:val="left" w:pos="432"/>
              </w:tabs>
              <w:jc w:val="right"/>
              <w:rPr>
                <w:rFonts w:ascii="Arial" w:hAnsi="Arial" w:cs="Arial"/>
                <w:sz w:val="24"/>
                <w:szCs w:val="24"/>
                <w:lang w:val="en-CA"/>
              </w:rPr>
            </w:pPr>
          </w:p>
          <w:p w14:paraId="3E8A78BC" w14:textId="77777777" w:rsidR="00567D07" w:rsidRPr="00553260" w:rsidRDefault="00567D07" w:rsidP="00ED0FE2">
            <w:pPr>
              <w:tabs>
                <w:tab w:val="left" w:pos="432"/>
              </w:tabs>
              <w:jc w:val="right"/>
              <w:rPr>
                <w:rFonts w:ascii="Arial" w:hAnsi="Arial" w:cs="Arial"/>
                <w:sz w:val="24"/>
                <w:szCs w:val="24"/>
                <w:lang w:val="en-CA"/>
              </w:rPr>
            </w:pPr>
          </w:p>
        </w:tc>
        <w:tc>
          <w:tcPr>
            <w:tcW w:w="2250" w:type="dxa"/>
          </w:tcPr>
          <w:p w14:paraId="61468748"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Investing activities</w:t>
            </w:r>
          </w:p>
          <w:p w14:paraId="69C0BDD4"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Private company</w:t>
            </w:r>
          </w:p>
          <w:p w14:paraId="223F64B4"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Corporation</w:t>
            </w:r>
          </w:p>
          <w:p w14:paraId="75071C70"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Accounting</w:t>
            </w:r>
          </w:p>
          <w:p w14:paraId="2CDAE6BB"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Partnership</w:t>
            </w:r>
          </w:p>
          <w:p w14:paraId="64D25917"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 xml:space="preserve">AcSB </w:t>
            </w:r>
          </w:p>
          <w:p w14:paraId="74B0BA4B"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Financing activities</w:t>
            </w:r>
          </w:p>
          <w:p w14:paraId="3AE7C183"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Unit of measure</w:t>
            </w:r>
          </w:p>
          <w:p w14:paraId="67F79894"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GAAP</w:t>
            </w:r>
          </w:p>
          <w:p w14:paraId="20A54560"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Public company</w:t>
            </w:r>
          </w:p>
          <w:p w14:paraId="7F634505"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Operating activities</w:t>
            </w:r>
          </w:p>
          <w:p w14:paraId="1E5BC628" w14:textId="77777777" w:rsidR="00567D07" w:rsidRPr="00553260" w:rsidRDefault="00567D07" w:rsidP="00ED0FE2">
            <w:pPr>
              <w:tabs>
                <w:tab w:val="left" w:pos="432"/>
              </w:tabs>
              <w:rPr>
                <w:rFonts w:ascii="Arial" w:hAnsi="Arial" w:cs="Arial"/>
                <w:sz w:val="24"/>
                <w:szCs w:val="24"/>
                <w:lang w:val="en-CA"/>
              </w:rPr>
            </w:pPr>
          </w:p>
          <w:p w14:paraId="41CDB164" w14:textId="77777777" w:rsidR="00567D07" w:rsidRPr="00553260" w:rsidRDefault="00567D07" w:rsidP="00ED0FE2">
            <w:pPr>
              <w:tabs>
                <w:tab w:val="left" w:pos="432"/>
              </w:tabs>
              <w:rPr>
                <w:rFonts w:ascii="Arial" w:hAnsi="Arial" w:cs="Arial"/>
                <w:sz w:val="24"/>
                <w:szCs w:val="24"/>
                <w:lang w:val="en-CA"/>
              </w:rPr>
            </w:pPr>
          </w:p>
          <w:p w14:paraId="0B1B2066" w14:textId="77777777" w:rsidR="00567D07" w:rsidRPr="00553260" w:rsidRDefault="00567D07" w:rsidP="00ED0FE2">
            <w:pPr>
              <w:tabs>
                <w:tab w:val="left" w:pos="432"/>
              </w:tabs>
              <w:rPr>
                <w:rFonts w:ascii="Arial" w:hAnsi="Arial" w:cs="Arial"/>
                <w:sz w:val="24"/>
                <w:szCs w:val="24"/>
                <w:lang w:val="en-CA"/>
              </w:rPr>
            </w:pPr>
          </w:p>
        </w:tc>
        <w:tc>
          <w:tcPr>
            <w:tcW w:w="6426" w:type="dxa"/>
          </w:tcPr>
          <w:p w14:paraId="2AB69F14" w14:textId="77777777" w:rsidR="00567D07" w:rsidRPr="00553260" w:rsidRDefault="00567D07" w:rsidP="00ED0FE2">
            <w:pPr>
              <w:numPr>
                <w:ilvl w:val="0"/>
                <w:numId w:val="1"/>
              </w:numPr>
              <w:tabs>
                <w:tab w:val="left" w:pos="432"/>
              </w:tabs>
              <w:rPr>
                <w:rFonts w:ascii="Arial" w:hAnsi="Arial" w:cs="Arial"/>
                <w:sz w:val="24"/>
                <w:szCs w:val="24"/>
                <w:lang w:val="en-CA"/>
              </w:rPr>
            </w:pPr>
            <w:r w:rsidRPr="00553260">
              <w:rPr>
                <w:rFonts w:ascii="Arial" w:hAnsi="Arial" w:cs="Arial"/>
                <w:sz w:val="24"/>
                <w:szCs w:val="24"/>
                <w:lang w:val="en-CA"/>
              </w:rPr>
              <w:t>A system that collects and processes financial information about an organization and reports that information to decision makers.</w:t>
            </w:r>
          </w:p>
          <w:p w14:paraId="3B019AAE" w14:textId="77777777" w:rsidR="00567D07" w:rsidRPr="00553260" w:rsidRDefault="00567D07" w:rsidP="00ED0FE2">
            <w:pPr>
              <w:numPr>
                <w:ilvl w:val="0"/>
                <w:numId w:val="1"/>
              </w:numPr>
              <w:tabs>
                <w:tab w:val="left" w:pos="432"/>
              </w:tabs>
              <w:rPr>
                <w:rFonts w:ascii="Arial" w:hAnsi="Arial" w:cs="Arial"/>
                <w:sz w:val="24"/>
                <w:szCs w:val="24"/>
                <w:lang w:val="en-CA"/>
              </w:rPr>
            </w:pPr>
            <w:r w:rsidRPr="00553260">
              <w:rPr>
                <w:rFonts w:ascii="Arial" w:hAnsi="Arial" w:cs="Arial"/>
                <w:sz w:val="24"/>
                <w:szCs w:val="24"/>
                <w:lang w:val="en-CA"/>
              </w:rPr>
              <w:t>Measurement of information about a business in the monetary unit (dollars or other national currency).</w:t>
            </w:r>
          </w:p>
          <w:p w14:paraId="4797EBF0" w14:textId="77777777" w:rsidR="00567D07" w:rsidRPr="00553260" w:rsidRDefault="00567D07" w:rsidP="00ED0FE2">
            <w:pPr>
              <w:numPr>
                <w:ilvl w:val="0"/>
                <w:numId w:val="1"/>
              </w:numPr>
              <w:tabs>
                <w:tab w:val="left" w:pos="432"/>
              </w:tabs>
              <w:rPr>
                <w:rFonts w:ascii="Arial" w:hAnsi="Arial" w:cs="Arial"/>
                <w:sz w:val="24"/>
                <w:szCs w:val="24"/>
                <w:lang w:val="en-CA"/>
              </w:rPr>
            </w:pPr>
            <w:r w:rsidRPr="00553260">
              <w:rPr>
                <w:rFonts w:ascii="Arial" w:hAnsi="Arial" w:cs="Arial"/>
                <w:sz w:val="24"/>
                <w:szCs w:val="24"/>
                <w:lang w:val="en-CA"/>
              </w:rPr>
              <w:t>An unincorporated business owned by two or more persons.</w:t>
            </w:r>
          </w:p>
          <w:p w14:paraId="2A433127" w14:textId="77777777" w:rsidR="00567D07" w:rsidRPr="00553260" w:rsidRDefault="00567D07" w:rsidP="00ED0FE2">
            <w:pPr>
              <w:numPr>
                <w:ilvl w:val="0"/>
                <w:numId w:val="1"/>
              </w:numPr>
              <w:tabs>
                <w:tab w:val="left" w:pos="432"/>
              </w:tabs>
              <w:rPr>
                <w:rFonts w:ascii="Arial" w:hAnsi="Arial" w:cs="Arial"/>
                <w:sz w:val="24"/>
                <w:szCs w:val="24"/>
                <w:lang w:val="en-CA"/>
              </w:rPr>
            </w:pPr>
            <w:r w:rsidRPr="00553260">
              <w:rPr>
                <w:rFonts w:ascii="Arial" w:hAnsi="Arial" w:cs="Arial"/>
                <w:sz w:val="24"/>
                <w:szCs w:val="24"/>
                <w:lang w:val="en-CA"/>
              </w:rPr>
              <w:t>A company that sells shares privately and is not required to release its financial statements to the public.</w:t>
            </w:r>
          </w:p>
          <w:p w14:paraId="6EC16C46" w14:textId="77777777" w:rsidR="00567D07" w:rsidRPr="00553260" w:rsidRDefault="00567D07" w:rsidP="00ED0FE2">
            <w:pPr>
              <w:numPr>
                <w:ilvl w:val="0"/>
                <w:numId w:val="1"/>
              </w:numPr>
              <w:tabs>
                <w:tab w:val="left" w:pos="432"/>
              </w:tabs>
              <w:rPr>
                <w:rFonts w:ascii="Arial" w:hAnsi="Arial" w:cs="Arial"/>
                <w:sz w:val="24"/>
                <w:szCs w:val="24"/>
                <w:lang w:val="en-CA"/>
              </w:rPr>
            </w:pPr>
            <w:r w:rsidRPr="00553260">
              <w:rPr>
                <w:rFonts w:ascii="Arial" w:hAnsi="Arial" w:cs="Arial"/>
                <w:sz w:val="24"/>
                <w:szCs w:val="24"/>
                <w:lang w:val="en-CA"/>
              </w:rPr>
              <w:t>An incorporated business that issues shares as evidence of ownership.</w:t>
            </w:r>
          </w:p>
          <w:p w14:paraId="0D63A1BC" w14:textId="77777777" w:rsidR="00567D07" w:rsidRPr="00553260" w:rsidRDefault="00567D07" w:rsidP="00ED0FE2">
            <w:pPr>
              <w:numPr>
                <w:ilvl w:val="0"/>
                <w:numId w:val="1"/>
              </w:numPr>
              <w:tabs>
                <w:tab w:val="left" w:pos="432"/>
              </w:tabs>
              <w:rPr>
                <w:rFonts w:ascii="Arial" w:hAnsi="Arial" w:cs="Arial"/>
                <w:sz w:val="24"/>
                <w:szCs w:val="24"/>
                <w:lang w:val="en-CA"/>
              </w:rPr>
            </w:pPr>
            <w:r w:rsidRPr="00553260">
              <w:rPr>
                <w:rFonts w:ascii="Arial" w:hAnsi="Arial" w:cs="Arial"/>
                <w:sz w:val="24"/>
                <w:szCs w:val="24"/>
                <w:lang w:val="en-CA"/>
              </w:rPr>
              <w:t>Buying and selling productive resources with long lives.</w:t>
            </w:r>
          </w:p>
          <w:p w14:paraId="424056C7" w14:textId="77777777" w:rsidR="00567D07" w:rsidRPr="00553260" w:rsidRDefault="00567D07" w:rsidP="00ED0FE2">
            <w:pPr>
              <w:numPr>
                <w:ilvl w:val="0"/>
                <w:numId w:val="1"/>
              </w:numPr>
              <w:tabs>
                <w:tab w:val="left" w:pos="432"/>
              </w:tabs>
              <w:rPr>
                <w:rFonts w:ascii="Arial" w:hAnsi="Arial" w:cs="Arial"/>
                <w:sz w:val="24"/>
                <w:szCs w:val="24"/>
                <w:lang w:val="en-CA"/>
              </w:rPr>
            </w:pPr>
            <w:r w:rsidRPr="00553260">
              <w:rPr>
                <w:rFonts w:ascii="Arial" w:hAnsi="Arial" w:cs="Arial"/>
                <w:sz w:val="24"/>
                <w:szCs w:val="24"/>
                <w:lang w:val="en-CA"/>
              </w:rPr>
              <w:t xml:space="preserve">Transactions with lenders (borrowing and repaying cash) and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(selling company s</w:t>
            </w:r>
            <w:r w:rsidR="006F462F" w:rsidRPr="00553260">
              <w:rPr>
                <w:rFonts w:ascii="Arial" w:hAnsi="Arial" w:cs="Arial"/>
                <w:sz w:val="24"/>
                <w:szCs w:val="24"/>
                <w:lang w:val="en-CA"/>
              </w:rPr>
              <w:t>hares</w:t>
            </w:r>
            <w:r w:rsidRPr="00553260">
              <w:rPr>
                <w:rFonts w:ascii="Arial" w:hAnsi="Arial" w:cs="Arial"/>
                <w:sz w:val="24"/>
                <w:szCs w:val="24"/>
                <w:lang w:val="en-CA"/>
              </w:rPr>
              <w:t xml:space="preserve"> and paying dividends).</w:t>
            </w:r>
          </w:p>
          <w:p w14:paraId="394DF3F3" w14:textId="77777777" w:rsidR="00567D07" w:rsidRPr="00553260" w:rsidRDefault="00567D07" w:rsidP="00ED0FE2">
            <w:pPr>
              <w:numPr>
                <w:ilvl w:val="0"/>
                <w:numId w:val="1"/>
              </w:numPr>
              <w:tabs>
                <w:tab w:val="left" w:pos="432"/>
              </w:tabs>
              <w:rPr>
                <w:rFonts w:ascii="Arial" w:hAnsi="Arial" w:cs="Arial"/>
                <w:sz w:val="24"/>
                <w:szCs w:val="24"/>
                <w:lang w:val="en-CA"/>
              </w:rPr>
            </w:pPr>
            <w:r w:rsidRPr="00553260">
              <w:rPr>
                <w:rFonts w:ascii="Arial" w:hAnsi="Arial" w:cs="Arial"/>
                <w:sz w:val="24"/>
                <w:szCs w:val="24"/>
                <w:lang w:val="en-CA"/>
              </w:rPr>
              <w:t>Activities directly related to running the business to earn profit.</w:t>
            </w:r>
          </w:p>
          <w:p w14:paraId="7E947B14" w14:textId="77777777" w:rsidR="00567D07" w:rsidRPr="00553260" w:rsidRDefault="00567D07" w:rsidP="00ED0FE2">
            <w:pPr>
              <w:numPr>
                <w:ilvl w:val="0"/>
                <w:numId w:val="1"/>
              </w:numPr>
              <w:tabs>
                <w:tab w:val="left" w:pos="432"/>
              </w:tabs>
              <w:rPr>
                <w:rFonts w:ascii="Arial" w:hAnsi="Arial" w:cs="Arial"/>
                <w:sz w:val="24"/>
                <w:szCs w:val="24"/>
                <w:lang w:val="en-CA"/>
              </w:rPr>
            </w:pPr>
            <w:r w:rsidRPr="00553260">
              <w:rPr>
                <w:rFonts w:ascii="Arial" w:hAnsi="Arial" w:cs="Arial"/>
                <w:sz w:val="24"/>
                <w:szCs w:val="24"/>
                <w:lang w:val="en-CA"/>
              </w:rPr>
              <w:t>Accounting Standards Board.</w:t>
            </w:r>
          </w:p>
          <w:p w14:paraId="2142AB40" w14:textId="77777777" w:rsidR="00567D07" w:rsidRPr="00553260" w:rsidRDefault="00567D07" w:rsidP="00ED0FE2">
            <w:pPr>
              <w:numPr>
                <w:ilvl w:val="0"/>
                <w:numId w:val="1"/>
              </w:numPr>
              <w:tabs>
                <w:tab w:val="left" w:pos="432"/>
              </w:tabs>
              <w:rPr>
                <w:rFonts w:ascii="Arial" w:hAnsi="Arial" w:cs="Arial"/>
                <w:sz w:val="24"/>
                <w:szCs w:val="24"/>
                <w:lang w:val="en-CA"/>
              </w:rPr>
            </w:pPr>
            <w:r w:rsidRPr="00553260">
              <w:rPr>
                <w:rFonts w:ascii="Arial" w:hAnsi="Arial" w:cs="Arial"/>
                <w:sz w:val="24"/>
                <w:szCs w:val="24"/>
                <w:lang w:val="en-CA"/>
              </w:rPr>
              <w:t>A company that has its s</w:t>
            </w:r>
            <w:r w:rsidR="006F462F" w:rsidRPr="00553260">
              <w:rPr>
                <w:rFonts w:ascii="Arial" w:hAnsi="Arial" w:cs="Arial"/>
                <w:sz w:val="24"/>
                <w:szCs w:val="24"/>
                <w:lang w:val="en-CA"/>
              </w:rPr>
              <w:t>hares</w:t>
            </w:r>
            <w:r w:rsidRPr="00553260">
              <w:rPr>
                <w:rFonts w:ascii="Arial" w:hAnsi="Arial" w:cs="Arial"/>
                <w:sz w:val="24"/>
                <w:szCs w:val="24"/>
                <w:lang w:val="en-CA"/>
              </w:rPr>
              <w:t xml:space="preserve"> bought and sold by investors on established stock exchanges.</w:t>
            </w:r>
          </w:p>
          <w:p w14:paraId="15B068D4" w14:textId="77777777" w:rsidR="00567D07" w:rsidRPr="00553260" w:rsidRDefault="00567D07" w:rsidP="00ED0FE2">
            <w:pPr>
              <w:numPr>
                <w:ilvl w:val="0"/>
                <w:numId w:val="1"/>
              </w:numPr>
              <w:tabs>
                <w:tab w:val="left" w:pos="432"/>
              </w:tabs>
              <w:rPr>
                <w:rFonts w:ascii="Arial" w:hAnsi="Arial" w:cs="Arial"/>
                <w:sz w:val="24"/>
                <w:szCs w:val="24"/>
                <w:lang w:val="en-CA"/>
              </w:rPr>
            </w:pPr>
            <w:r w:rsidRPr="00553260">
              <w:rPr>
                <w:rFonts w:ascii="Arial" w:hAnsi="Arial" w:cs="Arial"/>
                <w:sz w:val="24"/>
                <w:szCs w:val="24"/>
                <w:lang w:val="en-CA"/>
              </w:rPr>
              <w:t>Generally accepted accounting principles.</w:t>
            </w:r>
          </w:p>
        </w:tc>
      </w:tr>
    </w:tbl>
    <w:p w14:paraId="73DEEB39" w14:textId="77777777" w:rsidR="00567D07" w:rsidRPr="00553260" w:rsidRDefault="00567D07" w:rsidP="00ED0FE2">
      <w:pPr>
        <w:rPr>
          <w:rFonts w:ascii="Arial" w:hAnsi="Arial" w:cs="Arial"/>
          <w:b/>
          <w:sz w:val="24"/>
          <w:szCs w:val="24"/>
          <w:lang w:val="en-CA"/>
        </w:rPr>
      </w:pPr>
    </w:p>
    <w:p w14:paraId="49F2D9CD" w14:textId="77777777" w:rsidR="00567D07" w:rsidRPr="00553260" w:rsidRDefault="00567D07" w:rsidP="00ED0FE2">
      <w:pPr>
        <w:rPr>
          <w:rFonts w:ascii="Arial" w:hAnsi="Arial" w:cs="Arial"/>
          <w:sz w:val="24"/>
          <w:szCs w:val="24"/>
          <w:lang w:val="en-CA"/>
        </w:rPr>
      </w:pPr>
      <w:r w:rsidRPr="00553260">
        <w:rPr>
          <w:rFonts w:ascii="Arial" w:hAnsi="Arial" w:cs="Arial"/>
          <w:b/>
          <w:color w:val="000000"/>
          <w:sz w:val="24"/>
          <w:szCs w:val="24"/>
          <w:lang w:val="en-CA"/>
        </w:rPr>
        <w:br w:type="page"/>
      </w:r>
      <w:r w:rsidRPr="00553260">
        <w:rPr>
          <w:rFonts w:ascii="Arial" w:hAnsi="Arial" w:cs="Arial"/>
          <w:b/>
          <w:sz w:val="24"/>
          <w:szCs w:val="24"/>
          <w:lang w:val="en-CA"/>
        </w:rPr>
        <w:lastRenderedPageBreak/>
        <w:t>M1-</w:t>
      </w:r>
      <w:r w:rsidR="001A6538" w:rsidRPr="00553260">
        <w:rPr>
          <w:rFonts w:ascii="Arial" w:hAnsi="Arial" w:cs="Arial"/>
          <w:b/>
          <w:sz w:val="24"/>
          <w:szCs w:val="24"/>
          <w:lang w:val="en-CA"/>
        </w:rPr>
        <w:t>3</w:t>
      </w:r>
    </w:p>
    <w:p w14:paraId="049A5D20" w14:textId="77777777" w:rsidR="00567D07" w:rsidRPr="00553260" w:rsidRDefault="00567D07" w:rsidP="00ED0FE2">
      <w:pPr>
        <w:keepNext/>
        <w:tabs>
          <w:tab w:val="left" w:pos="432"/>
        </w:tabs>
        <w:rPr>
          <w:rFonts w:ascii="Arial" w:hAnsi="Arial" w:cs="Arial"/>
          <w:sz w:val="24"/>
          <w:szCs w:val="24"/>
          <w:lang w:val="en-CA"/>
        </w:rPr>
      </w:pPr>
      <w:r w:rsidRPr="00553260">
        <w:rPr>
          <w:rFonts w:ascii="Arial" w:hAnsi="Arial" w:cs="Arial"/>
          <w:b/>
          <w:sz w:val="24"/>
          <w:szCs w:val="24"/>
          <w:lang w:val="en-CA"/>
        </w:rPr>
        <w:tab/>
      </w:r>
      <w:r w:rsidRPr="00553260">
        <w:rPr>
          <w:rFonts w:ascii="Arial" w:hAnsi="Arial" w:cs="Arial"/>
          <w:b/>
          <w:sz w:val="24"/>
          <w:szCs w:val="24"/>
          <w:lang w:val="en-CA"/>
        </w:rPr>
        <w:tab/>
        <w:t xml:space="preserve">          Term </w:t>
      </w:r>
      <w:r w:rsidRPr="00553260">
        <w:rPr>
          <w:rFonts w:ascii="Arial" w:hAnsi="Arial" w:cs="Arial"/>
          <w:b/>
          <w:sz w:val="24"/>
          <w:szCs w:val="24"/>
          <w:lang w:val="en-CA"/>
        </w:rPr>
        <w:tab/>
      </w:r>
      <w:r w:rsidRPr="00553260">
        <w:rPr>
          <w:rFonts w:ascii="Arial" w:hAnsi="Arial" w:cs="Arial"/>
          <w:b/>
          <w:sz w:val="24"/>
          <w:szCs w:val="24"/>
          <w:lang w:val="en-CA"/>
        </w:rPr>
        <w:tab/>
      </w:r>
      <w:r w:rsidRPr="00553260">
        <w:rPr>
          <w:rFonts w:ascii="Arial" w:hAnsi="Arial" w:cs="Arial"/>
          <w:b/>
          <w:sz w:val="24"/>
          <w:szCs w:val="24"/>
          <w:lang w:val="en-CA"/>
        </w:rPr>
        <w:tab/>
      </w:r>
      <w:r w:rsidRPr="00553260">
        <w:rPr>
          <w:rFonts w:ascii="Arial" w:hAnsi="Arial" w:cs="Arial"/>
          <w:b/>
          <w:sz w:val="24"/>
          <w:szCs w:val="24"/>
          <w:lang w:val="en-CA"/>
        </w:rPr>
        <w:tab/>
        <w:t>Definition</w:t>
      </w:r>
    </w:p>
    <w:tbl>
      <w:tblPr>
        <w:tblW w:w="10405" w:type="dxa"/>
        <w:tblInd w:w="-70" w:type="dxa"/>
        <w:tblLayout w:type="fixed"/>
        <w:tblCellMar>
          <w:left w:w="72" w:type="dxa"/>
          <w:right w:w="72" w:type="dxa"/>
        </w:tblCellMar>
        <w:tblLook w:val="0000" w:firstRow="0" w:lastRow="0" w:firstColumn="0" w:lastColumn="0" w:noHBand="0" w:noVBand="0"/>
      </w:tblPr>
      <w:tblGrid>
        <w:gridCol w:w="426"/>
        <w:gridCol w:w="709"/>
        <w:gridCol w:w="2693"/>
        <w:gridCol w:w="6577"/>
      </w:tblGrid>
      <w:tr w:rsidR="00567D07" w:rsidRPr="00553260" w14:paraId="31B0080C" w14:textId="77777777" w:rsidTr="00A349A2">
        <w:trPr>
          <w:cantSplit/>
          <w:trHeight w:val="5236"/>
        </w:trPr>
        <w:tc>
          <w:tcPr>
            <w:tcW w:w="426" w:type="dxa"/>
          </w:tcPr>
          <w:p w14:paraId="30F34B53" w14:textId="77777777" w:rsidR="00567D07" w:rsidRPr="00553260" w:rsidRDefault="00567D07" w:rsidP="00ED0FE2">
            <w:pPr>
              <w:tabs>
                <w:tab w:val="left" w:pos="432"/>
              </w:tabs>
              <w:jc w:val="center"/>
              <w:rPr>
                <w:rFonts w:ascii="Arial" w:hAnsi="Arial" w:cs="Arial"/>
                <w:sz w:val="24"/>
                <w:szCs w:val="24"/>
                <w:u w:val="single"/>
                <w:lang w:val="en-CA"/>
              </w:rPr>
            </w:pPr>
            <w:r w:rsidRPr="00553260">
              <w:rPr>
                <w:rFonts w:ascii="Arial" w:hAnsi="Arial" w:cs="Arial"/>
                <w:sz w:val="24"/>
                <w:szCs w:val="24"/>
                <w:u w:val="single"/>
                <w:lang w:val="en-CA"/>
              </w:rPr>
              <w:t>F</w:t>
            </w:r>
          </w:p>
          <w:p w14:paraId="009D798F" w14:textId="77777777" w:rsidR="00567D07" w:rsidRPr="00553260" w:rsidRDefault="00567D07" w:rsidP="00ED0FE2">
            <w:pPr>
              <w:tabs>
                <w:tab w:val="left" w:pos="432"/>
              </w:tabs>
              <w:jc w:val="center"/>
              <w:rPr>
                <w:rFonts w:ascii="Arial" w:hAnsi="Arial" w:cs="Arial"/>
                <w:sz w:val="24"/>
                <w:szCs w:val="24"/>
                <w:u w:val="single"/>
                <w:lang w:val="en-CA"/>
              </w:rPr>
            </w:pPr>
            <w:r w:rsidRPr="00553260">
              <w:rPr>
                <w:rFonts w:ascii="Arial" w:hAnsi="Arial" w:cs="Arial"/>
                <w:sz w:val="24"/>
                <w:szCs w:val="24"/>
                <w:u w:val="single"/>
                <w:lang w:val="en-CA"/>
              </w:rPr>
              <w:t>I</w:t>
            </w:r>
          </w:p>
          <w:p w14:paraId="344D2496" w14:textId="77777777" w:rsidR="00567D07" w:rsidRPr="00553260" w:rsidRDefault="00567D07" w:rsidP="00ED0FE2">
            <w:pPr>
              <w:tabs>
                <w:tab w:val="left" w:pos="432"/>
              </w:tabs>
              <w:jc w:val="center"/>
              <w:rPr>
                <w:rFonts w:ascii="Arial" w:hAnsi="Arial" w:cs="Arial"/>
                <w:sz w:val="24"/>
                <w:szCs w:val="24"/>
                <w:u w:val="single"/>
                <w:lang w:val="en-CA"/>
              </w:rPr>
            </w:pPr>
            <w:r w:rsidRPr="00553260">
              <w:rPr>
                <w:rFonts w:ascii="Arial" w:hAnsi="Arial" w:cs="Arial"/>
                <w:sz w:val="24"/>
                <w:szCs w:val="24"/>
                <w:u w:val="single"/>
                <w:lang w:val="en-CA"/>
              </w:rPr>
              <w:t xml:space="preserve">C  </w:t>
            </w:r>
          </w:p>
          <w:p w14:paraId="0E816CD5" w14:textId="77777777" w:rsidR="00567D07" w:rsidRPr="00553260" w:rsidRDefault="00567D07" w:rsidP="00ED0FE2">
            <w:pPr>
              <w:tabs>
                <w:tab w:val="left" w:pos="432"/>
              </w:tabs>
              <w:jc w:val="center"/>
              <w:rPr>
                <w:rFonts w:ascii="Arial" w:hAnsi="Arial" w:cs="Arial"/>
                <w:sz w:val="24"/>
                <w:szCs w:val="24"/>
                <w:u w:val="single"/>
                <w:lang w:val="en-CA"/>
              </w:rPr>
            </w:pPr>
            <w:r w:rsidRPr="00553260">
              <w:rPr>
                <w:rFonts w:ascii="Arial" w:hAnsi="Arial" w:cs="Arial"/>
                <w:sz w:val="24"/>
                <w:szCs w:val="24"/>
                <w:u w:val="single"/>
                <w:lang w:val="en-CA"/>
              </w:rPr>
              <w:t>A</w:t>
            </w:r>
          </w:p>
          <w:p w14:paraId="1638DA4C" w14:textId="77777777" w:rsidR="00567D07" w:rsidRPr="00553260" w:rsidRDefault="00567D07" w:rsidP="00ED0FE2">
            <w:pPr>
              <w:tabs>
                <w:tab w:val="left" w:pos="432"/>
              </w:tabs>
              <w:jc w:val="center"/>
              <w:rPr>
                <w:rFonts w:ascii="Arial" w:hAnsi="Arial" w:cs="Arial"/>
                <w:sz w:val="24"/>
                <w:szCs w:val="24"/>
                <w:u w:val="single"/>
                <w:lang w:val="en-CA"/>
              </w:rPr>
            </w:pPr>
            <w:r w:rsidRPr="00553260">
              <w:rPr>
                <w:rFonts w:ascii="Arial" w:hAnsi="Arial" w:cs="Arial"/>
                <w:sz w:val="24"/>
                <w:szCs w:val="24"/>
                <w:u w:val="single"/>
                <w:lang w:val="en-CA"/>
              </w:rPr>
              <w:t>B</w:t>
            </w:r>
          </w:p>
          <w:p w14:paraId="1E1B4634" w14:textId="77777777" w:rsidR="00567D07" w:rsidRPr="00553260" w:rsidRDefault="00567D07" w:rsidP="00ED0FE2">
            <w:pPr>
              <w:tabs>
                <w:tab w:val="left" w:pos="432"/>
              </w:tabs>
              <w:jc w:val="center"/>
              <w:rPr>
                <w:rFonts w:ascii="Arial" w:hAnsi="Arial" w:cs="Arial"/>
                <w:sz w:val="24"/>
                <w:szCs w:val="24"/>
                <w:u w:val="single"/>
                <w:lang w:val="en-CA"/>
              </w:rPr>
            </w:pPr>
            <w:r w:rsidRPr="00553260">
              <w:rPr>
                <w:rFonts w:ascii="Arial" w:hAnsi="Arial" w:cs="Arial"/>
                <w:sz w:val="24"/>
                <w:szCs w:val="24"/>
                <w:u w:val="single"/>
                <w:lang w:val="en-CA"/>
              </w:rPr>
              <w:t>H</w:t>
            </w:r>
          </w:p>
          <w:p w14:paraId="1760F7A5" w14:textId="77777777" w:rsidR="00567D07" w:rsidRPr="00553260" w:rsidRDefault="00567D07" w:rsidP="00ED0FE2">
            <w:pPr>
              <w:tabs>
                <w:tab w:val="left" w:pos="432"/>
              </w:tabs>
              <w:jc w:val="center"/>
              <w:rPr>
                <w:rFonts w:ascii="Arial" w:hAnsi="Arial" w:cs="Arial"/>
                <w:sz w:val="24"/>
                <w:szCs w:val="24"/>
                <w:u w:val="single"/>
                <w:lang w:val="en-CA"/>
              </w:rPr>
            </w:pPr>
            <w:r w:rsidRPr="00553260">
              <w:rPr>
                <w:rFonts w:ascii="Arial" w:hAnsi="Arial" w:cs="Arial"/>
                <w:sz w:val="24"/>
                <w:szCs w:val="24"/>
                <w:u w:val="single"/>
                <w:lang w:val="en-CA"/>
              </w:rPr>
              <w:t>D</w:t>
            </w:r>
          </w:p>
          <w:p w14:paraId="7E09405A" w14:textId="77777777" w:rsidR="00567D07" w:rsidRPr="00553260" w:rsidRDefault="00567D07" w:rsidP="00ED0FE2">
            <w:pPr>
              <w:tabs>
                <w:tab w:val="left" w:pos="432"/>
              </w:tabs>
              <w:jc w:val="center"/>
              <w:rPr>
                <w:rFonts w:ascii="Arial" w:hAnsi="Arial" w:cs="Arial"/>
                <w:sz w:val="24"/>
                <w:szCs w:val="24"/>
                <w:u w:val="single"/>
                <w:lang w:val="en-CA"/>
              </w:rPr>
            </w:pPr>
            <w:r w:rsidRPr="00553260">
              <w:rPr>
                <w:rFonts w:ascii="Arial" w:hAnsi="Arial" w:cs="Arial"/>
                <w:sz w:val="24"/>
                <w:szCs w:val="24"/>
                <w:u w:val="single"/>
                <w:lang w:val="en-CA"/>
              </w:rPr>
              <w:t>G</w:t>
            </w:r>
          </w:p>
          <w:p w14:paraId="43F6C939" w14:textId="77777777" w:rsidR="00567D07" w:rsidRPr="00553260" w:rsidRDefault="00567D07" w:rsidP="00ED0FE2">
            <w:pPr>
              <w:tabs>
                <w:tab w:val="left" w:pos="432"/>
              </w:tabs>
              <w:jc w:val="center"/>
              <w:rPr>
                <w:rFonts w:ascii="Arial" w:hAnsi="Arial" w:cs="Arial"/>
                <w:sz w:val="24"/>
                <w:szCs w:val="24"/>
                <w:u w:val="single"/>
                <w:lang w:val="en-CA"/>
              </w:rPr>
            </w:pPr>
            <w:r w:rsidRPr="00553260">
              <w:rPr>
                <w:rFonts w:ascii="Arial" w:hAnsi="Arial" w:cs="Arial"/>
                <w:sz w:val="24"/>
                <w:szCs w:val="24"/>
                <w:u w:val="single"/>
                <w:lang w:val="en-CA"/>
              </w:rPr>
              <w:t>E</w:t>
            </w:r>
          </w:p>
          <w:p w14:paraId="6D926FFD" w14:textId="77777777" w:rsidR="00567D07" w:rsidRPr="00553260" w:rsidRDefault="00567D07" w:rsidP="00ED0FE2">
            <w:pPr>
              <w:tabs>
                <w:tab w:val="left" w:pos="432"/>
              </w:tabs>
              <w:jc w:val="center"/>
              <w:rPr>
                <w:rFonts w:ascii="Arial" w:hAnsi="Arial" w:cs="Arial"/>
                <w:sz w:val="24"/>
                <w:szCs w:val="24"/>
                <w:u w:val="single"/>
                <w:lang w:val="en-CA"/>
              </w:rPr>
            </w:pPr>
            <w:r w:rsidRPr="00553260">
              <w:rPr>
                <w:rFonts w:ascii="Arial" w:hAnsi="Arial" w:cs="Arial"/>
                <w:sz w:val="24"/>
                <w:szCs w:val="24"/>
                <w:u w:val="single"/>
                <w:lang w:val="en-CA"/>
              </w:rPr>
              <w:t>J</w:t>
            </w:r>
          </w:p>
          <w:p w14:paraId="25DF2669" w14:textId="77777777" w:rsidR="00567D07" w:rsidRPr="00553260" w:rsidRDefault="00567D07" w:rsidP="00ED0FE2">
            <w:pPr>
              <w:tabs>
                <w:tab w:val="left" w:pos="432"/>
              </w:tabs>
              <w:jc w:val="center"/>
              <w:rPr>
                <w:rFonts w:ascii="Arial" w:hAnsi="Arial" w:cs="Arial"/>
                <w:sz w:val="24"/>
                <w:szCs w:val="24"/>
                <w:u w:val="single"/>
                <w:lang w:val="en-CA"/>
              </w:rPr>
            </w:pPr>
          </w:p>
          <w:p w14:paraId="7CD15A64" w14:textId="77777777" w:rsidR="00567D07" w:rsidRPr="00553260" w:rsidRDefault="00567D07" w:rsidP="00ED0FE2">
            <w:pPr>
              <w:tabs>
                <w:tab w:val="left" w:pos="432"/>
              </w:tabs>
              <w:jc w:val="center"/>
              <w:rPr>
                <w:rFonts w:ascii="Arial" w:hAnsi="Arial" w:cs="Arial"/>
                <w:sz w:val="24"/>
                <w:szCs w:val="24"/>
                <w:u w:val="single"/>
                <w:lang w:val="en-CA"/>
              </w:rPr>
            </w:pPr>
          </w:p>
          <w:p w14:paraId="06859CC7" w14:textId="77777777" w:rsidR="00567D07" w:rsidRPr="00553260" w:rsidRDefault="00567D07" w:rsidP="00ED0FE2">
            <w:pPr>
              <w:tabs>
                <w:tab w:val="left" w:pos="432"/>
              </w:tabs>
              <w:jc w:val="center"/>
              <w:rPr>
                <w:rFonts w:ascii="Arial" w:hAnsi="Arial" w:cs="Arial"/>
                <w:sz w:val="24"/>
                <w:szCs w:val="24"/>
                <w:u w:val="single"/>
                <w:lang w:val="en-CA"/>
              </w:rPr>
            </w:pPr>
          </w:p>
          <w:p w14:paraId="4EDC27E1" w14:textId="77777777" w:rsidR="00567D07" w:rsidRPr="00553260" w:rsidRDefault="00567D07" w:rsidP="00ED0FE2">
            <w:pPr>
              <w:tabs>
                <w:tab w:val="left" w:pos="432"/>
              </w:tabs>
              <w:jc w:val="center"/>
              <w:rPr>
                <w:rFonts w:ascii="Arial" w:hAnsi="Arial" w:cs="Arial"/>
                <w:sz w:val="24"/>
                <w:szCs w:val="24"/>
                <w:lang w:val="en-CA"/>
              </w:rPr>
            </w:pPr>
          </w:p>
        </w:tc>
        <w:tc>
          <w:tcPr>
            <w:tcW w:w="709" w:type="dxa"/>
          </w:tcPr>
          <w:p w14:paraId="6EF2B54F"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(1)</w:t>
            </w:r>
          </w:p>
          <w:p w14:paraId="702277FB"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(2)</w:t>
            </w:r>
          </w:p>
          <w:p w14:paraId="7561C1C1"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(3)</w:t>
            </w:r>
          </w:p>
          <w:p w14:paraId="425306C5"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(4)</w:t>
            </w:r>
          </w:p>
          <w:p w14:paraId="06377E93"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(5)</w:t>
            </w:r>
          </w:p>
          <w:p w14:paraId="19FF7A10"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(6)</w:t>
            </w:r>
          </w:p>
          <w:p w14:paraId="78FA752D"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(7)</w:t>
            </w:r>
          </w:p>
          <w:p w14:paraId="3B6E367C"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(8)</w:t>
            </w:r>
          </w:p>
          <w:p w14:paraId="0E2D05B2"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(9)</w:t>
            </w:r>
          </w:p>
          <w:p w14:paraId="70403E8D"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(10)</w:t>
            </w:r>
          </w:p>
          <w:p w14:paraId="6BAC8C99" w14:textId="77777777" w:rsidR="00567D07" w:rsidRPr="00553260" w:rsidRDefault="00567D07" w:rsidP="00ED0FE2">
            <w:pPr>
              <w:tabs>
                <w:tab w:val="left" w:pos="432"/>
              </w:tabs>
              <w:jc w:val="right"/>
              <w:rPr>
                <w:rFonts w:ascii="Arial" w:hAnsi="Arial" w:cs="Arial"/>
                <w:sz w:val="24"/>
                <w:szCs w:val="24"/>
                <w:lang w:val="en-CA"/>
              </w:rPr>
            </w:pPr>
          </w:p>
          <w:p w14:paraId="559AC0A4" w14:textId="77777777" w:rsidR="00567D07" w:rsidRPr="00553260" w:rsidRDefault="00567D07" w:rsidP="00ED0FE2">
            <w:pPr>
              <w:tabs>
                <w:tab w:val="left" w:pos="432"/>
              </w:tabs>
              <w:jc w:val="right"/>
              <w:rPr>
                <w:rFonts w:ascii="Arial" w:hAnsi="Arial" w:cs="Arial"/>
                <w:sz w:val="24"/>
                <w:szCs w:val="24"/>
                <w:lang w:val="en-CA"/>
              </w:rPr>
            </w:pPr>
          </w:p>
          <w:p w14:paraId="2CDD458C" w14:textId="77777777" w:rsidR="00567D07" w:rsidRPr="00553260" w:rsidRDefault="00567D07" w:rsidP="00ED0FE2">
            <w:pPr>
              <w:tabs>
                <w:tab w:val="left" w:pos="432"/>
              </w:tabs>
              <w:jc w:val="right"/>
              <w:rPr>
                <w:rFonts w:ascii="Arial" w:hAnsi="Arial" w:cs="Arial"/>
                <w:sz w:val="24"/>
                <w:szCs w:val="24"/>
                <w:lang w:val="en-CA"/>
              </w:rPr>
            </w:pPr>
          </w:p>
          <w:p w14:paraId="3FC1C9E6" w14:textId="77777777" w:rsidR="00567D07" w:rsidRPr="00553260" w:rsidRDefault="00567D07" w:rsidP="00ED0FE2">
            <w:pPr>
              <w:tabs>
                <w:tab w:val="left" w:pos="432"/>
              </w:tabs>
              <w:jc w:val="right"/>
              <w:rPr>
                <w:rFonts w:ascii="Arial" w:hAnsi="Arial" w:cs="Arial"/>
                <w:sz w:val="24"/>
                <w:szCs w:val="24"/>
                <w:lang w:val="en-CA"/>
              </w:rPr>
            </w:pPr>
          </w:p>
          <w:p w14:paraId="086B65AF" w14:textId="77777777" w:rsidR="00567D07" w:rsidRPr="00553260" w:rsidRDefault="00567D07" w:rsidP="00ED0FE2">
            <w:pPr>
              <w:tabs>
                <w:tab w:val="left" w:pos="432"/>
              </w:tabs>
              <w:jc w:val="right"/>
              <w:rPr>
                <w:rFonts w:ascii="Arial" w:hAnsi="Arial" w:cs="Arial"/>
                <w:sz w:val="24"/>
                <w:szCs w:val="24"/>
                <w:lang w:val="en-CA"/>
              </w:rPr>
            </w:pPr>
          </w:p>
        </w:tc>
        <w:tc>
          <w:tcPr>
            <w:tcW w:w="2693" w:type="dxa"/>
          </w:tcPr>
          <w:p w14:paraId="1B2897FC"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Relevance</w:t>
            </w:r>
          </w:p>
          <w:p w14:paraId="7F5B54DE"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Faithful Representation</w:t>
            </w:r>
          </w:p>
          <w:p w14:paraId="6DD3BCEF"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Comparability</w:t>
            </w:r>
          </w:p>
          <w:p w14:paraId="6F04196D"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Separate Entity</w:t>
            </w:r>
          </w:p>
          <w:p w14:paraId="0B506D80"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Assets</w:t>
            </w:r>
          </w:p>
          <w:p w14:paraId="27858791"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Liabilities</w:t>
            </w:r>
          </w:p>
          <w:p w14:paraId="48AE84C4" w14:textId="77777777" w:rsidR="00567D07" w:rsidRPr="00553260" w:rsidRDefault="00A83910" w:rsidP="00ED0FE2">
            <w:pPr>
              <w:tabs>
                <w:tab w:val="left" w:pos="432"/>
              </w:tabs>
              <w:rPr>
                <w:rFonts w:ascii="Arial" w:hAnsi="Arial" w:cs="Arial"/>
                <w:sz w:val="24"/>
                <w:szCs w:val="24"/>
                <w:lang w:val="en-CA"/>
              </w:rPr>
            </w:pPr>
            <w:r w:rsidRPr="00553260">
              <w:rPr>
                <w:rFonts w:ascii="Arial" w:hAnsi="Arial" w:cs="Arial"/>
                <w:sz w:val="24"/>
                <w:szCs w:val="24"/>
                <w:lang w:val="en-CA"/>
              </w:rPr>
              <w:t>Shareholders’</w:t>
            </w:r>
            <w:r w:rsidR="00567D07" w:rsidRPr="00553260">
              <w:rPr>
                <w:rFonts w:ascii="Arial" w:hAnsi="Arial" w:cs="Arial"/>
                <w:sz w:val="24"/>
                <w:szCs w:val="24"/>
                <w:lang w:val="en-CA"/>
              </w:rPr>
              <w:t xml:space="preserve"> Equity</w:t>
            </w:r>
          </w:p>
          <w:p w14:paraId="6A282ACB"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Revenues</w:t>
            </w:r>
          </w:p>
          <w:p w14:paraId="21FE948D"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Expenses</w:t>
            </w:r>
          </w:p>
          <w:p w14:paraId="3E95A0CB"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Unit of Measure</w:t>
            </w:r>
          </w:p>
          <w:p w14:paraId="0D464EBC" w14:textId="77777777" w:rsidR="00567D07" w:rsidRPr="00553260" w:rsidRDefault="00567D07" w:rsidP="00ED0FE2">
            <w:pPr>
              <w:tabs>
                <w:tab w:val="left" w:pos="432"/>
              </w:tabs>
              <w:rPr>
                <w:rFonts w:ascii="Arial" w:hAnsi="Arial" w:cs="Arial"/>
                <w:sz w:val="24"/>
                <w:szCs w:val="24"/>
                <w:lang w:val="en-CA"/>
              </w:rPr>
            </w:pPr>
          </w:p>
          <w:p w14:paraId="5D47449B" w14:textId="77777777" w:rsidR="00567D07" w:rsidRPr="00553260" w:rsidRDefault="00567D07" w:rsidP="00ED0FE2">
            <w:pPr>
              <w:tabs>
                <w:tab w:val="left" w:pos="432"/>
              </w:tabs>
              <w:rPr>
                <w:rFonts w:ascii="Arial" w:hAnsi="Arial" w:cs="Arial"/>
                <w:sz w:val="24"/>
                <w:szCs w:val="24"/>
                <w:lang w:val="en-CA"/>
              </w:rPr>
            </w:pPr>
          </w:p>
          <w:p w14:paraId="121FE500" w14:textId="77777777" w:rsidR="00567D07" w:rsidRPr="00553260" w:rsidRDefault="00567D07" w:rsidP="00ED0FE2">
            <w:pPr>
              <w:tabs>
                <w:tab w:val="left" w:pos="432"/>
              </w:tabs>
              <w:rPr>
                <w:rFonts w:ascii="Arial" w:hAnsi="Arial" w:cs="Arial"/>
                <w:sz w:val="24"/>
                <w:szCs w:val="24"/>
                <w:lang w:val="en-CA"/>
              </w:rPr>
            </w:pPr>
          </w:p>
        </w:tc>
        <w:tc>
          <w:tcPr>
            <w:tcW w:w="6577" w:type="dxa"/>
          </w:tcPr>
          <w:p w14:paraId="6CA0D9AF" w14:textId="77777777" w:rsidR="00567D07" w:rsidRPr="00553260" w:rsidRDefault="00567D07" w:rsidP="00ED0FE2">
            <w:pPr>
              <w:numPr>
                <w:ilvl w:val="0"/>
                <w:numId w:val="9"/>
              </w:numPr>
              <w:tabs>
                <w:tab w:val="left" w:pos="432"/>
              </w:tabs>
              <w:rPr>
                <w:rFonts w:ascii="Arial" w:hAnsi="Arial" w:cs="Arial"/>
                <w:sz w:val="24"/>
                <w:szCs w:val="24"/>
                <w:lang w:val="en-CA"/>
              </w:rPr>
            </w:pPr>
            <w:r w:rsidRPr="00553260">
              <w:rPr>
                <w:rFonts w:ascii="Arial" w:hAnsi="Arial" w:cs="Arial"/>
                <w:sz w:val="24"/>
                <w:szCs w:val="24"/>
                <w:lang w:val="en-CA"/>
              </w:rPr>
              <w:t>The financial reports of a business are assumed to include the results of only that business’s activities.</w:t>
            </w:r>
          </w:p>
          <w:p w14:paraId="71CC009D" w14:textId="77777777" w:rsidR="00567D07" w:rsidRPr="00553260" w:rsidRDefault="00567D07" w:rsidP="00ED0FE2">
            <w:pPr>
              <w:numPr>
                <w:ilvl w:val="0"/>
                <w:numId w:val="9"/>
              </w:numPr>
              <w:tabs>
                <w:tab w:val="left" w:pos="432"/>
              </w:tabs>
              <w:rPr>
                <w:rFonts w:ascii="Arial" w:hAnsi="Arial" w:cs="Arial"/>
                <w:sz w:val="24"/>
                <w:szCs w:val="24"/>
                <w:lang w:val="en-CA"/>
              </w:rPr>
            </w:pPr>
            <w:r w:rsidRPr="00553260">
              <w:rPr>
                <w:rFonts w:ascii="Arial" w:hAnsi="Arial" w:cs="Arial"/>
                <w:sz w:val="24"/>
                <w:szCs w:val="24"/>
                <w:lang w:val="en-CA"/>
              </w:rPr>
              <w:t>The resources owned by a business.</w:t>
            </w:r>
          </w:p>
          <w:p w14:paraId="3A40728F" w14:textId="77777777" w:rsidR="00567D07" w:rsidRPr="00553260" w:rsidRDefault="00567D07" w:rsidP="00ED0FE2">
            <w:pPr>
              <w:numPr>
                <w:ilvl w:val="0"/>
                <w:numId w:val="9"/>
              </w:numPr>
              <w:tabs>
                <w:tab w:val="left" w:pos="432"/>
              </w:tabs>
              <w:rPr>
                <w:rFonts w:ascii="Arial" w:hAnsi="Arial" w:cs="Arial"/>
                <w:sz w:val="24"/>
                <w:szCs w:val="24"/>
                <w:lang w:val="en-CA"/>
              </w:rPr>
            </w:pPr>
            <w:r w:rsidRPr="00553260">
              <w:rPr>
                <w:rFonts w:ascii="Arial" w:hAnsi="Arial" w:cs="Arial"/>
                <w:sz w:val="24"/>
                <w:szCs w:val="24"/>
                <w:lang w:val="en-CA"/>
              </w:rPr>
              <w:t>Financial information that can be compared across businesses because similar accounting methods have been applied.</w:t>
            </w:r>
          </w:p>
          <w:p w14:paraId="5577A49A" w14:textId="77777777" w:rsidR="00567D07" w:rsidRPr="00553260" w:rsidRDefault="00567D07" w:rsidP="00ED0FE2">
            <w:pPr>
              <w:numPr>
                <w:ilvl w:val="0"/>
                <w:numId w:val="9"/>
              </w:numPr>
              <w:tabs>
                <w:tab w:val="left" w:pos="432"/>
              </w:tabs>
              <w:rPr>
                <w:rFonts w:ascii="Arial" w:hAnsi="Arial" w:cs="Arial"/>
                <w:sz w:val="24"/>
                <w:szCs w:val="24"/>
                <w:lang w:val="en-CA"/>
              </w:rPr>
            </w:pPr>
            <w:r w:rsidRPr="00553260">
              <w:rPr>
                <w:rFonts w:ascii="Arial" w:hAnsi="Arial" w:cs="Arial"/>
                <w:sz w:val="24"/>
                <w:szCs w:val="24"/>
                <w:lang w:val="en-CA"/>
              </w:rPr>
              <w:t>The total amounts invested and reinvested in the business by its owners.</w:t>
            </w:r>
          </w:p>
          <w:p w14:paraId="69F27AD0" w14:textId="77777777" w:rsidR="00567D07" w:rsidRPr="00553260" w:rsidRDefault="00567D07" w:rsidP="00ED0FE2">
            <w:pPr>
              <w:numPr>
                <w:ilvl w:val="0"/>
                <w:numId w:val="9"/>
              </w:numPr>
              <w:tabs>
                <w:tab w:val="left" w:pos="432"/>
              </w:tabs>
              <w:rPr>
                <w:rFonts w:ascii="Arial" w:hAnsi="Arial" w:cs="Arial"/>
                <w:sz w:val="24"/>
                <w:szCs w:val="24"/>
                <w:lang w:val="en-CA"/>
              </w:rPr>
            </w:pPr>
            <w:r w:rsidRPr="00553260">
              <w:rPr>
                <w:rFonts w:ascii="Arial" w:hAnsi="Arial" w:cs="Arial"/>
                <w:sz w:val="24"/>
                <w:szCs w:val="24"/>
                <w:lang w:val="en-CA"/>
              </w:rPr>
              <w:t>The costs of business necessary to earn revenues.</w:t>
            </w:r>
          </w:p>
          <w:p w14:paraId="165E79B9" w14:textId="77777777" w:rsidR="00567D07" w:rsidRPr="00553260" w:rsidRDefault="00567D07" w:rsidP="00ED0FE2">
            <w:pPr>
              <w:numPr>
                <w:ilvl w:val="0"/>
                <w:numId w:val="9"/>
              </w:numPr>
              <w:tabs>
                <w:tab w:val="left" w:pos="432"/>
              </w:tabs>
              <w:rPr>
                <w:rFonts w:ascii="Arial" w:hAnsi="Arial" w:cs="Arial"/>
                <w:sz w:val="24"/>
                <w:szCs w:val="24"/>
                <w:lang w:val="en-CA"/>
              </w:rPr>
            </w:pPr>
            <w:r w:rsidRPr="00553260">
              <w:rPr>
                <w:rFonts w:ascii="Arial" w:hAnsi="Arial" w:cs="Arial"/>
                <w:sz w:val="24"/>
                <w:szCs w:val="24"/>
                <w:lang w:val="en-CA"/>
              </w:rPr>
              <w:t>A feature of financial information that allows it to influence a decision.</w:t>
            </w:r>
          </w:p>
          <w:p w14:paraId="417060DC" w14:textId="77777777" w:rsidR="00567D07" w:rsidRPr="00553260" w:rsidRDefault="00567D07" w:rsidP="00ED0FE2">
            <w:pPr>
              <w:numPr>
                <w:ilvl w:val="0"/>
                <w:numId w:val="9"/>
              </w:numPr>
              <w:tabs>
                <w:tab w:val="left" w:pos="432"/>
              </w:tabs>
              <w:rPr>
                <w:rFonts w:ascii="Arial" w:hAnsi="Arial" w:cs="Arial"/>
                <w:sz w:val="24"/>
                <w:szCs w:val="24"/>
                <w:lang w:val="en-CA"/>
              </w:rPr>
            </w:pPr>
            <w:r w:rsidRPr="00553260">
              <w:rPr>
                <w:rFonts w:ascii="Arial" w:hAnsi="Arial" w:cs="Arial"/>
                <w:sz w:val="24"/>
                <w:szCs w:val="24"/>
                <w:lang w:val="en-CA"/>
              </w:rPr>
              <w:t>Earned by selling goods or services to customers.</w:t>
            </w:r>
          </w:p>
          <w:p w14:paraId="0F40A9AC" w14:textId="77777777" w:rsidR="00567D07" w:rsidRPr="00553260" w:rsidRDefault="00567D07" w:rsidP="00ED0FE2">
            <w:pPr>
              <w:numPr>
                <w:ilvl w:val="0"/>
                <w:numId w:val="9"/>
              </w:numPr>
              <w:tabs>
                <w:tab w:val="left" w:pos="432"/>
              </w:tabs>
              <w:rPr>
                <w:rFonts w:ascii="Arial" w:hAnsi="Arial" w:cs="Arial"/>
                <w:sz w:val="24"/>
                <w:szCs w:val="24"/>
                <w:lang w:val="en-CA"/>
              </w:rPr>
            </w:pPr>
            <w:r w:rsidRPr="00553260">
              <w:rPr>
                <w:rFonts w:ascii="Arial" w:hAnsi="Arial" w:cs="Arial"/>
                <w:sz w:val="24"/>
                <w:szCs w:val="24"/>
                <w:lang w:val="en-CA"/>
              </w:rPr>
              <w:t>The amounts owed by the business.</w:t>
            </w:r>
          </w:p>
          <w:p w14:paraId="3EB9E57B" w14:textId="77777777" w:rsidR="00567D07" w:rsidRPr="00553260" w:rsidRDefault="00567D07" w:rsidP="00ED0FE2">
            <w:pPr>
              <w:numPr>
                <w:ilvl w:val="0"/>
                <w:numId w:val="9"/>
              </w:numPr>
              <w:tabs>
                <w:tab w:val="left" w:pos="432"/>
              </w:tabs>
              <w:rPr>
                <w:rFonts w:ascii="Arial" w:hAnsi="Arial" w:cs="Arial"/>
                <w:sz w:val="24"/>
                <w:szCs w:val="24"/>
                <w:lang w:val="en-CA"/>
              </w:rPr>
            </w:pPr>
            <w:r w:rsidRPr="00553260">
              <w:rPr>
                <w:rFonts w:ascii="Arial" w:hAnsi="Arial" w:cs="Arial"/>
                <w:sz w:val="24"/>
                <w:szCs w:val="24"/>
                <w:lang w:val="en-CA"/>
              </w:rPr>
              <w:t xml:space="preserve">Financial information that depicts the economic substance of business activities.  </w:t>
            </w:r>
          </w:p>
          <w:p w14:paraId="7CA569C9" w14:textId="77777777" w:rsidR="00567D07" w:rsidRPr="00553260" w:rsidRDefault="00567D07" w:rsidP="00ED0FE2">
            <w:pPr>
              <w:numPr>
                <w:ilvl w:val="0"/>
                <w:numId w:val="9"/>
              </w:numPr>
              <w:tabs>
                <w:tab w:val="left" w:pos="432"/>
              </w:tabs>
              <w:rPr>
                <w:rFonts w:ascii="Arial" w:hAnsi="Arial" w:cs="Arial"/>
                <w:sz w:val="24"/>
                <w:szCs w:val="24"/>
                <w:lang w:val="en-CA"/>
              </w:rPr>
            </w:pPr>
            <w:r w:rsidRPr="00553260">
              <w:rPr>
                <w:rFonts w:ascii="Arial" w:hAnsi="Arial" w:cs="Arial"/>
                <w:sz w:val="24"/>
                <w:szCs w:val="24"/>
                <w:lang w:val="en-CA"/>
              </w:rPr>
              <w:t>The assumption that states that results of business activities should be reported in an appropriate monetary unit.</w:t>
            </w:r>
          </w:p>
          <w:p w14:paraId="70D83682" w14:textId="77777777" w:rsidR="00567D07" w:rsidRPr="00553260" w:rsidRDefault="00567D07" w:rsidP="00ED0FE2">
            <w:pPr>
              <w:tabs>
                <w:tab w:val="left" w:pos="432"/>
              </w:tabs>
              <w:ind w:left="360"/>
              <w:rPr>
                <w:rFonts w:ascii="Arial" w:hAnsi="Arial" w:cs="Arial"/>
                <w:sz w:val="24"/>
                <w:szCs w:val="24"/>
                <w:lang w:val="en-CA"/>
              </w:rPr>
            </w:pPr>
          </w:p>
        </w:tc>
      </w:tr>
    </w:tbl>
    <w:p w14:paraId="493180B6" w14:textId="77777777" w:rsidR="00567D07" w:rsidRPr="00553260" w:rsidRDefault="00567D07" w:rsidP="00ED0FE2">
      <w:pPr>
        <w:rPr>
          <w:rFonts w:ascii="Arial" w:hAnsi="Arial" w:cs="Arial"/>
          <w:b/>
          <w:sz w:val="24"/>
          <w:szCs w:val="24"/>
          <w:lang w:val="en-CA"/>
        </w:rPr>
      </w:pPr>
    </w:p>
    <w:p w14:paraId="0B23A37B" w14:textId="77777777" w:rsidR="00CB4D61" w:rsidRPr="00553260" w:rsidRDefault="00CB4D61" w:rsidP="00ED0FE2">
      <w:pPr>
        <w:rPr>
          <w:rFonts w:ascii="Arial" w:hAnsi="Arial" w:cs="Arial"/>
          <w:b/>
          <w:sz w:val="24"/>
          <w:szCs w:val="24"/>
          <w:lang w:val="en-CA"/>
        </w:rPr>
      </w:pPr>
    </w:p>
    <w:p w14:paraId="71436598" w14:textId="77777777" w:rsidR="00567D07" w:rsidRPr="00553260" w:rsidRDefault="00567D07" w:rsidP="00ED0FE2">
      <w:pPr>
        <w:rPr>
          <w:rFonts w:ascii="Arial" w:hAnsi="Arial" w:cs="Arial"/>
          <w:b/>
          <w:sz w:val="24"/>
          <w:szCs w:val="24"/>
          <w:lang w:val="en-CA"/>
        </w:rPr>
      </w:pPr>
      <w:r w:rsidRPr="00553260">
        <w:rPr>
          <w:rFonts w:ascii="Arial" w:hAnsi="Arial" w:cs="Arial"/>
          <w:b/>
          <w:sz w:val="24"/>
          <w:szCs w:val="24"/>
          <w:lang w:val="en-CA"/>
        </w:rPr>
        <w:t>M1-</w:t>
      </w:r>
      <w:r w:rsidR="001A6538" w:rsidRPr="00553260">
        <w:rPr>
          <w:rFonts w:ascii="Arial" w:hAnsi="Arial" w:cs="Arial"/>
          <w:b/>
          <w:sz w:val="24"/>
          <w:szCs w:val="24"/>
          <w:lang w:val="en-CA"/>
        </w:rPr>
        <w:t>4</w:t>
      </w:r>
    </w:p>
    <w:p w14:paraId="419D7619" w14:textId="77777777" w:rsidR="00567D07" w:rsidRPr="00553260" w:rsidRDefault="00567D07" w:rsidP="00ED0FE2">
      <w:pPr>
        <w:rPr>
          <w:rFonts w:ascii="Arial" w:hAnsi="Arial" w:cs="Arial"/>
          <w:b/>
          <w:color w:val="000000"/>
          <w:sz w:val="24"/>
          <w:szCs w:val="24"/>
          <w:lang w:val="en-CA"/>
        </w:rPr>
      </w:pPr>
    </w:p>
    <w:tbl>
      <w:tblPr>
        <w:tblW w:w="0" w:type="auto"/>
        <w:tblLook w:val="0000" w:firstRow="0" w:lastRow="0" w:firstColumn="0" w:lastColumn="0" w:noHBand="0" w:noVBand="0"/>
      </w:tblPr>
      <w:tblGrid>
        <w:gridCol w:w="1101"/>
        <w:gridCol w:w="8475"/>
      </w:tblGrid>
      <w:tr w:rsidR="00567D07" w:rsidRPr="00553260" w14:paraId="0F1B3F6D" w14:textId="77777777" w:rsidTr="00926285">
        <w:tc>
          <w:tcPr>
            <w:tcW w:w="1101" w:type="dxa"/>
            <w:tcBorders>
              <w:bottom w:val="single" w:sz="4" w:space="0" w:color="auto"/>
            </w:tcBorders>
          </w:tcPr>
          <w:p w14:paraId="50C87CEA" w14:textId="77777777" w:rsidR="00567D07" w:rsidRPr="00553260" w:rsidRDefault="00567D07" w:rsidP="00ED0FE2">
            <w:pPr>
              <w:pStyle w:val="text"/>
              <w:spacing w:before="0" w:line="240" w:lineRule="auto"/>
              <w:rPr>
                <w:rFonts w:cs="Arial"/>
                <w:bCs/>
                <w:szCs w:val="24"/>
                <w:lang w:val="en-CA"/>
              </w:rPr>
            </w:pPr>
            <w:r w:rsidRPr="00553260">
              <w:rPr>
                <w:rFonts w:cs="Arial"/>
                <w:bCs/>
                <w:szCs w:val="24"/>
                <w:lang w:val="en-CA"/>
              </w:rPr>
              <w:t>L</w:t>
            </w:r>
            <w:r w:rsidR="0017590C" w:rsidRPr="00553260">
              <w:rPr>
                <w:rFonts w:cs="Arial"/>
                <w:bCs/>
                <w:szCs w:val="24"/>
                <w:lang w:val="en-CA"/>
              </w:rPr>
              <w:t xml:space="preserve"> (B/S)</w:t>
            </w:r>
          </w:p>
        </w:tc>
        <w:tc>
          <w:tcPr>
            <w:tcW w:w="8475" w:type="dxa"/>
          </w:tcPr>
          <w:p w14:paraId="366D0310"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(1) Accounts Payable</w:t>
            </w:r>
          </w:p>
        </w:tc>
      </w:tr>
      <w:tr w:rsidR="00567D07" w:rsidRPr="00553260" w14:paraId="3EA44601" w14:textId="77777777" w:rsidTr="00926285">
        <w:tc>
          <w:tcPr>
            <w:tcW w:w="1101" w:type="dxa"/>
            <w:tcBorders>
              <w:top w:val="single" w:sz="4" w:space="0" w:color="auto"/>
              <w:bottom w:val="single" w:sz="4" w:space="0" w:color="auto"/>
            </w:tcBorders>
          </w:tcPr>
          <w:p w14:paraId="235CFE6F"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A</w:t>
            </w:r>
            <w:r w:rsidR="0017590C" w:rsidRPr="00553260">
              <w:rPr>
                <w:rFonts w:ascii="Arial" w:hAnsi="Arial" w:cs="Arial"/>
                <w:bCs/>
                <w:sz w:val="24"/>
                <w:szCs w:val="24"/>
                <w:lang w:val="en-CA"/>
              </w:rPr>
              <w:t xml:space="preserve"> (B/S)</w:t>
            </w:r>
          </w:p>
        </w:tc>
        <w:tc>
          <w:tcPr>
            <w:tcW w:w="8475" w:type="dxa"/>
          </w:tcPr>
          <w:p w14:paraId="4199A6E4"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(2) Accounts Receivable</w:t>
            </w:r>
          </w:p>
        </w:tc>
      </w:tr>
      <w:tr w:rsidR="00567D07" w:rsidRPr="00553260" w14:paraId="69887EAC" w14:textId="77777777" w:rsidTr="00926285">
        <w:tc>
          <w:tcPr>
            <w:tcW w:w="1101" w:type="dxa"/>
            <w:tcBorders>
              <w:top w:val="single" w:sz="4" w:space="0" w:color="auto"/>
              <w:bottom w:val="single" w:sz="4" w:space="0" w:color="auto"/>
            </w:tcBorders>
          </w:tcPr>
          <w:p w14:paraId="3F1E71A6"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A</w:t>
            </w:r>
            <w:r w:rsidR="0017590C" w:rsidRPr="00553260">
              <w:rPr>
                <w:rFonts w:ascii="Arial" w:hAnsi="Arial" w:cs="Arial"/>
                <w:bCs/>
                <w:sz w:val="24"/>
                <w:szCs w:val="24"/>
                <w:lang w:val="en-CA"/>
              </w:rPr>
              <w:t xml:space="preserve"> (B/S)</w:t>
            </w:r>
          </w:p>
        </w:tc>
        <w:tc>
          <w:tcPr>
            <w:tcW w:w="8475" w:type="dxa"/>
          </w:tcPr>
          <w:p w14:paraId="0DFACC9E"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(3) Cash</w:t>
            </w:r>
          </w:p>
        </w:tc>
      </w:tr>
      <w:tr w:rsidR="00567D07" w:rsidRPr="00553260" w14:paraId="432E30D7" w14:textId="77777777" w:rsidTr="00926285">
        <w:tc>
          <w:tcPr>
            <w:tcW w:w="1101" w:type="dxa"/>
            <w:tcBorders>
              <w:top w:val="single" w:sz="4" w:space="0" w:color="auto"/>
              <w:bottom w:val="single" w:sz="4" w:space="0" w:color="auto"/>
            </w:tcBorders>
          </w:tcPr>
          <w:p w14:paraId="34706BF2"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E</w:t>
            </w:r>
            <w:r w:rsidR="0017590C" w:rsidRPr="00553260">
              <w:rPr>
                <w:rFonts w:ascii="Arial" w:hAnsi="Arial" w:cs="Arial"/>
                <w:bCs/>
                <w:sz w:val="24"/>
                <w:szCs w:val="24"/>
                <w:lang w:val="en-CA"/>
              </w:rPr>
              <w:t xml:space="preserve"> (I/S)</w:t>
            </w:r>
          </w:p>
        </w:tc>
        <w:tc>
          <w:tcPr>
            <w:tcW w:w="8475" w:type="dxa"/>
          </w:tcPr>
          <w:p w14:paraId="57E9E620"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(4) Income Tax Expense</w:t>
            </w:r>
          </w:p>
        </w:tc>
      </w:tr>
      <w:tr w:rsidR="00567D07" w:rsidRPr="00553260" w14:paraId="49EF3DD4" w14:textId="77777777" w:rsidTr="00926285">
        <w:tc>
          <w:tcPr>
            <w:tcW w:w="1101" w:type="dxa"/>
            <w:tcBorders>
              <w:top w:val="single" w:sz="4" w:space="0" w:color="auto"/>
              <w:bottom w:val="single" w:sz="4" w:space="0" w:color="auto"/>
            </w:tcBorders>
          </w:tcPr>
          <w:p w14:paraId="5E14926D"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E</w:t>
            </w:r>
            <w:r w:rsidR="0017590C" w:rsidRPr="00553260">
              <w:rPr>
                <w:rFonts w:ascii="Arial" w:hAnsi="Arial" w:cs="Arial"/>
                <w:bCs/>
                <w:sz w:val="24"/>
                <w:szCs w:val="24"/>
                <w:lang w:val="en-CA"/>
              </w:rPr>
              <w:t xml:space="preserve"> (I/S)</w:t>
            </w:r>
          </w:p>
        </w:tc>
        <w:tc>
          <w:tcPr>
            <w:tcW w:w="8475" w:type="dxa"/>
          </w:tcPr>
          <w:p w14:paraId="56425622"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 xml:space="preserve">(5) </w:t>
            </w:r>
            <w:r w:rsidR="00D12E9A" w:rsidRPr="00553260">
              <w:rPr>
                <w:rFonts w:ascii="Arial" w:hAnsi="Arial" w:cs="Arial"/>
                <w:sz w:val="24"/>
                <w:szCs w:val="24"/>
                <w:lang w:val="en-CA"/>
              </w:rPr>
              <w:t>Selling</w:t>
            </w:r>
            <w:r w:rsidRPr="00553260">
              <w:rPr>
                <w:rFonts w:ascii="Arial" w:hAnsi="Arial" w:cs="Arial"/>
                <w:sz w:val="24"/>
                <w:szCs w:val="24"/>
                <w:lang w:val="en-CA"/>
              </w:rPr>
              <w:t xml:space="preserve"> and Administrative Expenses</w:t>
            </w:r>
          </w:p>
        </w:tc>
      </w:tr>
      <w:tr w:rsidR="00567D07" w:rsidRPr="00553260" w14:paraId="0223798A" w14:textId="77777777" w:rsidTr="00926285">
        <w:tc>
          <w:tcPr>
            <w:tcW w:w="1101" w:type="dxa"/>
            <w:tcBorders>
              <w:top w:val="single" w:sz="4" w:space="0" w:color="auto"/>
              <w:bottom w:val="single" w:sz="4" w:space="0" w:color="auto"/>
            </w:tcBorders>
          </w:tcPr>
          <w:p w14:paraId="7A23C1EF"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R</w:t>
            </w:r>
            <w:r w:rsidR="0017590C" w:rsidRPr="00553260">
              <w:rPr>
                <w:rFonts w:ascii="Arial" w:hAnsi="Arial" w:cs="Arial"/>
                <w:bCs/>
                <w:sz w:val="24"/>
                <w:szCs w:val="24"/>
                <w:lang w:val="en-CA"/>
              </w:rPr>
              <w:t xml:space="preserve"> (I/S)</w:t>
            </w:r>
          </w:p>
        </w:tc>
        <w:tc>
          <w:tcPr>
            <w:tcW w:w="8475" w:type="dxa"/>
          </w:tcPr>
          <w:p w14:paraId="48D3D872"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(6) Sales Revenue</w:t>
            </w:r>
          </w:p>
        </w:tc>
      </w:tr>
      <w:tr w:rsidR="00567D07" w:rsidRPr="00553260" w14:paraId="54D89059" w14:textId="77777777" w:rsidTr="00926285">
        <w:tc>
          <w:tcPr>
            <w:tcW w:w="1101" w:type="dxa"/>
            <w:tcBorders>
              <w:top w:val="single" w:sz="4" w:space="0" w:color="auto"/>
              <w:bottom w:val="single" w:sz="4" w:space="0" w:color="auto"/>
            </w:tcBorders>
          </w:tcPr>
          <w:p w14:paraId="25FA5ABB"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L</w:t>
            </w:r>
            <w:r w:rsidR="0017590C" w:rsidRPr="00553260">
              <w:rPr>
                <w:rFonts w:ascii="Arial" w:hAnsi="Arial" w:cs="Arial"/>
                <w:bCs/>
                <w:sz w:val="24"/>
                <w:szCs w:val="24"/>
                <w:lang w:val="en-CA"/>
              </w:rPr>
              <w:t xml:space="preserve"> (B/S)</w:t>
            </w:r>
          </w:p>
        </w:tc>
        <w:tc>
          <w:tcPr>
            <w:tcW w:w="8475" w:type="dxa"/>
          </w:tcPr>
          <w:p w14:paraId="1077893D"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 xml:space="preserve">(7) </w:t>
            </w:r>
            <w:r w:rsidR="001A6538" w:rsidRPr="00553260">
              <w:rPr>
                <w:rFonts w:ascii="Arial" w:hAnsi="Arial" w:cs="Arial"/>
                <w:sz w:val="24"/>
                <w:szCs w:val="24"/>
                <w:lang w:val="en-CA"/>
              </w:rPr>
              <w:t>Notes Payable</w:t>
            </w:r>
          </w:p>
        </w:tc>
      </w:tr>
      <w:tr w:rsidR="00567D07" w:rsidRPr="00553260" w14:paraId="5A3D4187" w14:textId="77777777" w:rsidTr="00926285">
        <w:tc>
          <w:tcPr>
            <w:tcW w:w="1101" w:type="dxa"/>
            <w:tcBorders>
              <w:top w:val="single" w:sz="4" w:space="0" w:color="auto"/>
              <w:bottom w:val="single" w:sz="4" w:space="0" w:color="auto"/>
            </w:tcBorders>
          </w:tcPr>
          <w:p w14:paraId="13268019"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SE</w:t>
            </w:r>
            <w:r w:rsidR="0017590C" w:rsidRPr="00553260">
              <w:rPr>
                <w:rFonts w:ascii="Arial" w:hAnsi="Arial" w:cs="Arial"/>
                <w:bCs/>
                <w:sz w:val="24"/>
                <w:szCs w:val="24"/>
                <w:lang w:val="en-CA"/>
              </w:rPr>
              <w:t>(B/S)</w:t>
            </w:r>
          </w:p>
        </w:tc>
        <w:tc>
          <w:tcPr>
            <w:tcW w:w="8475" w:type="dxa"/>
          </w:tcPr>
          <w:p w14:paraId="470D09C9" w14:textId="77777777" w:rsidR="00567D07" w:rsidRPr="00553260" w:rsidRDefault="00567D07" w:rsidP="00ED0FE2">
            <w:pPr>
              <w:pStyle w:val="EX"/>
              <w:keepLines w:val="0"/>
              <w:spacing w:line="240" w:lineRule="exact"/>
              <w:ind w:left="0"/>
              <w:jc w:val="left"/>
              <w:rPr>
                <w:rFonts w:ascii="Arial" w:hAnsi="Arial" w:cs="Arial"/>
                <w:b/>
                <w:sz w:val="24"/>
                <w:szCs w:val="24"/>
                <w:lang w:val="en-CA"/>
              </w:rPr>
            </w:pPr>
            <w:r w:rsidRPr="00553260">
              <w:rPr>
                <w:rFonts w:ascii="Arial" w:hAnsi="Arial" w:cs="Arial"/>
                <w:sz w:val="24"/>
                <w:szCs w:val="24"/>
                <w:lang w:val="en-CA"/>
              </w:rPr>
              <w:t>(8) Retained Earnings</w:t>
            </w:r>
          </w:p>
        </w:tc>
      </w:tr>
    </w:tbl>
    <w:p w14:paraId="7B07CC41" w14:textId="77777777" w:rsidR="00567D07" w:rsidRPr="00553260" w:rsidRDefault="00567D07" w:rsidP="00ED0FE2">
      <w:pPr>
        <w:rPr>
          <w:rFonts w:ascii="Arial" w:hAnsi="Arial" w:cs="Arial"/>
          <w:b/>
          <w:sz w:val="24"/>
          <w:szCs w:val="24"/>
          <w:lang w:val="en-CA"/>
        </w:rPr>
      </w:pPr>
    </w:p>
    <w:p w14:paraId="7533CF3F" w14:textId="77777777" w:rsidR="00CB4D61" w:rsidRPr="00553260" w:rsidRDefault="00CB4D61" w:rsidP="00ED0FE2">
      <w:pPr>
        <w:rPr>
          <w:rFonts w:ascii="Arial" w:hAnsi="Arial" w:cs="Arial"/>
          <w:b/>
          <w:sz w:val="24"/>
          <w:szCs w:val="24"/>
          <w:lang w:val="en-CA"/>
        </w:rPr>
      </w:pPr>
    </w:p>
    <w:p w14:paraId="5FA2AAFB" w14:textId="77777777" w:rsidR="0097521F" w:rsidRPr="00553260" w:rsidRDefault="0097521F" w:rsidP="00ED0FE2">
      <w:pPr>
        <w:rPr>
          <w:rFonts w:ascii="Arial" w:hAnsi="Arial" w:cs="Arial"/>
          <w:b/>
          <w:sz w:val="24"/>
          <w:szCs w:val="24"/>
          <w:lang w:val="en-CA"/>
        </w:rPr>
      </w:pPr>
      <w:r w:rsidRPr="00553260">
        <w:rPr>
          <w:rFonts w:ascii="Arial" w:hAnsi="Arial" w:cs="Arial"/>
          <w:b/>
          <w:sz w:val="24"/>
          <w:szCs w:val="24"/>
          <w:lang w:val="en-CA"/>
        </w:rPr>
        <w:t>M1-5</w:t>
      </w:r>
    </w:p>
    <w:p w14:paraId="7E864C33" w14:textId="77777777" w:rsidR="0097521F" w:rsidRPr="00553260" w:rsidRDefault="0097521F" w:rsidP="00ED0FE2">
      <w:pPr>
        <w:rPr>
          <w:rFonts w:ascii="Arial" w:hAnsi="Arial" w:cs="Arial"/>
          <w:b/>
          <w:color w:val="000000"/>
          <w:sz w:val="24"/>
          <w:szCs w:val="24"/>
          <w:lang w:val="en-CA"/>
        </w:rPr>
      </w:pPr>
    </w:p>
    <w:tbl>
      <w:tblPr>
        <w:tblW w:w="0" w:type="auto"/>
        <w:tblLook w:val="0000" w:firstRow="0" w:lastRow="0" w:firstColumn="0" w:lastColumn="0" w:noHBand="0" w:noVBand="0"/>
      </w:tblPr>
      <w:tblGrid>
        <w:gridCol w:w="1101"/>
        <w:gridCol w:w="8475"/>
      </w:tblGrid>
      <w:tr w:rsidR="0097521F" w:rsidRPr="00553260" w14:paraId="3FA0FC5E" w14:textId="77777777" w:rsidTr="00926285">
        <w:tc>
          <w:tcPr>
            <w:tcW w:w="1101" w:type="dxa"/>
            <w:tcBorders>
              <w:bottom w:val="single" w:sz="4" w:space="0" w:color="auto"/>
            </w:tcBorders>
          </w:tcPr>
          <w:p w14:paraId="01264BC0" w14:textId="77777777" w:rsidR="0097521F" w:rsidRPr="00553260" w:rsidRDefault="0097521F" w:rsidP="00ED0FE2">
            <w:pPr>
              <w:pStyle w:val="text"/>
              <w:spacing w:before="0" w:line="240" w:lineRule="auto"/>
              <w:rPr>
                <w:rFonts w:cs="Arial"/>
                <w:bCs/>
                <w:szCs w:val="24"/>
                <w:lang w:val="en-CA"/>
              </w:rPr>
            </w:pPr>
            <w:r w:rsidRPr="00553260">
              <w:rPr>
                <w:rFonts w:cs="Arial"/>
                <w:bCs/>
                <w:szCs w:val="24"/>
                <w:lang w:val="en-CA"/>
              </w:rPr>
              <w:t>A</w:t>
            </w:r>
            <w:r w:rsidR="0017590C" w:rsidRPr="00553260">
              <w:rPr>
                <w:rFonts w:cs="Arial"/>
                <w:bCs/>
                <w:szCs w:val="24"/>
                <w:lang w:val="en-CA"/>
              </w:rPr>
              <w:t xml:space="preserve"> (B/S)</w:t>
            </w:r>
          </w:p>
        </w:tc>
        <w:tc>
          <w:tcPr>
            <w:tcW w:w="8475" w:type="dxa"/>
          </w:tcPr>
          <w:p w14:paraId="3534A4BF" w14:textId="77777777" w:rsidR="0097521F" w:rsidRPr="00553260" w:rsidRDefault="0097521F" w:rsidP="00ED0FE2">
            <w:pPr>
              <w:rPr>
                <w:rFonts w:ascii="Arial" w:hAnsi="Arial" w:cs="Arial"/>
                <w:b/>
                <w:sz w:val="24"/>
                <w:szCs w:val="24"/>
                <w:lang w:val="en-CA"/>
              </w:rPr>
            </w:pPr>
            <w:r w:rsidRPr="00553260">
              <w:rPr>
                <w:rFonts w:ascii="Arial" w:hAnsi="Arial" w:cs="Arial"/>
                <w:sz w:val="24"/>
                <w:szCs w:val="24"/>
                <w:lang w:val="en-CA"/>
              </w:rPr>
              <w:t>(1) Accounts Receivable</w:t>
            </w:r>
          </w:p>
        </w:tc>
      </w:tr>
      <w:tr w:rsidR="0097521F" w:rsidRPr="00553260" w14:paraId="3E9D3E43" w14:textId="77777777" w:rsidTr="00926285">
        <w:tc>
          <w:tcPr>
            <w:tcW w:w="1101" w:type="dxa"/>
            <w:tcBorders>
              <w:top w:val="single" w:sz="4" w:space="0" w:color="auto"/>
              <w:bottom w:val="single" w:sz="4" w:space="0" w:color="auto"/>
            </w:tcBorders>
          </w:tcPr>
          <w:p w14:paraId="1DFE8458" w14:textId="77777777" w:rsidR="0097521F" w:rsidRPr="00553260" w:rsidRDefault="0097521F" w:rsidP="00ED0FE2">
            <w:pPr>
              <w:rPr>
                <w:rFonts w:ascii="Arial" w:hAnsi="Arial" w:cs="Arial"/>
                <w:bCs/>
                <w:sz w:val="24"/>
                <w:szCs w:val="24"/>
                <w:lang w:val="en-CA"/>
              </w:rPr>
            </w:pPr>
            <w:r w:rsidRPr="00553260">
              <w:rPr>
                <w:rFonts w:ascii="Arial" w:hAnsi="Arial" w:cs="Arial"/>
                <w:bCs/>
                <w:sz w:val="24"/>
                <w:szCs w:val="24"/>
                <w:lang w:val="en-CA"/>
              </w:rPr>
              <w:t>R</w:t>
            </w:r>
            <w:r w:rsidR="0017590C" w:rsidRPr="00553260">
              <w:rPr>
                <w:rFonts w:ascii="Arial" w:hAnsi="Arial" w:cs="Arial"/>
                <w:bCs/>
                <w:sz w:val="24"/>
                <w:szCs w:val="24"/>
                <w:lang w:val="en-CA"/>
              </w:rPr>
              <w:t xml:space="preserve"> (I/S)</w:t>
            </w:r>
          </w:p>
        </w:tc>
        <w:tc>
          <w:tcPr>
            <w:tcW w:w="8475" w:type="dxa"/>
          </w:tcPr>
          <w:p w14:paraId="4827EC33" w14:textId="77777777" w:rsidR="0097521F" w:rsidRPr="00553260" w:rsidRDefault="0097521F" w:rsidP="00ED0FE2">
            <w:pPr>
              <w:rPr>
                <w:rFonts w:ascii="Arial" w:hAnsi="Arial" w:cs="Arial"/>
                <w:b/>
                <w:sz w:val="24"/>
                <w:szCs w:val="24"/>
                <w:lang w:val="en-CA"/>
              </w:rPr>
            </w:pPr>
            <w:r w:rsidRPr="00553260">
              <w:rPr>
                <w:rFonts w:ascii="Arial" w:hAnsi="Arial" w:cs="Arial"/>
                <w:sz w:val="24"/>
                <w:szCs w:val="24"/>
                <w:lang w:val="en-CA"/>
              </w:rPr>
              <w:t>(2) Sales Revenue</w:t>
            </w:r>
          </w:p>
        </w:tc>
      </w:tr>
      <w:tr w:rsidR="0097521F" w:rsidRPr="00553260" w14:paraId="13D319FC" w14:textId="77777777" w:rsidTr="00926285">
        <w:tc>
          <w:tcPr>
            <w:tcW w:w="1101" w:type="dxa"/>
            <w:tcBorders>
              <w:top w:val="single" w:sz="4" w:space="0" w:color="auto"/>
              <w:bottom w:val="single" w:sz="4" w:space="0" w:color="auto"/>
            </w:tcBorders>
          </w:tcPr>
          <w:p w14:paraId="316A7319" w14:textId="77777777" w:rsidR="0097521F" w:rsidRPr="00553260" w:rsidRDefault="0097521F" w:rsidP="00ED0FE2">
            <w:pPr>
              <w:rPr>
                <w:rFonts w:ascii="Arial" w:hAnsi="Arial" w:cs="Arial"/>
                <w:bCs/>
                <w:sz w:val="24"/>
                <w:szCs w:val="24"/>
                <w:lang w:val="en-CA"/>
              </w:rPr>
            </w:pPr>
            <w:r w:rsidRPr="00553260">
              <w:rPr>
                <w:rFonts w:ascii="Arial" w:hAnsi="Arial" w:cs="Arial"/>
                <w:bCs/>
                <w:sz w:val="24"/>
                <w:szCs w:val="24"/>
                <w:lang w:val="en-CA"/>
              </w:rPr>
              <w:t>A</w:t>
            </w:r>
            <w:r w:rsidR="0017590C" w:rsidRPr="00553260">
              <w:rPr>
                <w:rFonts w:ascii="Arial" w:hAnsi="Arial" w:cs="Arial"/>
                <w:bCs/>
                <w:sz w:val="24"/>
                <w:szCs w:val="24"/>
                <w:lang w:val="en-CA"/>
              </w:rPr>
              <w:t xml:space="preserve"> (B/S)</w:t>
            </w:r>
          </w:p>
        </w:tc>
        <w:tc>
          <w:tcPr>
            <w:tcW w:w="8475" w:type="dxa"/>
          </w:tcPr>
          <w:p w14:paraId="5BCE48FE" w14:textId="77777777" w:rsidR="0097521F" w:rsidRPr="00553260" w:rsidRDefault="0097521F" w:rsidP="00ED0FE2">
            <w:pPr>
              <w:rPr>
                <w:rFonts w:ascii="Arial" w:hAnsi="Arial" w:cs="Arial"/>
                <w:b/>
                <w:sz w:val="24"/>
                <w:szCs w:val="24"/>
                <w:lang w:val="en-CA"/>
              </w:rPr>
            </w:pPr>
            <w:r w:rsidRPr="00553260">
              <w:rPr>
                <w:rFonts w:ascii="Arial" w:hAnsi="Arial" w:cs="Arial"/>
                <w:sz w:val="24"/>
                <w:szCs w:val="24"/>
                <w:lang w:val="en-CA"/>
              </w:rPr>
              <w:t>(3) Equipment</w:t>
            </w:r>
          </w:p>
        </w:tc>
      </w:tr>
      <w:tr w:rsidR="0097521F" w:rsidRPr="00553260" w14:paraId="43A72375" w14:textId="77777777" w:rsidTr="00926285">
        <w:tc>
          <w:tcPr>
            <w:tcW w:w="1101" w:type="dxa"/>
            <w:tcBorders>
              <w:top w:val="single" w:sz="4" w:space="0" w:color="auto"/>
              <w:bottom w:val="single" w:sz="4" w:space="0" w:color="auto"/>
            </w:tcBorders>
          </w:tcPr>
          <w:p w14:paraId="249886A1" w14:textId="77777777" w:rsidR="0097521F" w:rsidRPr="00553260" w:rsidRDefault="0097521F" w:rsidP="00ED0FE2">
            <w:pPr>
              <w:rPr>
                <w:rFonts w:ascii="Arial" w:hAnsi="Arial" w:cs="Arial"/>
                <w:bCs/>
                <w:sz w:val="24"/>
                <w:szCs w:val="24"/>
                <w:lang w:val="en-CA"/>
              </w:rPr>
            </w:pPr>
            <w:r w:rsidRPr="00553260">
              <w:rPr>
                <w:rFonts w:ascii="Arial" w:hAnsi="Arial" w:cs="Arial"/>
                <w:bCs/>
                <w:sz w:val="24"/>
                <w:szCs w:val="24"/>
                <w:lang w:val="en-CA"/>
              </w:rPr>
              <w:t>E</w:t>
            </w:r>
            <w:r w:rsidR="0017590C" w:rsidRPr="00553260">
              <w:rPr>
                <w:rFonts w:ascii="Arial" w:hAnsi="Arial" w:cs="Arial"/>
                <w:bCs/>
                <w:sz w:val="24"/>
                <w:szCs w:val="24"/>
                <w:lang w:val="en-CA"/>
              </w:rPr>
              <w:t xml:space="preserve"> (I/S)</w:t>
            </w:r>
          </w:p>
        </w:tc>
        <w:tc>
          <w:tcPr>
            <w:tcW w:w="8475" w:type="dxa"/>
          </w:tcPr>
          <w:p w14:paraId="0A719D2B" w14:textId="77777777" w:rsidR="0097521F" w:rsidRPr="00553260" w:rsidRDefault="0097521F" w:rsidP="00ED0FE2">
            <w:pPr>
              <w:rPr>
                <w:rFonts w:ascii="Arial" w:hAnsi="Arial" w:cs="Arial"/>
                <w:b/>
                <w:sz w:val="24"/>
                <w:szCs w:val="24"/>
                <w:lang w:val="en-CA"/>
              </w:rPr>
            </w:pPr>
            <w:r w:rsidRPr="00553260">
              <w:rPr>
                <w:rFonts w:ascii="Arial" w:hAnsi="Arial" w:cs="Arial"/>
                <w:sz w:val="24"/>
                <w:szCs w:val="24"/>
                <w:lang w:val="en-CA"/>
              </w:rPr>
              <w:t>(4) Supplies Expense</w:t>
            </w:r>
          </w:p>
        </w:tc>
      </w:tr>
      <w:tr w:rsidR="0097521F" w:rsidRPr="00553260" w14:paraId="1ABB2D60" w14:textId="77777777" w:rsidTr="00926285">
        <w:tc>
          <w:tcPr>
            <w:tcW w:w="1101" w:type="dxa"/>
            <w:tcBorders>
              <w:top w:val="single" w:sz="4" w:space="0" w:color="auto"/>
              <w:bottom w:val="single" w:sz="4" w:space="0" w:color="auto"/>
            </w:tcBorders>
          </w:tcPr>
          <w:p w14:paraId="7E08191D" w14:textId="77777777" w:rsidR="0097521F" w:rsidRPr="00553260" w:rsidRDefault="0097521F" w:rsidP="00ED0FE2">
            <w:pPr>
              <w:rPr>
                <w:rFonts w:ascii="Arial" w:hAnsi="Arial" w:cs="Arial"/>
                <w:bCs/>
                <w:sz w:val="24"/>
                <w:szCs w:val="24"/>
                <w:lang w:val="en-CA"/>
              </w:rPr>
            </w:pPr>
            <w:r w:rsidRPr="00553260">
              <w:rPr>
                <w:rFonts w:ascii="Arial" w:hAnsi="Arial" w:cs="Arial"/>
                <w:bCs/>
                <w:sz w:val="24"/>
                <w:szCs w:val="24"/>
                <w:lang w:val="en-CA"/>
              </w:rPr>
              <w:t>A</w:t>
            </w:r>
            <w:r w:rsidR="0017590C" w:rsidRPr="00553260">
              <w:rPr>
                <w:rFonts w:ascii="Arial" w:hAnsi="Arial" w:cs="Arial"/>
                <w:bCs/>
                <w:sz w:val="24"/>
                <w:szCs w:val="24"/>
                <w:lang w:val="en-CA"/>
              </w:rPr>
              <w:t xml:space="preserve"> (B/S)</w:t>
            </w:r>
          </w:p>
        </w:tc>
        <w:tc>
          <w:tcPr>
            <w:tcW w:w="8475" w:type="dxa"/>
          </w:tcPr>
          <w:p w14:paraId="17B87708" w14:textId="77777777" w:rsidR="0097521F" w:rsidRPr="00553260" w:rsidRDefault="0097521F" w:rsidP="00ED0FE2">
            <w:pPr>
              <w:rPr>
                <w:rFonts w:ascii="Arial" w:hAnsi="Arial" w:cs="Arial"/>
                <w:b/>
                <w:sz w:val="24"/>
                <w:szCs w:val="24"/>
                <w:lang w:val="en-CA"/>
              </w:rPr>
            </w:pPr>
            <w:r w:rsidRPr="00553260">
              <w:rPr>
                <w:rFonts w:ascii="Arial" w:hAnsi="Arial" w:cs="Arial"/>
                <w:sz w:val="24"/>
                <w:szCs w:val="24"/>
                <w:lang w:val="en-CA"/>
              </w:rPr>
              <w:t>(5) Cash</w:t>
            </w:r>
          </w:p>
        </w:tc>
      </w:tr>
      <w:tr w:rsidR="0097521F" w:rsidRPr="00553260" w14:paraId="396192F5" w14:textId="77777777" w:rsidTr="00926285">
        <w:tc>
          <w:tcPr>
            <w:tcW w:w="1101" w:type="dxa"/>
            <w:tcBorders>
              <w:top w:val="single" w:sz="4" w:space="0" w:color="auto"/>
              <w:bottom w:val="single" w:sz="4" w:space="0" w:color="auto"/>
            </w:tcBorders>
          </w:tcPr>
          <w:p w14:paraId="19C86995" w14:textId="77777777" w:rsidR="0097521F" w:rsidRPr="00553260" w:rsidRDefault="0097521F" w:rsidP="00ED0FE2">
            <w:pPr>
              <w:rPr>
                <w:rFonts w:ascii="Arial" w:hAnsi="Arial" w:cs="Arial"/>
                <w:bCs/>
                <w:sz w:val="24"/>
                <w:szCs w:val="24"/>
                <w:lang w:val="en-CA"/>
              </w:rPr>
            </w:pPr>
            <w:r w:rsidRPr="00553260">
              <w:rPr>
                <w:rFonts w:ascii="Arial" w:hAnsi="Arial" w:cs="Arial"/>
                <w:bCs/>
                <w:sz w:val="24"/>
                <w:szCs w:val="24"/>
                <w:lang w:val="en-CA"/>
              </w:rPr>
              <w:t>E</w:t>
            </w:r>
            <w:r w:rsidR="0017590C" w:rsidRPr="00553260">
              <w:rPr>
                <w:rFonts w:ascii="Arial" w:hAnsi="Arial" w:cs="Arial"/>
                <w:bCs/>
                <w:sz w:val="24"/>
                <w:szCs w:val="24"/>
                <w:lang w:val="en-CA"/>
              </w:rPr>
              <w:t xml:space="preserve"> (I/S)</w:t>
            </w:r>
          </w:p>
        </w:tc>
        <w:tc>
          <w:tcPr>
            <w:tcW w:w="8475" w:type="dxa"/>
          </w:tcPr>
          <w:p w14:paraId="38874B53" w14:textId="77777777" w:rsidR="0097521F" w:rsidRPr="00553260" w:rsidRDefault="0097521F" w:rsidP="00ED0FE2">
            <w:pPr>
              <w:rPr>
                <w:rFonts w:ascii="Arial" w:hAnsi="Arial" w:cs="Arial"/>
                <w:b/>
                <w:sz w:val="24"/>
                <w:szCs w:val="24"/>
                <w:lang w:val="en-CA"/>
              </w:rPr>
            </w:pPr>
            <w:r w:rsidRPr="00553260">
              <w:rPr>
                <w:rFonts w:ascii="Arial" w:hAnsi="Arial" w:cs="Arial"/>
                <w:sz w:val="24"/>
                <w:szCs w:val="24"/>
                <w:lang w:val="en-CA"/>
              </w:rPr>
              <w:t>(6)</w:t>
            </w:r>
            <w:r w:rsidR="00600581" w:rsidRPr="00553260">
              <w:rPr>
                <w:rFonts w:ascii="Arial" w:hAnsi="Arial" w:cs="Arial"/>
                <w:sz w:val="24"/>
                <w:szCs w:val="24"/>
                <w:lang w:val="en-CA"/>
              </w:rPr>
              <w:t xml:space="preserve"> </w:t>
            </w:r>
            <w:r w:rsidRPr="00553260">
              <w:rPr>
                <w:rFonts w:ascii="Arial" w:hAnsi="Arial" w:cs="Arial"/>
                <w:sz w:val="24"/>
                <w:szCs w:val="24"/>
                <w:lang w:val="en-CA"/>
              </w:rPr>
              <w:t>Advertising Expense</w:t>
            </w:r>
          </w:p>
        </w:tc>
      </w:tr>
      <w:tr w:rsidR="0097521F" w:rsidRPr="00553260" w14:paraId="301B03AE" w14:textId="77777777" w:rsidTr="00926285">
        <w:tc>
          <w:tcPr>
            <w:tcW w:w="1101" w:type="dxa"/>
            <w:tcBorders>
              <w:top w:val="single" w:sz="4" w:space="0" w:color="auto"/>
              <w:bottom w:val="single" w:sz="4" w:space="0" w:color="auto"/>
            </w:tcBorders>
          </w:tcPr>
          <w:p w14:paraId="6F4F98BE" w14:textId="77777777" w:rsidR="0097521F" w:rsidRPr="00553260" w:rsidRDefault="0097521F" w:rsidP="00ED0FE2">
            <w:pPr>
              <w:rPr>
                <w:rFonts w:ascii="Arial" w:hAnsi="Arial" w:cs="Arial"/>
                <w:bCs/>
                <w:sz w:val="24"/>
                <w:szCs w:val="24"/>
                <w:lang w:val="en-CA"/>
              </w:rPr>
            </w:pPr>
            <w:r w:rsidRPr="00553260">
              <w:rPr>
                <w:rFonts w:ascii="Arial" w:hAnsi="Arial" w:cs="Arial"/>
                <w:bCs/>
                <w:sz w:val="24"/>
                <w:szCs w:val="24"/>
                <w:lang w:val="en-CA"/>
              </w:rPr>
              <w:t>L</w:t>
            </w:r>
            <w:r w:rsidR="0017590C" w:rsidRPr="00553260">
              <w:rPr>
                <w:rFonts w:ascii="Arial" w:hAnsi="Arial" w:cs="Arial"/>
                <w:bCs/>
                <w:sz w:val="24"/>
                <w:szCs w:val="24"/>
                <w:lang w:val="en-CA"/>
              </w:rPr>
              <w:t xml:space="preserve"> (B/S)</w:t>
            </w:r>
          </w:p>
        </w:tc>
        <w:tc>
          <w:tcPr>
            <w:tcW w:w="8475" w:type="dxa"/>
          </w:tcPr>
          <w:p w14:paraId="5BA3A5C3" w14:textId="77777777" w:rsidR="0097521F" w:rsidRPr="00553260" w:rsidRDefault="0097521F" w:rsidP="00ED0FE2">
            <w:pPr>
              <w:rPr>
                <w:rFonts w:ascii="Arial" w:hAnsi="Arial" w:cs="Arial"/>
                <w:b/>
                <w:sz w:val="24"/>
                <w:szCs w:val="24"/>
                <w:lang w:val="en-CA"/>
              </w:rPr>
            </w:pPr>
            <w:r w:rsidRPr="00553260">
              <w:rPr>
                <w:rFonts w:ascii="Arial" w:hAnsi="Arial" w:cs="Arial"/>
                <w:sz w:val="24"/>
                <w:szCs w:val="24"/>
                <w:lang w:val="en-CA"/>
              </w:rPr>
              <w:t>(7) Accounts Payable</w:t>
            </w:r>
          </w:p>
        </w:tc>
      </w:tr>
      <w:tr w:rsidR="0097521F" w:rsidRPr="00553260" w14:paraId="11FE3E00" w14:textId="77777777" w:rsidTr="00926285">
        <w:tc>
          <w:tcPr>
            <w:tcW w:w="1101" w:type="dxa"/>
            <w:tcBorders>
              <w:top w:val="single" w:sz="4" w:space="0" w:color="auto"/>
              <w:bottom w:val="single" w:sz="4" w:space="0" w:color="auto"/>
            </w:tcBorders>
          </w:tcPr>
          <w:p w14:paraId="1768FBE3" w14:textId="77777777" w:rsidR="0097521F" w:rsidRPr="00553260" w:rsidRDefault="0097521F" w:rsidP="00ED0FE2">
            <w:pPr>
              <w:rPr>
                <w:rFonts w:ascii="Arial" w:hAnsi="Arial" w:cs="Arial"/>
                <w:bCs/>
                <w:sz w:val="24"/>
                <w:szCs w:val="24"/>
                <w:lang w:val="en-CA"/>
              </w:rPr>
            </w:pPr>
            <w:r w:rsidRPr="00553260">
              <w:rPr>
                <w:rFonts w:ascii="Arial" w:hAnsi="Arial" w:cs="Arial"/>
                <w:bCs/>
                <w:sz w:val="24"/>
                <w:szCs w:val="24"/>
                <w:lang w:val="en-CA"/>
              </w:rPr>
              <w:t>SE</w:t>
            </w:r>
            <w:r w:rsidR="0017590C" w:rsidRPr="00553260">
              <w:rPr>
                <w:rFonts w:ascii="Arial" w:hAnsi="Arial" w:cs="Arial"/>
                <w:bCs/>
                <w:sz w:val="24"/>
                <w:szCs w:val="24"/>
                <w:lang w:val="en-CA"/>
              </w:rPr>
              <w:t>(B/S)</w:t>
            </w:r>
          </w:p>
        </w:tc>
        <w:tc>
          <w:tcPr>
            <w:tcW w:w="8475" w:type="dxa"/>
          </w:tcPr>
          <w:p w14:paraId="3193E67E" w14:textId="77777777" w:rsidR="0097521F" w:rsidRPr="00553260" w:rsidRDefault="0097521F" w:rsidP="00ED0FE2">
            <w:pPr>
              <w:pStyle w:val="EX"/>
              <w:keepLines w:val="0"/>
              <w:spacing w:line="240" w:lineRule="exact"/>
              <w:ind w:left="0"/>
              <w:jc w:val="left"/>
              <w:rPr>
                <w:rFonts w:ascii="Arial" w:hAnsi="Arial" w:cs="Arial"/>
                <w:b/>
                <w:sz w:val="24"/>
                <w:szCs w:val="24"/>
                <w:lang w:val="en-CA"/>
              </w:rPr>
            </w:pPr>
            <w:r w:rsidRPr="00553260">
              <w:rPr>
                <w:rFonts w:ascii="Arial" w:hAnsi="Arial" w:cs="Arial"/>
                <w:sz w:val="24"/>
                <w:szCs w:val="24"/>
                <w:lang w:val="en-CA"/>
              </w:rPr>
              <w:t>(8) Retained Earnings</w:t>
            </w:r>
          </w:p>
        </w:tc>
      </w:tr>
    </w:tbl>
    <w:p w14:paraId="619D51C0" w14:textId="77777777" w:rsidR="00567D07" w:rsidRPr="00553260" w:rsidRDefault="00567D07" w:rsidP="00ED0FE2">
      <w:pPr>
        <w:pStyle w:val="Heading4"/>
        <w:rPr>
          <w:szCs w:val="24"/>
          <w:lang w:val="en-CA"/>
        </w:rPr>
      </w:pPr>
    </w:p>
    <w:p w14:paraId="6B562517" w14:textId="77777777" w:rsidR="00567D07" w:rsidRPr="00553260" w:rsidRDefault="00567D07" w:rsidP="00ED0FE2">
      <w:pPr>
        <w:pStyle w:val="Heading4"/>
        <w:rPr>
          <w:szCs w:val="24"/>
          <w:lang w:val="en-CA"/>
        </w:rPr>
      </w:pPr>
      <w:r w:rsidRPr="00553260">
        <w:rPr>
          <w:szCs w:val="24"/>
          <w:lang w:val="en-CA"/>
        </w:rPr>
        <w:br w:type="page"/>
      </w:r>
      <w:r w:rsidRPr="00553260">
        <w:rPr>
          <w:szCs w:val="24"/>
          <w:lang w:val="en-CA"/>
        </w:rPr>
        <w:lastRenderedPageBreak/>
        <w:t>M1-</w:t>
      </w:r>
      <w:r w:rsidR="0097521F" w:rsidRPr="00553260">
        <w:rPr>
          <w:szCs w:val="24"/>
          <w:lang w:val="en-CA"/>
        </w:rPr>
        <w:t>6</w:t>
      </w:r>
    </w:p>
    <w:p w14:paraId="62D9C43C" w14:textId="77777777" w:rsidR="00567D07" w:rsidRPr="00553260" w:rsidRDefault="00567D07" w:rsidP="00ED0FE2">
      <w:pPr>
        <w:rPr>
          <w:rFonts w:ascii="Arial" w:hAnsi="Arial" w:cs="Arial"/>
          <w:b/>
          <w:i/>
          <w:sz w:val="24"/>
          <w:szCs w:val="24"/>
          <w:lang w:val="en-CA"/>
        </w:rPr>
      </w:pPr>
    </w:p>
    <w:tbl>
      <w:tblPr>
        <w:tblW w:w="0" w:type="auto"/>
        <w:tblLook w:val="0000" w:firstRow="0" w:lastRow="0" w:firstColumn="0" w:lastColumn="0" w:noHBand="0" w:noVBand="0"/>
      </w:tblPr>
      <w:tblGrid>
        <w:gridCol w:w="1124"/>
        <w:gridCol w:w="8452"/>
      </w:tblGrid>
      <w:tr w:rsidR="00567D07" w:rsidRPr="00553260" w14:paraId="4CBEDA87" w14:textId="77777777" w:rsidTr="00926285">
        <w:tc>
          <w:tcPr>
            <w:tcW w:w="1124" w:type="dxa"/>
            <w:tcBorders>
              <w:bottom w:val="single" w:sz="4" w:space="0" w:color="auto"/>
            </w:tcBorders>
          </w:tcPr>
          <w:p w14:paraId="574A2CC1" w14:textId="77777777" w:rsidR="00567D07" w:rsidRPr="00553260" w:rsidRDefault="00567D07" w:rsidP="00ED0FE2">
            <w:pPr>
              <w:pStyle w:val="text"/>
              <w:spacing w:before="0" w:line="240" w:lineRule="auto"/>
              <w:rPr>
                <w:rFonts w:cs="Arial"/>
                <w:bCs/>
                <w:szCs w:val="24"/>
                <w:lang w:val="en-CA"/>
              </w:rPr>
            </w:pPr>
            <w:r w:rsidRPr="00553260">
              <w:rPr>
                <w:rFonts w:cs="Arial"/>
                <w:bCs/>
                <w:szCs w:val="24"/>
                <w:lang w:val="en-CA"/>
              </w:rPr>
              <w:t>A</w:t>
            </w:r>
            <w:r w:rsidR="00955725" w:rsidRPr="00553260">
              <w:rPr>
                <w:rFonts w:cs="Arial"/>
                <w:bCs/>
                <w:szCs w:val="24"/>
                <w:lang w:val="en-CA"/>
              </w:rPr>
              <w:t xml:space="preserve"> (B/S)</w:t>
            </w:r>
          </w:p>
        </w:tc>
        <w:tc>
          <w:tcPr>
            <w:tcW w:w="8452" w:type="dxa"/>
          </w:tcPr>
          <w:p w14:paraId="53A3C4B9"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(1) Accounts Receivable</w:t>
            </w:r>
          </w:p>
        </w:tc>
      </w:tr>
      <w:tr w:rsidR="00567D07" w:rsidRPr="00553260" w14:paraId="59CDF38D" w14:textId="77777777" w:rsidTr="00926285">
        <w:tc>
          <w:tcPr>
            <w:tcW w:w="1124" w:type="dxa"/>
            <w:tcBorders>
              <w:top w:val="single" w:sz="4" w:space="0" w:color="auto"/>
              <w:bottom w:val="single" w:sz="4" w:space="0" w:color="auto"/>
            </w:tcBorders>
          </w:tcPr>
          <w:p w14:paraId="50D24768" w14:textId="77777777" w:rsidR="00567D07" w:rsidRPr="00553260" w:rsidRDefault="0097521F" w:rsidP="00ED0FE2">
            <w:pPr>
              <w:rPr>
                <w:rFonts w:ascii="Arial" w:hAnsi="Arial" w:cs="Arial"/>
                <w:bCs/>
                <w:sz w:val="24"/>
                <w:szCs w:val="24"/>
                <w:lang w:val="en-CA"/>
              </w:rPr>
            </w:pPr>
            <w:r w:rsidRPr="00553260">
              <w:rPr>
                <w:rFonts w:ascii="Arial" w:hAnsi="Arial" w:cs="Arial"/>
                <w:bCs/>
                <w:sz w:val="24"/>
                <w:szCs w:val="24"/>
                <w:lang w:val="en-CA"/>
              </w:rPr>
              <w:t>E</w:t>
            </w:r>
            <w:r w:rsidR="00955725" w:rsidRPr="00553260">
              <w:rPr>
                <w:rFonts w:ascii="Arial" w:hAnsi="Arial" w:cs="Arial"/>
                <w:bCs/>
                <w:sz w:val="24"/>
                <w:szCs w:val="24"/>
                <w:lang w:val="en-CA"/>
              </w:rPr>
              <w:t xml:space="preserve"> (I/S)</w:t>
            </w:r>
          </w:p>
        </w:tc>
        <w:tc>
          <w:tcPr>
            <w:tcW w:w="8452" w:type="dxa"/>
          </w:tcPr>
          <w:p w14:paraId="2E0A3CDF"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 xml:space="preserve">(2) </w:t>
            </w:r>
            <w:r w:rsidR="0097521F" w:rsidRPr="00553260">
              <w:rPr>
                <w:rFonts w:ascii="Arial" w:hAnsi="Arial" w:cs="Arial"/>
                <w:sz w:val="24"/>
                <w:szCs w:val="24"/>
                <w:lang w:val="en-CA"/>
              </w:rPr>
              <w:t>Selling and Administrative Expenses</w:t>
            </w:r>
          </w:p>
        </w:tc>
      </w:tr>
      <w:tr w:rsidR="00567D07" w:rsidRPr="00553260" w14:paraId="267D6094" w14:textId="77777777" w:rsidTr="00926285">
        <w:tc>
          <w:tcPr>
            <w:tcW w:w="1124" w:type="dxa"/>
            <w:tcBorders>
              <w:top w:val="single" w:sz="4" w:space="0" w:color="auto"/>
              <w:bottom w:val="single" w:sz="4" w:space="0" w:color="auto"/>
            </w:tcBorders>
          </w:tcPr>
          <w:p w14:paraId="4D055F6F"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A</w:t>
            </w:r>
            <w:r w:rsidR="00955725" w:rsidRPr="00553260">
              <w:rPr>
                <w:rFonts w:ascii="Arial" w:hAnsi="Arial" w:cs="Arial"/>
                <w:bCs/>
                <w:sz w:val="24"/>
                <w:szCs w:val="24"/>
                <w:lang w:val="en-CA"/>
              </w:rPr>
              <w:t xml:space="preserve"> (B/S)</w:t>
            </w:r>
          </w:p>
        </w:tc>
        <w:tc>
          <w:tcPr>
            <w:tcW w:w="8452" w:type="dxa"/>
          </w:tcPr>
          <w:p w14:paraId="622AFEC9"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(3) Cash</w:t>
            </w:r>
          </w:p>
        </w:tc>
      </w:tr>
      <w:tr w:rsidR="00567D07" w:rsidRPr="00553260" w14:paraId="5B345124" w14:textId="77777777" w:rsidTr="00926285">
        <w:tc>
          <w:tcPr>
            <w:tcW w:w="1124" w:type="dxa"/>
            <w:tcBorders>
              <w:top w:val="single" w:sz="4" w:space="0" w:color="auto"/>
              <w:bottom w:val="single" w:sz="4" w:space="0" w:color="auto"/>
            </w:tcBorders>
          </w:tcPr>
          <w:p w14:paraId="32EED566"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A</w:t>
            </w:r>
            <w:r w:rsidR="00955725" w:rsidRPr="00553260">
              <w:rPr>
                <w:rFonts w:ascii="Arial" w:hAnsi="Arial" w:cs="Arial"/>
                <w:bCs/>
                <w:sz w:val="24"/>
                <w:szCs w:val="24"/>
                <w:lang w:val="en-CA"/>
              </w:rPr>
              <w:t xml:space="preserve"> (B/S)</w:t>
            </w:r>
          </w:p>
        </w:tc>
        <w:tc>
          <w:tcPr>
            <w:tcW w:w="8452" w:type="dxa"/>
          </w:tcPr>
          <w:p w14:paraId="0F7D7669"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 xml:space="preserve">(4) </w:t>
            </w:r>
            <w:r w:rsidR="0097521F" w:rsidRPr="00553260">
              <w:rPr>
                <w:rFonts w:ascii="Arial" w:hAnsi="Arial" w:cs="Arial"/>
                <w:sz w:val="24"/>
                <w:szCs w:val="24"/>
                <w:lang w:val="en-CA"/>
              </w:rPr>
              <w:t>E</w:t>
            </w:r>
            <w:r w:rsidRPr="00553260">
              <w:rPr>
                <w:rFonts w:ascii="Arial" w:hAnsi="Arial" w:cs="Arial"/>
                <w:sz w:val="24"/>
                <w:szCs w:val="24"/>
                <w:lang w:val="en-CA"/>
              </w:rPr>
              <w:t>quipment</w:t>
            </w:r>
          </w:p>
        </w:tc>
      </w:tr>
      <w:tr w:rsidR="00567D07" w:rsidRPr="00553260" w14:paraId="03E6B13E" w14:textId="77777777" w:rsidTr="00926285">
        <w:tc>
          <w:tcPr>
            <w:tcW w:w="1124" w:type="dxa"/>
            <w:tcBorders>
              <w:top w:val="single" w:sz="4" w:space="0" w:color="auto"/>
              <w:bottom w:val="single" w:sz="4" w:space="0" w:color="auto"/>
            </w:tcBorders>
          </w:tcPr>
          <w:p w14:paraId="0119B85C"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E</w:t>
            </w:r>
            <w:r w:rsidR="00955725" w:rsidRPr="00553260">
              <w:rPr>
                <w:rFonts w:ascii="Arial" w:hAnsi="Arial" w:cs="Arial"/>
                <w:bCs/>
                <w:sz w:val="24"/>
                <w:szCs w:val="24"/>
                <w:lang w:val="en-CA"/>
              </w:rPr>
              <w:t xml:space="preserve"> (I/S)</w:t>
            </w:r>
          </w:p>
        </w:tc>
        <w:tc>
          <w:tcPr>
            <w:tcW w:w="8452" w:type="dxa"/>
          </w:tcPr>
          <w:p w14:paraId="52C25293" w14:textId="77777777" w:rsidR="00567D07" w:rsidRPr="00553260" w:rsidRDefault="00567D07" w:rsidP="00ED0FE2">
            <w:pPr>
              <w:pStyle w:val="EX"/>
              <w:keepLines w:val="0"/>
              <w:tabs>
                <w:tab w:val="left" w:pos="3600"/>
              </w:tabs>
              <w:spacing w:line="240" w:lineRule="auto"/>
              <w:ind w:left="0"/>
              <w:rPr>
                <w:rFonts w:ascii="Arial" w:hAnsi="Arial" w:cs="Arial"/>
                <w:b/>
                <w:sz w:val="24"/>
                <w:szCs w:val="24"/>
                <w:lang w:val="en-CA"/>
              </w:rPr>
            </w:pPr>
            <w:r w:rsidRPr="00553260">
              <w:rPr>
                <w:rFonts w:ascii="Arial" w:hAnsi="Arial" w:cs="Arial"/>
                <w:sz w:val="24"/>
                <w:szCs w:val="24"/>
                <w:lang w:val="en-CA"/>
              </w:rPr>
              <w:t xml:space="preserve">(5) </w:t>
            </w:r>
            <w:r w:rsidR="0097521F" w:rsidRPr="00553260">
              <w:rPr>
                <w:rFonts w:ascii="Arial" w:hAnsi="Arial" w:cs="Arial"/>
                <w:sz w:val="24"/>
                <w:szCs w:val="24"/>
                <w:lang w:val="en-CA"/>
              </w:rPr>
              <w:t>Advertising</w:t>
            </w:r>
            <w:r w:rsidRPr="00553260">
              <w:rPr>
                <w:rFonts w:ascii="Arial" w:hAnsi="Arial" w:cs="Arial"/>
                <w:sz w:val="24"/>
                <w:szCs w:val="24"/>
                <w:lang w:val="en-CA"/>
              </w:rPr>
              <w:t xml:space="preserve"> Expenses</w:t>
            </w:r>
          </w:p>
        </w:tc>
      </w:tr>
      <w:tr w:rsidR="00567D07" w:rsidRPr="00553260" w14:paraId="1B7F5D4E" w14:textId="77777777" w:rsidTr="00926285">
        <w:tc>
          <w:tcPr>
            <w:tcW w:w="1124" w:type="dxa"/>
            <w:tcBorders>
              <w:top w:val="single" w:sz="4" w:space="0" w:color="auto"/>
              <w:bottom w:val="single" w:sz="4" w:space="0" w:color="auto"/>
            </w:tcBorders>
          </w:tcPr>
          <w:p w14:paraId="442A3C50"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R</w:t>
            </w:r>
            <w:r w:rsidR="00955725" w:rsidRPr="00553260">
              <w:rPr>
                <w:rFonts w:ascii="Arial" w:hAnsi="Arial" w:cs="Arial"/>
                <w:bCs/>
                <w:sz w:val="24"/>
                <w:szCs w:val="24"/>
                <w:lang w:val="en-CA"/>
              </w:rPr>
              <w:t xml:space="preserve"> (I/S)</w:t>
            </w:r>
          </w:p>
        </w:tc>
        <w:tc>
          <w:tcPr>
            <w:tcW w:w="8452" w:type="dxa"/>
          </w:tcPr>
          <w:p w14:paraId="2358AA06"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(6) Sales Revenue</w:t>
            </w:r>
          </w:p>
        </w:tc>
      </w:tr>
      <w:tr w:rsidR="00567D07" w:rsidRPr="00553260" w14:paraId="134C2A59" w14:textId="77777777" w:rsidTr="00926285">
        <w:tc>
          <w:tcPr>
            <w:tcW w:w="1124" w:type="dxa"/>
            <w:tcBorders>
              <w:top w:val="single" w:sz="4" w:space="0" w:color="auto"/>
              <w:bottom w:val="single" w:sz="4" w:space="0" w:color="auto"/>
            </w:tcBorders>
          </w:tcPr>
          <w:p w14:paraId="002B4ADD"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L</w:t>
            </w:r>
            <w:r w:rsidR="00955725" w:rsidRPr="00553260">
              <w:rPr>
                <w:rFonts w:ascii="Arial" w:hAnsi="Arial" w:cs="Arial"/>
                <w:bCs/>
                <w:sz w:val="24"/>
                <w:szCs w:val="24"/>
                <w:lang w:val="en-CA"/>
              </w:rPr>
              <w:t xml:space="preserve"> (B/S)</w:t>
            </w:r>
          </w:p>
        </w:tc>
        <w:tc>
          <w:tcPr>
            <w:tcW w:w="8452" w:type="dxa"/>
          </w:tcPr>
          <w:p w14:paraId="17E3A561"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 xml:space="preserve">(7) </w:t>
            </w:r>
            <w:r w:rsidR="0097521F" w:rsidRPr="00553260">
              <w:rPr>
                <w:rFonts w:ascii="Arial" w:hAnsi="Arial" w:cs="Arial"/>
                <w:sz w:val="24"/>
                <w:szCs w:val="24"/>
                <w:lang w:val="en-CA"/>
              </w:rPr>
              <w:t>Notes Payable</w:t>
            </w:r>
          </w:p>
        </w:tc>
      </w:tr>
      <w:tr w:rsidR="00567D07" w:rsidRPr="00553260" w14:paraId="0109CF9C" w14:textId="77777777" w:rsidTr="00926285">
        <w:tc>
          <w:tcPr>
            <w:tcW w:w="1124" w:type="dxa"/>
            <w:tcBorders>
              <w:top w:val="single" w:sz="4" w:space="0" w:color="auto"/>
              <w:bottom w:val="single" w:sz="4" w:space="0" w:color="auto"/>
            </w:tcBorders>
          </w:tcPr>
          <w:p w14:paraId="6C014B56"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SE</w:t>
            </w:r>
            <w:r w:rsidR="00955725" w:rsidRPr="00553260">
              <w:rPr>
                <w:rFonts w:ascii="Arial" w:hAnsi="Arial" w:cs="Arial"/>
                <w:bCs/>
                <w:sz w:val="24"/>
                <w:szCs w:val="24"/>
                <w:lang w:val="en-CA"/>
              </w:rPr>
              <w:t>(B/S)</w:t>
            </w:r>
          </w:p>
        </w:tc>
        <w:tc>
          <w:tcPr>
            <w:tcW w:w="8452" w:type="dxa"/>
          </w:tcPr>
          <w:p w14:paraId="08B41EAF"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(8) Retained Earnings</w:t>
            </w:r>
          </w:p>
        </w:tc>
      </w:tr>
      <w:tr w:rsidR="00567D07" w:rsidRPr="00553260" w14:paraId="00412525" w14:textId="77777777" w:rsidTr="00926285">
        <w:tc>
          <w:tcPr>
            <w:tcW w:w="1124" w:type="dxa"/>
            <w:tcBorders>
              <w:top w:val="single" w:sz="4" w:space="0" w:color="auto"/>
              <w:bottom w:val="single" w:sz="4" w:space="0" w:color="auto"/>
            </w:tcBorders>
          </w:tcPr>
          <w:p w14:paraId="706E3157" w14:textId="77777777" w:rsidR="00567D07" w:rsidRPr="00553260" w:rsidRDefault="00567D07" w:rsidP="00ED0FE2">
            <w:pPr>
              <w:pStyle w:val="text"/>
              <w:spacing w:before="0" w:line="240" w:lineRule="auto"/>
              <w:rPr>
                <w:rFonts w:cs="Arial"/>
                <w:bCs/>
                <w:szCs w:val="24"/>
                <w:lang w:val="en-CA"/>
              </w:rPr>
            </w:pPr>
            <w:r w:rsidRPr="00553260">
              <w:rPr>
                <w:rFonts w:cs="Arial"/>
                <w:bCs/>
                <w:szCs w:val="24"/>
                <w:lang w:val="en-CA"/>
              </w:rPr>
              <w:t>L</w:t>
            </w:r>
            <w:r w:rsidR="00955725" w:rsidRPr="00553260">
              <w:rPr>
                <w:rFonts w:cs="Arial"/>
                <w:bCs/>
                <w:szCs w:val="24"/>
                <w:lang w:val="en-CA"/>
              </w:rPr>
              <w:t xml:space="preserve"> (B/S)</w:t>
            </w:r>
          </w:p>
        </w:tc>
        <w:tc>
          <w:tcPr>
            <w:tcW w:w="8452" w:type="dxa"/>
          </w:tcPr>
          <w:p w14:paraId="4E67D41C"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(9) Accounts Payable</w:t>
            </w:r>
          </w:p>
        </w:tc>
      </w:tr>
    </w:tbl>
    <w:p w14:paraId="5E3AB04A" w14:textId="77777777" w:rsidR="00567D07" w:rsidRPr="00553260" w:rsidRDefault="00567D07" w:rsidP="00ED0FE2">
      <w:pPr>
        <w:rPr>
          <w:rFonts w:ascii="Arial" w:hAnsi="Arial" w:cs="Arial"/>
          <w:b/>
          <w:sz w:val="24"/>
          <w:szCs w:val="24"/>
          <w:lang w:val="en-CA"/>
        </w:rPr>
      </w:pPr>
    </w:p>
    <w:p w14:paraId="0C89FB67" w14:textId="77777777" w:rsidR="00CB4D61" w:rsidRPr="00553260" w:rsidRDefault="00CB4D61" w:rsidP="00ED0FE2">
      <w:pPr>
        <w:rPr>
          <w:rFonts w:ascii="Arial" w:hAnsi="Arial" w:cs="Arial"/>
          <w:b/>
          <w:sz w:val="24"/>
          <w:szCs w:val="24"/>
          <w:lang w:val="en-CA"/>
        </w:rPr>
      </w:pPr>
    </w:p>
    <w:p w14:paraId="247E4B3A" w14:textId="77777777" w:rsidR="00567D07" w:rsidRPr="00553260" w:rsidRDefault="00567D07" w:rsidP="00ED0FE2">
      <w:pPr>
        <w:rPr>
          <w:rFonts w:ascii="Arial" w:hAnsi="Arial" w:cs="Arial"/>
          <w:b/>
          <w:sz w:val="24"/>
          <w:szCs w:val="24"/>
          <w:lang w:val="en-CA"/>
        </w:rPr>
      </w:pPr>
      <w:r w:rsidRPr="00553260">
        <w:rPr>
          <w:rFonts w:ascii="Arial" w:hAnsi="Arial" w:cs="Arial"/>
          <w:b/>
          <w:sz w:val="24"/>
          <w:szCs w:val="24"/>
          <w:lang w:val="en-CA"/>
        </w:rPr>
        <w:t>M1-</w:t>
      </w:r>
      <w:r w:rsidR="001A6538" w:rsidRPr="00553260">
        <w:rPr>
          <w:rFonts w:ascii="Arial" w:hAnsi="Arial" w:cs="Arial"/>
          <w:b/>
          <w:sz w:val="24"/>
          <w:szCs w:val="24"/>
          <w:lang w:val="en-CA"/>
        </w:rPr>
        <w:t>7</w:t>
      </w:r>
    </w:p>
    <w:p w14:paraId="1C18BB60" w14:textId="77777777" w:rsidR="00567D07" w:rsidRPr="00553260" w:rsidRDefault="00567D07" w:rsidP="00ED0FE2">
      <w:pPr>
        <w:rPr>
          <w:rFonts w:ascii="Arial" w:hAnsi="Arial" w:cs="Arial"/>
          <w:b/>
          <w:sz w:val="24"/>
          <w:szCs w:val="24"/>
          <w:lang w:val="en-CA"/>
        </w:rPr>
      </w:pPr>
    </w:p>
    <w:tbl>
      <w:tblPr>
        <w:tblW w:w="9640" w:type="dxa"/>
        <w:tblInd w:w="-34" w:type="dxa"/>
        <w:tblLook w:val="0000" w:firstRow="0" w:lastRow="0" w:firstColumn="0" w:lastColumn="0" w:noHBand="0" w:noVBand="0"/>
      </w:tblPr>
      <w:tblGrid>
        <w:gridCol w:w="1158"/>
        <w:gridCol w:w="8482"/>
      </w:tblGrid>
      <w:tr w:rsidR="00567D07" w:rsidRPr="00553260" w14:paraId="179D6DE4" w14:textId="77777777" w:rsidTr="00926285">
        <w:tc>
          <w:tcPr>
            <w:tcW w:w="1158" w:type="dxa"/>
            <w:tcBorders>
              <w:bottom w:val="single" w:sz="4" w:space="0" w:color="auto"/>
            </w:tcBorders>
          </w:tcPr>
          <w:p w14:paraId="7BD91A67"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L</w:t>
            </w:r>
            <w:r w:rsidR="00955725" w:rsidRPr="00553260">
              <w:rPr>
                <w:rFonts w:ascii="Arial" w:hAnsi="Arial" w:cs="Arial"/>
                <w:sz w:val="24"/>
                <w:szCs w:val="24"/>
                <w:lang w:val="en-CA"/>
              </w:rPr>
              <w:t xml:space="preserve"> (B/S)</w:t>
            </w:r>
          </w:p>
        </w:tc>
        <w:tc>
          <w:tcPr>
            <w:tcW w:w="8482" w:type="dxa"/>
          </w:tcPr>
          <w:p w14:paraId="52D6DB07"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(1) Accounts Payable</w:t>
            </w:r>
          </w:p>
        </w:tc>
      </w:tr>
      <w:tr w:rsidR="00567D07" w:rsidRPr="00553260" w14:paraId="5DEBC23C" w14:textId="77777777" w:rsidTr="00926285">
        <w:tc>
          <w:tcPr>
            <w:tcW w:w="1158" w:type="dxa"/>
            <w:tcBorders>
              <w:top w:val="single" w:sz="4" w:space="0" w:color="auto"/>
              <w:bottom w:val="single" w:sz="4" w:space="0" w:color="auto"/>
            </w:tcBorders>
          </w:tcPr>
          <w:p w14:paraId="0D8D8F3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SE</w:t>
            </w:r>
            <w:r w:rsidR="00955725" w:rsidRPr="00553260">
              <w:rPr>
                <w:rFonts w:ascii="Arial" w:hAnsi="Arial" w:cs="Arial"/>
                <w:sz w:val="24"/>
                <w:szCs w:val="24"/>
                <w:lang w:val="en-CA"/>
              </w:rPr>
              <w:t>(B/S)</w:t>
            </w:r>
          </w:p>
        </w:tc>
        <w:tc>
          <w:tcPr>
            <w:tcW w:w="8482" w:type="dxa"/>
          </w:tcPr>
          <w:p w14:paraId="0ABBB3C2"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(2) </w:t>
            </w:r>
            <w:r w:rsidR="002319A7" w:rsidRPr="00553260">
              <w:rPr>
                <w:rFonts w:ascii="Arial" w:hAnsi="Arial" w:cs="Arial"/>
                <w:sz w:val="24"/>
                <w:szCs w:val="24"/>
                <w:lang w:val="en-CA"/>
              </w:rPr>
              <w:t>Contributed Capital</w:t>
            </w:r>
          </w:p>
        </w:tc>
      </w:tr>
      <w:tr w:rsidR="00567D07" w:rsidRPr="00553260" w14:paraId="69620F5E" w14:textId="77777777" w:rsidTr="00926285">
        <w:tc>
          <w:tcPr>
            <w:tcW w:w="1158" w:type="dxa"/>
            <w:tcBorders>
              <w:top w:val="single" w:sz="4" w:space="0" w:color="auto"/>
              <w:bottom w:val="single" w:sz="4" w:space="0" w:color="auto"/>
            </w:tcBorders>
          </w:tcPr>
          <w:p w14:paraId="388770CF"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w:t>
            </w:r>
            <w:r w:rsidR="00955725" w:rsidRPr="00553260">
              <w:rPr>
                <w:rFonts w:ascii="Arial" w:hAnsi="Arial" w:cs="Arial"/>
                <w:sz w:val="24"/>
                <w:szCs w:val="24"/>
                <w:lang w:val="en-CA"/>
              </w:rPr>
              <w:t xml:space="preserve"> (B/S)</w:t>
            </w:r>
          </w:p>
        </w:tc>
        <w:tc>
          <w:tcPr>
            <w:tcW w:w="8482" w:type="dxa"/>
          </w:tcPr>
          <w:p w14:paraId="3EFF761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(3) Equipment</w:t>
            </w:r>
          </w:p>
        </w:tc>
      </w:tr>
      <w:tr w:rsidR="00567D07" w:rsidRPr="00553260" w14:paraId="188CF610" w14:textId="77777777" w:rsidTr="00926285">
        <w:tc>
          <w:tcPr>
            <w:tcW w:w="1158" w:type="dxa"/>
            <w:tcBorders>
              <w:top w:val="single" w:sz="4" w:space="0" w:color="auto"/>
              <w:bottom w:val="single" w:sz="4" w:space="0" w:color="auto"/>
            </w:tcBorders>
          </w:tcPr>
          <w:p w14:paraId="71F48022"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w:t>
            </w:r>
            <w:r w:rsidR="00955725" w:rsidRPr="00553260">
              <w:rPr>
                <w:rFonts w:ascii="Arial" w:hAnsi="Arial" w:cs="Arial"/>
                <w:sz w:val="24"/>
                <w:szCs w:val="24"/>
                <w:lang w:val="en-CA"/>
              </w:rPr>
              <w:t xml:space="preserve"> (B/S)</w:t>
            </w:r>
          </w:p>
        </w:tc>
        <w:tc>
          <w:tcPr>
            <w:tcW w:w="8482" w:type="dxa"/>
          </w:tcPr>
          <w:p w14:paraId="4BE4834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(4) Accounts Receivable</w:t>
            </w:r>
          </w:p>
        </w:tc>
      </w:tr>
      <w:tr w:rsidR="00567D07" w:rsidRPr="00553260" w14:paraId="60F3601C" w14:textId="77777777" w:rsidTr="00926285">
        <w:tc>
          <w:tcPr>
            <w:tcW w:w="1158" w:type="dxa"/>
            <w:tcBorders>
              <w:top w:val="single" w:sz="4" w:space="0" w:color="auto"/>
              <w:bottom w:val="single" w:sz="4" w:space="0" w:color="auto"/>
            </w:tcBorders>
          </w:tcPr>
          <w:p w14:paraId="72C89149"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L</w:t>
            </w:r>
            <w:r w:rsidR="00955725" w:rsidRPr="00553260">
              <w:rPr>
                <w:rFonts w:ascii="Arial" w:hAnsi="Arial" w:cs="Arial"/>
                <w:sz w:val="24"/>
                <w:szCs w:val="24"/>
                <w:lang w:val="en-CA"/>
              </w:rPr>
              <w:t xml:space="preserve"> (B/S)</w:t>
            </w:r>
          </w:p>
        </w:tc>
        <w:tc>
          <w:tcPr>
            <w:tcW w:w="8482" w:type="dxa"/>
          </w:tcPr>
          <w:p w14:paraId="137A96AE"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(5) Notes Payable</w:t>
            </w:r>
          </w:p>
        </w:tc>
      </w:tr>
      <w:tr w:rsidR="00567D07" w:rsidRPr="00553260" w14:paraId="5CC1BD53" w14:textId="77777777" w:rsidTr="00926285">
        <w:tc>
          <w:tcPr>
            <w:tcW w:w="1158" w:type="dxa"/>
            <w:tcBorders>
              <w:top w:val="single" w:sz="4" w:space="0" w:color="auto"/>
              <w:bottom w:val="single" w:sz="4" w:space="0" w:color="auto"/>
            </w:tcBorders>
          </w:tcPr>
          <w:p w14:paraId="73BAF64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w:t>
            </w:r>
            <w:r w:rsidR="00955725" w:rsidRPr="00553260">
              <w:rPr>
                <w:rFonts w:ascii="Arial" w:hAnsi="Arial" w:cs="Arial"/>
                <w:sz w:val="24"/>
                <w:szCs w:val="24"/>
                <w:lang w:val="en-CA"/>
              </w:rPr>
              <w:t xml:space="preserve"> (B/S)</w:t>
            </w:r>
          </w:p>
        </w:tc>
        <w:tc>
          <w:tcPr>
            <w:tcW w:w="8482" w:type="dxa"/>
          </w:tcPr>
          <w:p w14:paraId="6686CF0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(6) Cash</w:t>
            </w:r>
          </w:p>
        </w:tc>
      </w:tr>
      <w:tr w:rsidR="00567D07" w:rsidRPr="00553260" w14:paraId="35CAC62B" w14:textId="77777777" w:rsidTr="00926285">
        <w:tc>
          <w:tcPr>
            <w:tcW w:w="1158" w:type="dxa"/>
            <w:tcBorders>
              <w:top w:val="single" w:sz="4" w:space="0" w:color="auto"/>
              <w:bottom w:val="single" w:sz="4" w:space="0" w:color="auto"/>
            </w:tcBorders>
          </w:tcPr>
          <w:p w14:paraId="0F88FB50"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SE</w:t>
            </w:r>
            <w:r w:rsidR="00955725" w:rsidRPr="00553260">
              <w:rPr>
                <w:rFonts w:ascii="Arial" w:hAnsi="Arial" w:cs="Arial"/>
                <w:sz w:val="24"/>
                <w:szCs w:val="24"/>
                <w:lang w:val="en-CA"/>
              </w:rPr>
              <w:t>(B/S)</w:t>
            </w:r>
          </w:p>
        </w:tc>
        <w:tc>
          <w:tcPr>
            <w:tcW w:w="8482" w:type="dxa"/>
          </w:tcPr>
          <w:p w14:paraId="151DDD98"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(7) Retained Earnings</w:t>
            </w:r>
          </w:p>
        </w:tc>
      </w:tr>
      <w:tr w:rsidR="00567D07" w:rsidRPr="00553260" w14:paraId="5C9274C4" w14:textId="77777777" w:rsidTr="00926285">
        <w:tc>
          <w:tcPr>
            <w:tcW w:w="1158" w:type="dxa"/>
            <w:tcBorders>
              <w:bottom w:val="single" w:sz="4" w:space="0" w:color="auto"/>
            </w:tcBorders>
          </w:tcPr>
          <w:p w14:paraId="3F213112" w14:textId="77777777" w:rsidR="00567D07" w:rsidRPr="00553260" w:rsidRDefault="00567D07" w:rsidP="00ED0FE2">
            <w:pPr>
              <w:pStyle w:val="text"/>
              <w:spacing w:before="0" w:line="240" w:lineRule="auto"/>
              <w:rPr>
                <w:rFonts w:cs="Arial"/>
                <w:bCs/>
                <w:szCs w:val="24"/>
                <w:lang w:val="en-CA"/>
              </w:rPr>
            </w:pPr>
            <w:r w:rsidRPr="00553260">
              <w:rPr>
                <w:rFonts w:cs="Arial"/>
                <w:bCs/>
                <w:szCs w:val="24"/>
                <w:lang w:val="en-CA"/>
              </w:rPr>
              <w:t>E</w:t>
            </w:r>
            <w:r w:rsidR="00955725" w:rsidRPr="00553260">
              <w:rPr>
                <w:rFonts w:cs="Arial"/>
                <w:bCs/>
                <w:szCs w:val="24"/>
                <w:lang w:val="en-CA"/>
              </w:rPr>
              <w:t xml:space="preserve"> (I/S)</w:t>
            </w:r>
          </w:p>
        </w:tc>
        <w:tc>
          <w:tcPr>
            <w:tcW w:w="8482" w:type="dxa"/>
          </w:tcPr>
          <w:p w14:paraId="77644405" w14:textId="77777777" w:rsidR="00567D07" w:rsidRPr="00553260" w:rsidRDefault="00567D07" w:rsidP="00ED0FE2">
            <w:pPr>
              <w:rPr>
                <w:rFonts w:ascii="Arial" w:hAnsi="Arial" w:cs="Arial"/>
                <w:bCs/>
                <w:sz w:val="24"/>
                <w:szCs w:val="24"/>
                <w:lang w:val="en-CA"/>
              </w:rPr>
            </w:pPr>
            <w:r w:rsidRPr="00553260">
              <w:rPr>
                <w:rFonts w:ascii="Arial" w:hAnsi="Arial" w:cs="Arial"/>
                <w:sz w:val="24"/>
                <w:szCs w:val="24"/>
                <w:lang w:val="en-CA"/>
              </w:rPr>
              <w:t xml:space="preserve">(8) </w:t>
            </w:r>
            <w:r w:rsidR="00D12E9A" w:rsidRPr="00553260">
              <w:rPr>
                <w:rFonts w:ascii="Arial" w:hAnsi="Arial" w:cs="Arial"/>
                <w:sz w:val="24"/>
                <w:szCs w:val="24"/>
                <w:lang w:val="en-CA"/>
              </w:rPr>
              <w:t xml:space="preserve">Selling and </w:t>
            </w:r>
            <w:r w:rsidRPr="00553260">
              <w:rPr>
                <w:rFonts w:ascii="Arial" w:hAnsi="Arial" w:cs="Arial"/>
                <w:sz w:val="24"/>
                <w:szCs w:val="24"/>
                <w:lang w:val="en-CA"/>
              </w:rPr>
              <w:t>Administrative Expenses</w:t>
            </w:r>
          </w:p>
        </w:tc>
      </w:tr>
      <w:tr w:rsidR="00567D07" w:rsidRPr="00553260" w14:paraId="7B0DF39D" w14:textId="77777777" w:rsidTr="00926285">
        <w:tc>
          <w:tcPr>
            <w:tcW w:w="1158" w:type="dxa"/>
            <w:tcBorders>
              <w:top w:val="single" w:sz="4" w:space="0" w:color="auto"/>
              <w:bottom w:val="single" w:sz="4" w:space="0" w:color="auto"/>
            </w:tcBorders>
          </w:tcPr>
          <w:p w14:paraId="79967444"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R</w:t>
            </w:r>
            <w:r w:rsidR="00955725" w:rsidRPr="00553260">
              <w:rPr>
                <w:rFonts w:ascii="Arial" w:hAnsi="Arial" w:cs="Arial"/>
                <w:bCs/>
                <w:sz w:val="24"/>
                <w:szCs w:val="24"/>
                <w:lang w:val="en-CA"/>
              </w:rPr>
              <w:t xml:space="preserve"> (I/S)</w:t>
            </w:r>
          </w:p>
        </w:tc>
        <w:tc>
          <w:tcPr>
            <w:tcW w:w="8482" w:type="dxa"/>
          </w:tcPr>
          <w:p w14:paraId="1BF75894" w14:textId="77777777" w:rsidR="00567D07" w:rsidRPr="00553260" w:rsidRDefault="00567D07" w:rsidP="00ED0FE2">
            <w:pPr>
              <w:rPr>
                <w:rFonts w:ascii="Arial" w:hAnsi="Arial" w:cs="Arial"/>
                <w:bCs/>
                <w:sz w:val="24"/>
                <w:szCs w:val="24"/>
                <w:lang w:val="en-CA"/>
              </w:rPr>
            </w:pPr>
            <w:r w:rsidRPr="00553260">
              <w:rPr>
                <w:rFonts w:ascii="Arial" w:hAnsi="Arial" w:cs="Arial"/>
                <w:sz w:val="24"/>
                <w:szCs w:val="24"/>
                <w:lang w:val="en-CA"/>
              </w:rPr>
              <w:t>(9) Sales Revenue</w:t>
            </w:r>
          </w:p>
        </w:tc>
      </w:tr>
      <w:tr w:rsidR="00567D07" w:rsidRPr="00553260" w14:paraId="0E38F0EE" w14:textId="77777777" w:rsidTr="00926285">
        <w:tc>
          <w:tcPr>
            <w:tcW w:w="1158" w:type="dxa"/>
            <w:tcBorders>
              <w:top w:val="single" w:sz="4" w:space="0" w:color="auto"/>
              <w:bottom w:val="single" w:sz="4" w:space="0" w:color="auto"/>
            </w:tcBorders>
          </w:tcPr>
          <w:p w14:paraId="6147C3AC"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A</w:t>
            </w:r>
            <w:r w:rsidR="00955725" w:rsidRPr="00553260">
              <w:rPr>
                <w:rFonts w:ascii="Arial" w:hAnsi="Arial" w:cs="Arial"/>
                <w:bCs/>
                <w:sz w:val="24"/>
                <w:szCs w:val="24"/>
                <w:lang w:val="en-CA"/>
              </w:rPr>
              <w:t xml:space="preserve"> (B/S)</w:t>
            </w:r>
          </w:p>
        </w:tc>
        <w:tc>
          <w:tcPr>
            <w:tcW w:w="8482" w:type="dxa"/>
          </w:tcPr>
          <w:p w14:paraId="192A7E38" w14:textId="77777777" w:rsidR="00567D07" w:rsidRPr="00553260" w:rsidRDefault="00567D07" w:rsidP="00ED0FE2">
            <w:pPr>
              <w:rPr>
                <w:rFonts w:ascii="Arial" w:hAnsi="Arial" w:cs="Arial"/>
                <w:bCs/>
                <w:sz w:val="24"/>
                <w:szCs w:val="24"/>
                <w:lang w:val="en-CA"/>
              </w:rPr>
            </w:pPr>
            <w:r w:rsidRPr="00553260">
              <w:rPr>
                <w:rFonts w:ascii="Arial" w:hAnsi="Arial" w:cs="Arial"/>
                <w:sz w:val="24"/>
                <w:szCs w:val="24"/>
                <w:lang w:val="en-CA"/>
              </w:rPr>
              <w:t xml:space="preserve">(10) </w:t>
            </w:r>
            <w:r w:rsidR="0097521F" w:rsidRPr="00553260">
              <w:rPr>
                <w:rFonts w:ascii="Arial" w:hAnsi="Arial" w:cs="Arial"/>
                <w:sz w:val="24"/>
                <w:szCs w:val="24"/>
                <w:lang w:val="en-CA"/>
              </w:rPr>
              <w:t>Supplies</w:t>
            </w:r>
          </w:p>
        </w:tc>
      </w:tr>
    </w:tbl>
    <w:p w14:paraId="397F91FC" w14:textId="77777777" w:rsidR="00567D07" w:rsidRPr="00553260" w:rsidRDefault="00567D07" w:rsidP="00ED0FE2">
      <w:pPr>
        <w:rPr>
          <w:rFonts w:ascii="Arial" w:hAnsi="Arial" w:cs="Arial"/>
          <w:bCs/>
          <w:sz w:val="24"/>
          <w:szCs w:val="24"/>
          <w:lang w:val="en-CA"/>
        </w:rPr>
      </w:pPr>
    </w:p>
    <w:p w14:paraId="6E103AE0" w14:textId="77777777" w:rsidR="00CB4D61" w:rsidRPr="00553260" w:rsidRDefault="00CB4D61" w:rsidP="00ED0FE2">
      <w:pPr>
        <w:rPr>
          <w:rFonts w:ascii="Arial" w:hAnsi="Arial" w:cs="Arial"/>
          <w:bCs/>
          <w:sz w:val="24"/>
          <w:szCs w:val="24"/>
          <w:lang w:val="en-CA"/>
        </w:rPr>
      </w:pPr>
    </w:p>
    <w:p w14:paraId="7FAF8467" w14:textId="77777777" w:rsidR="00394A7E" w:rsidRPr="00553260" w:rsidRDefault="00394A7E" w:rsidP="00ED0FE2">
      <w:pPr>
        <w:pStyle w:val="Heading4"/>
        <w:rPr>
          <w:szCs w:val="24"/>
          <w:lang w:val="en-CA"/>
        </w:rPr>
      </w:pPr>
      <w:r w:rsidRPr="00553260">
        <w:rPr>
          <w:szCs w:val="24"/>
          <w:lang w:val="en-CA"/>
        </w:rPr>
        <w:t>M1-8</w:t>
      </w:r>
    </w:p>
    <w:p w14:paraId="0B776C51" w14:textId="77777777" w:rsidR="00394A7E" w:rsidRPr="00553260" w:rsidRDefault="00394A7E" w:rsidP="00ED0FE2">
      <w:pPr>
        <w:pStyle w:val="Heading4"/>
        <w:rPr>
          <w:szCs w:val="24"/>
          <w:lang w:val="en-CA"/>
        </w:rPr>
      </w:pPr>
    </w:p>
    <w:tbl>
      <w:tblPr>
        <w:tblW w:w="0" w:type="auto"/>
        <w:tblLook w:val="0000" w:firstRow="0" w:lastRow="0" w:firstColumn="0" w:lastColumn="0" w:noHBand="0" w:noVBand="0"/>
      </w:tblPr>
      <w:tblGrid>
        <w:gridCol w:w="1368"/>
        <w:gridCol w:w="8208"/>
      </w:tblGrid>
      <w:tr w:rsidR="00394A7E" w:rsidRPr="00553260" w14:paraId="523E2744" w14:textId="77777777" w:rsidTr="00C63510">
        <w:tc>
          <w:tcPr>
            <w:tcW w:w="1368" w:type="dxa"/>
            <w:tcBorders>
              <w:bottom w:val="single" w:sz="4" w:space="0" w:color="auto"/>
            </w:tcBorders>
          </w:tcPr>
          <w:p w14:paraId="7F830D81" w14:textId="77777777" w:rsidR="00394A7E" w:rsidRPr="00553260" w:rsidRDefault="00394A7E" w:rsidP="00ED0FE2">
            <w:pPr>
              <w:jc w:val="center"/>
              <w:rPr>
                <w:rFonts w:ascii="Arial" w:hAnsi="Arial" w:cs="Arial"/>
                <w:bCs/>
                <w:sz w:val="24"/>
                <w:szCs w:val="24"/>
                <w:lang w:val="en-CA"/>
              </w:rPr>
            </w:pPr>
            <w:r w:rsidRPr="00553260">
              <w:rPr>
                <w:rFonts w:ascii="Arial" w:hAnsi="Arial" w:cs="Arial"/>
                <w:bCs/>
                <w:sz w:val="24"/>
                <w:szCs w:val="24"/>
                <w:lang w:val="en-CA"/>
              </w:rPr>
              <w:t>SRE*</w:t>
            </w:r>
          </w:p>
        </w:tc>
        <w:tc>
          <w:tcPr>
            <w:tcW w:w="8208" w:type="dxa"/>
          </w:tcPr>
          <w:p w14:paraId="61AA02E6" w14:textId="77777777" w:rsidR="00394A7E" w:rsidRPr="00553260" w:rsidRDefault="00394A7E" w:rsidP="00ED0FE2">
            <w:pPr>
              <w:rPr>
                <w:rFonts w:ascii="Arial" w:hAnsi="Arial" w:cs="Arial"/>
                <w:bCs/>
                <w:sz w:val="24"/>
                <w:szCs w:val="24"/>
                <w:lang w:val="en-CA"/>
              </w:rPr>
            </w:pPr>
            <w:r w:rsidRPr="00553260">
              <w:rPr>
                <w:rFonts w:ascii="Arial" w:hAnsi="Arial" w:cs="Arial"/>
                <w:bCs/>
                <w:sz w:val="24"/>
                <w:szCs w:val="24"/>
                <w:lang w:val="en-CA"/>
              </w:rPr>
              <w:t>(1)</w:t>
            </w:r>
            <w:r w:rsidRPr="00553260">
              <w:rPr>
                <w:rFonts w:ascii="Arial" w:hAnsi="Arial" w:cs="Arial"/>
                <w:sz w:val="24"/>
                <w:szCs w:val="24"/>
                <w:lang w:val="en-CA"/>
              </w:rPr>
              <w:t xml:space="preserve"> Dividends </w:t>
            </w:r>
          </w:p>
        </w:tc>
      </w:tr>
      <w:tr w:rsidR="00394A7E" w:rsidRPr="00553260" w14:paraId="556DE800" w14:textId="77777777" w:rsidTr="00C63510">
        <w:tc>
          <w:tcPr>
            <w:tcW w:w="1368" w:type="dxa"/>
            <w:tcBorders>
              <w:top w:val="single" w:sz="4" w:space="0" w:color="auto"/>
              <w:bottom w:val="single" w:sz="4" w:space="0" w:color="auto"/>
            </w:tcBorders>
          </w:tcPr>
          <w:p w14:paraId="35754341" w14:textId="77777777" w:rsidR="00394A7E" w:rsidRPr="00553260" w:rsidRDefault="00394A7E" w:rsidP="00ED0FE2">
            <w:pPr>
              <w:jc w:val="center"/>
              <w:rPr>
                <w:rFonts w:ascii="Arial" w:hAnsi="Arial" w:cs="Arial"/>
                <w:bCs/>
                <w:sz w:val="24"/>
                <w:szCs w:val="24"/>
                <w:lang w:val="en-CA"/>
              </w:rPr>
            </w:pPr>
            <w:r w:rsidRPr="00553260">
              <w:rPr>
                <w:rFonts w:ascii="Arial" w:hAnsi="Arial" w:cs="Arial"/>
                <w:bCs/>
                <w:sz w:val="24"/>
                <w:szCs w:val="24"/>
                <w:lang w:val="en-CA"/>
              </w:rPr>
              <w:t>B/S</w:t>
            </w:r>
          </w:p>
        </w:tc>
        <w:tc>
          <w:tcPr>
            <w:tcW w:w="8208" w:type="dxa"/>
          </w:tcPr>
          <w:p w14:paraId="6EA1EF80" w14:textId="77777777" w:rsidR="00394A7E" w:rsidRPr="00553260" w:rsidRDefault="00394A7E" w:rsidP="00ED0FE2">
            <w:pPr>
              <w:pStyle w:val="text"/>
              <w:spacing w:before="0" w:line="240" w:lineRule="auto"/>
              <w:rPr>
                <w:rFonts w:cs="Arial"/>
                <w:bCs/>
                <w:szCs w:val="24"/>
                <w:lang w:val="en-CA"/>
              </w:rPr>
            </w:pPr>
            <w:r w:rsidRPr="00553260">
              <w:rPr>
                <w:rFonts w:cs="Arial"/>
                <w:bCs/>
                <w:szCs w:val="24"/>
                <w:lang w:val="en-CA"/>
              </w:rPr>
              <w:t>(2)</w:t>
            </w:r>
            <w:r w:rsidRPr="00553260">
              <w:rPr>
                <w:rFonts w:cs="Arial"/>
                <w:szCs w:val="24"/>
                <w:lang w:val="en-CA"/>
              </w:rPr>
              <w:t xml:space="preserve"> Total Shareholders’ Equity</w:t>
            </w:r>
          </w:p>
        </w:tc>
      </w:tr>
      <w:tr w:rsidR="00394A7E" w:rsidRPr="00553260" w14:paraId="5EC46EB7" w14:textId="77777777" w:rsidTr="00C63510">
        <w:tc>
          <w:tcPr>
            <w:tcW w:w="1368" w:type="dxa"/>
            <w:tcBorders>
              <w:top w:val="single" w:sz="4" w:space="0" w:color="auto"/>
              <w:bottom w:val="single" w:sz="4" w:space="0" w:color="auto"/>
            </w:tcBorders>
          </w:tcPr>
          <w:p w14:paraId="746A346B" w14:textId="77777777" w:rsidR="00394A7E" w:rsidRPr="00553260" w:rsidRDefault="00394A7E" w:rsidP="00ED0FE2">
            <w:pPr>
              <w:jc w:val="center"/>
              <w:rPr>
                <w:rFonts w:ascii="Arial" w:hAnsi="Arial" w:cs="Arial"/>
                <w:bCs/>
                <w:sz w:val="24"/>
                <w:szCs w:val="24"/>
                <w:lang w:val="en-CA"/>
              </w:rPr>
            </w:pPr>
            <w:r w:rsidRPr="00553260">
              <w:rPr>
                <w:rFonts w:ascii="Arial" w:hAnsi="Arial" w:cs="Arial"/>
                <w:bCs/>
                <w:sz w:val="24"/>
                <w:szCs w:val="24"/>
                <w:lang w:val="en-CA"/>
              </w:rPr>
              <w:t>I/S</w:t>
            </w:r>
          </w:p>
        </w:tc>
        <w:tc>
          <w:tcPr>
            <w:tcW w:w="8208" w:type="dxa"/>
          </w:tcPr>
          <w:p w14:paraId="2969E6B5" w14:textId="77777777" w:rsidR="00394A7E" w:rsidRPr="00553260" w:rsidRDefault="00394A7E" w:rsidP="00ED0FE2">
            <w:pPr>
              <w:rPr>
                <w:rFonts w:ascii="Arial" w:hAnsi="Arial" w:cs="Arial"/>
                <w:bCs/>
                <w:sz w:val="24"/>
                <w:szCs w:val="24"/>
                <w:lang w:val="en-CA"/>
              </w:rPr>
            </w:pPr>
            <w:r w:rsidRPr="00553260">
              <w:rPr>
                <w:rFonts w:ascii="Arial" w:hAnsi="Arial" w:cs="Arial"/>
                <w:sz w:val="24"/>
                <w:szCs w:val="24"/>
                <w:lang w:val="en-CA"/>
              </w:rPr>
              <w:t>(3) Sales Revenue</w:t>
            </w:r>
          </w:p>
        </w:tc>
      </w:tr>
      <w:tr w:rsidR="00394A7E" w:rsidRPr="00553260" w14:paraId="55429E40" w14:textId="77777777" w:rsidTr="00C63510">
        <w:tc>
          <w:tcPr>
            <w:tcW w:w="1368" w:type="dxa"/>
            <w:tcBorders>
              <w:top w:val="single" w:sz="4" w:space="0" w:color="auto"/>
              <w:bottom w:val="single" w:sz="4" w:space="0" w:color="auto"/>
            </w:tcBorders>
          </w:tcPr>
          <w:p w14:paraId="30D84ED4" w14:textId="77777777" w:rsidR="00394A7E" w:rsidRPr="00553260" w:rsidRDefault="00394A7E" w:rsidP="00ED0FE2">
            <w:pPr>
              <w:jc w:val="center"/>
              <w:rPr>
                <w:rFonts w:ascii="Arial" w:hAnsi="Arial" w:cs="Arial"/>
                <w:bCs/>
                <w:sz w:val="24"/>
                <w:szCs w:val="24"/>
                <w:lang w:val="en-CA"/>
              </w:rPr>
            </w:pPr>
            <w:r w:rsidRPr="00553260">
              <w:rPr>
                <w:rFonts w:ascii="Arial" w:hAnsi="Arial" w:cs="Arial"/>
                <w:bCs/>
                <w:sz w:val="24"/>
                <w:szCs w:val="24"/>
                <w:lang w:val="en-CA"/>
              </w:rPr>
              <w:t>B/S</w:t>
            </w:r>
          </w:p>
        </w:tc>
        <w:tc>
          <w:tcPr>
            <w:tcW w:w="8208" w:type="dxa"/>
          </w:tcPr>
          <w:p w14:paraId="7554E784" w14:textId="77777777" w:rsidR="00394A7E" w:rsidRPr="00553260" w:rsidRDefault="00394A7E" w:rsidP="00ED0FE2">
            <w:pPr>
              <w:rPr>
                <w:rFonts w:ascii="Arial" w:hAnsi="Arial" w:cs="Arial"/>
                <w:bCs/>
                <w:sz w:val="24"/>
                <w:szCs w:val="24"/>
                <w:lang w:val="en-CA"/>
              </w:rPr>
            </w:pPr>
            <w:r w:rsidRPr="00553260">
              <w:rPr>
                <w:rFonts w:ascii="Arial" w:hAnsi="Arial" w:cs="Arial"/>
                <w:sz w:val="24"/>
                <w:szCs w:val="24"/>
                <w:lang w:val="en-CA"/>
              </w:rPr>
              <w:t>(4) Total Assets</w:t>
            </w:r>
          </w:p>
        </w:tc>
      </w:tr>
      <w:tr w:rsidR="00394A7E" w:rsidRPr="00553260" w14:paraId="0E3E92F6" w14:textId="77777777" w:rsidTr="00C63510">
        <w:tc>
          <w:tcPr>
            <w:tcW w:w="1368" w:type="dxa"/>
            <w:tcBorders>
              <w:top w:val="single" w:sz="4" w:space="0" w:color="auto"/>
              <w:bottom w:val="single" w:sz="4" w:space="0" w:color="auto"/>
            </w:tcBorders>
          </w:tcPr>
          <w:p w14:paraId="77BDDB48" w14:textId="77777777" w:rsidR="00394A7E" w:rsidRPr="00553260" w:rsidRDefault="00394A7E" w:rsidP="00ED0FE2">
            <w:pPr>
              <w:jc w:val="center"/>
              <w:rPr>
                <w:rFonts w:ascii="Arial" w:hAnsi="Arial" w:cs="Arial"/>
                <w:bCs/>
                <w:sz w:val="24"/>
                <w:szCs w:val="24"/>
                <w:lang w:val="en-CA"/>
              </w:rPr>
            </w:pPr>
            <w:r w:rsidRPr="00553260">
              <w:rPr>
                <w:rFonts w:ascii="Arial" w:hAnsi="Arial" w:cs="Arial"/>
                <w:bCs/>
                <w:sz w:val="24"/>
                <w:szCs w:val="24"/>
                <w:lang w:val="en-CA"/>
              </w:rPr>
              <w:t>SCF</w:t>
            </w:r>
          </w:p>
        </w:tc>
        <w:tc>
          <w:tcPr>
            <w:tcW w:w="8208" w:type="dxa"/>
          </w:tcPr>
          <w:p w14:paraId="499257C9" w14:textId="77777777" w:rsidR="00394A7E" w:rsidRPr="00553260" w:rsidRDefault="00394A7E" w:rsidP="00ED0FE2">
            <w:pPr>
              <w:rPr>
                <w:rFonts w:ascii="Arial" w:hAnsi="Arial" w:cs="Arial"/>
                <w:bCs/>
                <w:sz w:val="24"/>
                <w:szCs w:val="24"/>
                <w:lang w:val="en-CA"/>
              </w:rPr>
            </w:pPr>
            <w:r w:rsidRPr="00553260">
              <w:rPr>
                <w:rFonts w:ascii="Arial" w:hAnsi="Arial" w:cs="Arial"/>
                <w:sz w:val="24"/>
                <w:szCs w:val="24"/>
                <w:lang w:val="en-CA"/>
              </w:rPr>
              <w:t>(5) Cash Flows from Operating Activities</w:t>
            </w:r>
          </w:p>
        </w:tc>
      </w:tr>
      <w:tr w:rsidR="00394A7E" w:rsidRPr="00553260" w14:paraId="07AA3C78" w14:textId="77777777" w:rsidTr="00C63510">
        <w:tc>
          <w:tcPr>
            <w:tcW w:w="1368" w:type="dxa"/>
            <w:tcBorders>
              <w:top w:val="single" w:sz="4" w:space="0" w:color="auto"/>
              <w:bottom w:val="single" w:sz="4" w:space="0" w:color="auto"/>
            </w:tcBorders>
          </w:tcPr>
          <w:p w14:paraId="1198B226" w14:textId="77777777" w:rsidR="00394A7E" w:rsidRPr="00553260" w:rsidRDefault="00394A7E" w:rsidP="00ED0FE2">
            <w:pPr>
              <w:jc w:val="center"/>
              <w:rPr>
                <w:rFonts w:ascii="Arial" w:hAnsi="Arial" w:cs="Arial"/>
                <w:bCs/>
                <w:sz w:val="24"/>
                <w:szCs w:val="24"/>
                <w:lang w:val="en-CA"/>
              </w:rPr>
            </w:pPr>
            <w:r w:rsidRPr="00553260">
              <w:rPr>
                <w:rFonts w:ascii="Arial" w:hAnsi="Arial" w:cs="Arial"/>
                <w:bCs/>
                <w:sz w:val="24"/>
                <w:szCs w:val="24"/>
                <w:lang w:val="en-CA"/>
              </w:rPr>
              <w:t>B/S</w:t>
            </w:r>
          </w:p>
        </w:tc>
        <w:tc>
          <w:tcPr>
            <w:tcW w:w="8208" w:type="dxa"/>
          </w:tcPr>
          <w:p w14:paraId="29F719EC" w14:textId="77777777" w:rsidR="00394A7E" w:rsidRPr="00553260" w:rsidRDefault="00394A7E" w:rsidP="00ED0FE2">
            <w:pPr>
              <w:rPr>
                <w:rFonts w:ascii="Arial" w:hAnsi="Arial" w:cs="Arial"/>
                <w:bCs/>
                <w:sz w:val="24"/>
                <w:szCs w:val="24"/>
                <w:lang w:val="en-CA"/>
              </w:rPr>
            </w:pPr>
            <w:r w:rsidRPr="00553260">
              <w:rPr>
                <w:rFonts w:ascii="Arial" w:hAnsi="Arial" w:cs="Arial"/>
                <w:sz w:val="24"/>
                <w:szCs w:val="24"/>
                <w:lang w:val="en-CA"/>
              </w:rPr>
              <w:t>(6) Total Liabilities</w:t>
            </w:r>
          </w:p>
        </w:tc>
      </w:tr>
      <w:tr w:rsidR="00394A7E" w:rsidRPr="00553260" w14:paraId="446536E0" w14:textId="77777777" w:rsidTr="00C63510">
        <w:tc>
          <w:tcPr>
            <w:tcW w:w="1368" w:type="dxa"/>
            <w:tcBorders>
              <w:top w:val="single" w:sz="4" w:space="0" w:color="auto"/>
              <w:bottom w:val="single" w:sz="4" w:space="0" w:color="auto"/>
            </w:tcBorders>
          </w:tcPr>
          <w:p w14:paraId="28DE70E2" w14:textId="77777777" w:rsidR="00394A7E" w:rsidRPr="00553260" w:rsidRDefault="00394A7E" w:rsidP="00ED0FE2">
            <w:pPr>
              <w:jc w:val="center"/>
              <w:rPr>
                <w:rFonts w:ascii="Arial" w:hAnsi="Arial" w:cs="Arial"/>
                <w:bCs/>
                <w:sz w:val="24"/>
                <w:szCs w:val="24"/>
                <w:lang w:val="en-CA"/>
              </w:rPr>
            </w:pPr>
            <w:r w:rsidRPr="00553260">
              <w:rPr>
                <w:rFonts w:ascii="Arial" w:hAnsi="Arial" w:cs="Arial"/>
                <w:bCs/>
                <w:sz w:val="24"/>
                <w:szCs w:val="24"/>
                <w:lang w:val="en-CA"/>
              </w:rPr>
              <w:t>I/S, SRE</w:t>
            </w:r>
          </w:p>
        </w:tc>
        <w:tc>
          <w:tcPr>
            <w:tcW w:w="8208" w:type="dxa"/>
          </w:tcPr>
          <w:p w14:paraId="789D44CC" w14:textId="77777777" w:rsidR="00394A7E" w:rsidRPr="00553260" w:rsidRDefault="00394A7E" w:rsidP="00ED0FE2">
            <w:pPr>
              <w:rPr>
                <w:rFonts w:ascii="Arial" w:hAnsi="Arial" w:cs="Arial"/>
                <w:bCs/>
                <w:sz w:val="24"/>
                <w:szCs w:val="24"/>
                <w:lang w:val="en-CA"/>
              </w:rPr>
            </w:pPr>
            <w:r w:rsidRPr="00553260">
              <w:rPr>
                <w:rFonts w:ascii="Arial" w:hAnsi="Arial" w:cs="Arial"/>
                <w:sz w:val="24"/>
                <w:szCs w:val="24"/>
                <w:lang w:val="en-CA"/>
              </w:rPr>
              <w:t>(7) Net Income</w:t>
            </w:r>
          </w:p>
        </w:tc>
      </w:tr>
      <w:tr w:rsidR="00394A7E" w:rsidRPr="00553260" w14:paraId="45E3FB49" w14:textId="77777777" w:rsidTr="00C63510">
        <w:tc>
          <w:tcPr>
            <w:tcW w:w="1368" w:type="dxa"/>
            <w:tcBorders>
              <w:top w:val="single" w:sz="4" w:space="0" w:color="auto"/>
              <w:bottom w:val="single" w:sz="4" w:space="0" w:color="auto"/>
            </w:tcBorders>
          </w:tcPr>
          <w:p w14:paraId="79F71772" w14:textId="77777777" w:rsidR="00394A7E" w:rsidRPr="00553260" w:rsidRDefault="00394A7E" w:rsidP="00ED0FE2">
            <w:pPr>
              <w:jc w:val="center"/>
              <w:rPr>
                <w:rFonts w:ascii="Arial" w:hAnsi="Arial" w:cs="Arial"/>
                <w:bCs/>
                <w:sz w:val="24"/>
                <w:szCs w:val="24"/>
                <w:lang w:val="en-CA"/>
              </w:rPr>
            </w:pPr>
            <w:r w:rsidRPr="00553260">
              <w:rPr>
                <w:rFonts w:ascii="Arial" w:hAnsi="Arial" w:cs="Arial"/>
                <w:bCs/>
                <w:sz w:val="24"/>
                <w:szCs w:val="24"/>
                <w:lang w:val="en-CA"/>
              </w:rPr>
              <w:t>SCF</w:t>
            </w:r>
          </w:p>
        </w:tc>
        <w:tc>
          <w:tcPr>
            <w:tcW w:w="8208" w:type="dxa"/>
          </w:tcPr>
          <w:p w14:paraId="174B7C15" w14:textId="77777777" w:rsidR="00394A7E" w:rsidRPr="00553260" w:rsidRDefault="00394A7E" w:rsidP="00ED0FE2">
            <w:pPr>
              <w:rPr>
                <w:rFonts w:ascii="Arial" w:hAnsi="Arial" w:cs="Arial"/>
                <w:bCs/>
                <w:sz w:val="24"/>
                <w:szCs w:val="24"/>
                <w:lang w:val="en-CA"/>
              </w:rPr>
            </w:pPr>
            <w:r w:rsidRPr="00553260">
              <w:rPr>
                <w:rFonts w:ascii="Arial" w:hAnsi="Arial" w:cs="Arial"/>
                <w:sz w:val="24"/>
                <w:szCs w:val="24"/>
                <w:lang w:val="en-CA"/>
              </w:rPr>
              <w:t>(8) Cash Flows from Financing Activities</w:t>
            </w:r>
          </w:p>
        </w:tc>
      </w:tr>
    </w:tbl>
    <w:p w14:paraId="562BE833" w14:textId="77777777" w:rsidR="00394A7E" w:rsidRPr="00553260" w:rsidRDefault="00394A7E" w:rsidP="00ED0FE2">
      <w:pPr>
        <w:rPr>
          <w:rFonts w:ascii="Arial" w:hAnsi="Arial" w:cs="Arial"/>
          <w:b/>
          <w:sz w:val="24"/>
          <w:szCs w:val="24"/>
          <w:lang w:val="en-CA"/>
        </w:rPr>
      </w:pPr>
    </w:p>
    <w:p w14:paraId="6D77CDB5" w14:textId="77777777" w:rsidR="00394A7E" w:rsidRPr="00553260" w:rsidRDefault="00394A7E" w:rsidP="00ED0FE2">
      <w:pPr>
        <w:rPr>
          <w:rFonts w:ascii="Arial" w:hAnsi="Arial" w:cs="Arial"/>
          <w:sz w:val="24"/>
          <w:szCs w:val="24"/>
          <w:lang w:val="en-CA"/>
        </w:rPr>
      </w:pPr>
      <w:r w:rsidRPr="00553260">
        <w:rPr>
          <w:rFonts w:ascii="Arial" w:hAnsi="Arial" w:cs="Arial"/>
          <w:sz w:val="24"/>
          <w:szCs w:val="24"/>
          <w:lang w:val="en-CA"/>
        </w:rPr>
        <w:t>* An argument could be made for also including SCF as a plausible answer because the SCF reports “Dividends paid in cash.” The answer SCF has been excluded here because (technically) the caption would have to read “Dividends paid in cash” if it were to be reported on the SCF.</w:t>
      </w:r>
    </w:p>
    <w:p w14:paraId="281B8926" w14:textId="77777777" w:rsidR="00567D07" w:rsidRPr="00553260" w:rsidRDefault="00632EB9" w:rsidP="00ED0FE2">
      <w:pPr>
        <w:rPr>
          <w:rFonts w:ascii="Arial" w:hAnsi="Arial" w:cs="Arial"/>
          <w:sz w:val="24"/>
          <w:szCs w:val="24"/>
          <w:lang w:val="en-CA"/>
        </w:rPr>
      </w:pPr>
      <w:r w:rsidRPr="00553260">
        <w:rPr>
          <w:rFonts w:ascii="Arial" w:hAnsi="Arial" w:cs="Arial"/>
          <w:b/>
          <w:color w:val="000000"/>
          <w:sz w:val="24"/>
          <w:szCs w:val="24"/>
          <w:lang w:val="en-CA"/>
        </w:rPr>
        <w:br w:type="page"/>
      </w:r>
      <w:r w:rsidR="00567D07" w:rsidRPr="00553260">
        <w:rPr>
          <w:rFonts w:ascii="Arial" w:hAnsi="Arial" w:cs="Arial"/>
          <w:b/>
          <w:color w:val="000000"/>
          <w:sz w:val="24"/>
          <w:szCs w:val="24"/>
          <w:lang w:val="en-CA"/>
        </w:rPr>
        <w:lastRenderedPageBreak/>
        <w:t>M1-</w:t>
      </w:r>
      <w:r w:rsidR="0017590C" w:rsidRPr="00553260">
        <w:rPr>
          <w:rFonts w:ascii="Arial" w:hAnsi="Arial" w:cs="Arial"/>
          <w:b/>
          <w:sz w:val="24"/>
          <w:szCs w:val="24"/>
          <w:lang w:val="en-CA"/>
        </w:rPr>
        <w:t>9</w:t>
      </w:r>
      <w:r w:rsidR="00567D07" w:rsidRPr="00553260">
        <w:rPr>
          <w:rFonts w:ascii="Arial" w:hAnsi="Arial" w:cs="Arial"/>
          <w:b/>
          <w:sz w:val="24"/>
          <w:szCs w:val="24"/>
          <w:lang w:val="en-CA"/>
        </w:rPr>
        <w:t xml:space="preserve">  </w:t>
      </w:r>
    </w:p>
    <w:tbl>
      <w:tblPr>
        <w:tblW w:w="0" w:type="auto"/>
        <w:tblLayout w:type="fixed"/>
        <w:tblCellMar>
          <w:left w:w="72" w:type="dxa"/>
          <w:right w:w="72" w:type="dxa"/>
        </w:tblCellMar>
        <w:tblLook w:val="0000" w:firstRow="0" w:lastRow="0" w:firstColumn="0" w:lastColumn="0" w:noHBand="0" w:noVBand="0"/>
      </w:tblPr>
      <w:tblGrid>
        <w:gridCol w:w="720"/>
        <w:gridCol w:w="4608"/>
        <w:gridCol w:w="4176"/>
      </w:tblGrid>
      <w:tr w:rsidR="00567D07" w:rsidRPr="00553260" w14:paraId="13F53EDD" w14:textId="77777777" w:rsidTr="00A349A2">
        <w:tc>
          <w:tcPr>
            <w:tcW w:w="720" w:type="dxa"/>
          </w:tcPr>
          <w:p w14:paraId="43693BF7" w14:textId="77777777" w:rsidR="00567D07" w:rsidRPr="00553260" w:rsidRDefault="00567D07" w:rsidP="00ED0FE2">
            <w:pPr>
              <w:jc w:val="center"/>
              <w:rPr>
                <w:rFonts w:ascii="Arial" w:hAnsi="Arial" w:cs="Arial"/>
                <w:b/>
                <w:sz w:val="24"/>
                <w:szCs w:val="24"/>
                <w:lang w:val="en-CA"/>
              </w:rPr>
            </w:pPr>
          </w:p>
        </w:tc>
        <w:tc>
          <w:tcPr>
            <w:tcW w:w="4608" w:type="dxa"/>
          </w:tcPr>
          <w:p w14:paraId="372E3F4F" w14:textId="77777777" w:rsidR="00567D07" w:rsidRPr="00553260" w:rsidRDefault="00567D07" w:rsidP="00ED0FE2">
            <w:pPr>
              <w:pStyle w:val="Heading1"/>
              <w:jc w:val="center"/>
              <w:rPr>
                <w:rFonts w:cs="Arial"/>
                <w:b/>
                <w:szCs w:val="24"/>
                <w:lang w:val="en-CA"/>
              </w:rPr>
            </w:pPr>
            <w:r w:rsidRPr="00553260">
              <w:rPr>
                <w:rFonts w:cs="Arial"/>
                <w:b/>
                <w:szCs w:val="24"/>
                <w:lang w:val="en-CA"/>
              </w:rPr>
              <w:t>Element</w:t>
            </w:r>
          </w:p>
        </w:tc>
        <w:tc>
          <w:tcPr>
            <w:tcW w:w="4176" w:type="dxa"/>
          </w:tcPr>
          <w:p w14:paraId="043F859B" w14:textId="77777777" w:rsidR="00567D07" w:rsidRPr="00553260" w:rsidRDefault="00567D07" w:rsidP="00ED0FE2">
            <w:pPr>
              <w:jc w:val="center"/>
              <w:rPr>
                <w:rFonts w:ascii="Arial" w:hAnsi="Arial" w:cs="Arial"/>
                <w:b/>
                <w:sz w:val="24"/>
                <w:szCs w:val="24"/>
                <w:lang w:val="en-CA"/>
              </w:rPr>
            </w:pPr>
            <w:r w:rsidRPr="00553260">
              <w:rPr>
                <w:rFonts w:ascii="Arial" w:hAnsi="Arial" w:cs="Arial"/>
                <w:b/>
                <w:sz w:val="24"/>
                <w:szCs w:val="24"/>
                <w:lang w:val="en-CA"/>
              </w:rPr>
              <w:t>Financial Statement</w:t>
            </w:r>
          </w:p>
        </w:tc>
      </w:tr>
      <w:tr w:rsidR="00567D07" w:rsidRPr="00553260" w14:paraId="3410472A" w14:textId="77777777" w:rsidTr="00A349A2">
        <w:tc>
          <w:tcPr>
            <w:tcW w:w="720" w:type="dxa"/>
            <w:tcBorders>
              <w:bottom w:val="single" w:sz="4" w:space="0" w:color="auto"/>
            </w:tcBorders>
          </w:tcPr>
          <w:p w14:paraId="42795690" w14:textId="77777777" w:rsidR="00567D07" w:rsidRPr="00553260" w:rsidRDefault="00567D07" w:rsidP="00ED0FE2">
            <w:pPr>
              <w:pStyle w:val="textc"/>
              <w:spacing w:after="0" w:line="240" w:lineRule="auto"/>
              <w:rPr>
                <w:rFonts w:cs="Arial"/>
                <w:szCs w:val="24"/>
                <w:lang w:val="en-CA"/>
              </w:rPr>
            </w:pPr>
            <w:r w:rsidRPr="00553260">
              <w:rPr>
                <w:rFonts w:cs="Arial"/>
                <w:szCs w:val="24"/>
                <w:lang w:val="en-CA"/>
              </w:rPr>
              <w:t>D</w:t>
            </w:r>
          </w:p>
        </w:tc>
        <w:tc>
          <w:tcPr>
            <w:tcW w:w="4608" w:type="dxa"/>
          </w:tcPr>
          <w:p w14:paraId="43FAA795" w14:textId="77777777" w:rsidR="00567D07" w:rsidRPr="00553260" w:rsidRDefault="00567D07" w:rsidP="00ED0FE2">
            <w:pPr>
              <w:ind w:left="450" w:hanging="450"/>
              <w:rPr>
                <w:rFonts w:ascii="Arial" w:hAnsi="Arial" w:cs="Arial"/>
                <w:sz w:val="24"/>
                <w:szCs w:val="24"/>
                <w:lang w:val="en-CA"/>
              </w:rPr>
            </w:pPr>
            <w:r w:rsidRPr="00553260">
              <w:rPr>
                <w:rFonts w:ascii="Arial" w:hAnsi="Arial" w:cs="Arial"/>
                <w:sz w:val="24"/>
                <w:szCs w:val="24"/>
                <w:lang w:val="en-CA"/>
              </w:rPr>
              <w:t xml:space="preserve">(1) </w:t>
            </w:r>
            <w:r w:rsidRPr="00553260">
              <w:rPr>
                <w:rFonts w:ascii="Arial" w:hAnsi="Arial" w:cs="Arial"/>
                <w:sz w:val="24"/>
                <w:szCs w:val="24"/>
                <w:lang w:val="en-CA"/>
              </w:rPr>
              <w:tab/>
              <w:t>Cash Flows from Financing Activities</w:t>
            </w:r>
          </w:p>
        </w:tc>
        <w:tc>
          <w:tcPr>
            <w:tcW w:w="4176" w:type="dxa"/>
          </w:tcPr>
          <w:p w14:paraId="01FBCDBC"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  Balance Sheet</w:t>
            </w:r>
          </w:p>
        </w:tc>
      </w:tr>
      <w:tr w:rsidR="00567D07" w:rsidRPr="00553260" w14:paraId="69F29AEF" w14:textId="77777777" w:rsidTr="00A349A2">
        <w:tc>
          <w:tcPr>
            <w:tcW w:w="720" w:type="dxa"/>
            <w:tcBorders>
              <w:top w:val="single" w:sz="4" w:space="0" w:color="auto"/>
              <w:bottom w:val="single" w:sz="4" w:space="0" w:color="auto"/>
            </w:tcBorders>
          </w:tcPr>
          <w:p w14:paraId="6F86F3FE" w14:textId="77777777" w:rsidR="00567D07" w:rsidRPr="00553260" w:rsidRDefault="00567D07" w:rsidP="00ED0FE2">
            <w:pPr>
              <w:pStyle w:val="text"/>
              <w:spacing w:before="0" w:line="240" w:lineRule="auto"/>
              <w:jc w:val="center"/>
              <w:rPr>
                <w:rFonts w:cs="Arial"/>
                <w:szCs w:val="24"/>
                <w:lang w:val="en-CA"/>
              </w:rPr>
            </w:pPr>
            <w:r w:rsidRPr="00553260">
              <w:rPr>
                <w:rFonts w:cs="Arial"/>
                <w:szCs w:val="24"/>
                <w:lang w:val="en-CA"/>
              </w:rPr>
              <w:t>B</w:t>
            </w:r>
          </w:p>
        </w:tc>
        <w:tc>
          <w:tcPr>
            <w:tcW w:w="4608" w:type="dxa"/>
          </w:tcPr>
          <w:p w14:paraId="274B5109" w14:textId="77777777" w:rsidR="00567D07" w:rsidRPr="00553260" w:rsidRDefault="00567D07" w:rsidP="00ED0FE2">
            <w:pPr>
              <w:pStyle w:val="text"/>
              <w:spacing w:before="0" w:line="240" w:lineRule="auto"/>
              <w:ind w:left="450" w:hanging="450"/>
              <w:rPr>
                <w:rFonts w:cs="Arial"/>
                <w:szCs w:val="24"/>
                <w:lang w:val="en-CA"/>
              </w:rPr>
            </w:pPr>
            <w:r w:rsidRPr="00553260">
              <w:rPr>
                <w:rFonts w:cs="Arial"/>
                <w:szCs w:val="24"/>
                <w:lang w:val="en-CA"/>
              </w:rPr>
              <w:t xml:space="preserve">(2) </w:t>
            </w:r>
            <w:r w:rsidRPr="00553260">
              <w:rPr>
                <w:rFonts w:cs="Arial"/>
                <w:szCs w:val="24"/>
                <w:lang w:val="en-CA"/>
              </w:rPr>
              <w:tab/>
              <w:t>Expenses</w:t>
            </w:r>
          </w:p>
        </w:tc>
        <w:tc>
          <w:tcPr>
            <w:tcW w:w="4176" w:type="dxa"/>
          </w:tcPr>
          <w:p w14:paraId="0F708031"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B.  Income Statement</w:t>
            </w:r>
          </w:p>
        </w:tc>
      </w:tr>
      <w:tr w:rsidR="00567D07" w:rsidRPr="00553260" w14:paraId="531168C8" w14:textId="77777777" w:rsidTr="00A349A2">
        <w:tc>
          <w:tcPr>
            <w:tcW w:w="720" w:type="dxa"/>
            <w:tcBorders>
              <w:top w:val="single" w:sz="4" w:space="0" w:color="auto"/>
              <w:bottom w:val="single" w:sz="4" w:space="0" w:color="auto"/>
            </w:tcBorders>
          </w:tcPr>
          <w:p w14:paraId="1B2EB970"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D</w:t>
            </w:r>
          </w:p>
        </w:tc>
        <w:tc>
          <w:tcPr>
            <w:tcW w:w="4608" w:type="dxa"/>
          </w:tcPr>
          <w:p w14:paraId="6A8CC5C4" w14:textId="77777777" w:rsidR="00567D07" w:rsidRPr="00553260" w:rsidRDefault="00567D07" w:rsidP="00ED0FE2">
            <w:pPr>
              <w:ind w:left="450" w:hanging="450"/>
              <w:rPr>
                <w:rFonts w:ascii="Arial" w:hAnsi="Arial" w:cs="Arial"/>
                <w:sz w:val="24"/>
                <w:szCs w:val="24"/>
                <w:lang w:val="en-CA"/>
              </w:rPr>
            </w:pPr>
            <w:r w:rsidRPr="00553260">
              <w:rPr>
                <w:rFonts w:ascii="Arial" w:hAnsi="Arial" w:cs="Arial"/>
                <w:sz w:val="24"/>
                <w:szCs w:val="24"/>
                <w:lang w:val="en-CA"/>
              </w:rPr>
              <w:t xml:space="preserve">(3) </w:t>
            </w:r>
            <w:r w:rsidRPr="00553260">
              <w:rPr>
                <w:rFonts w:ascii="Arial" w:hAnsi="Arial" w:cs="Arial"/>
                <w:sz w:val="24"/>
                <w:szCs w:val="24"/>
                <w:lang w:val="en-CA"/>
              </w:rPr>
              <w:tab/>
              <w:t>Cash Flows from Investing Activities</w:t>
            </w:r>
          </w:p>
        </w:tc>
        <w:tc>
          <w:tcPr>
            <w:tcW w:w="4176" w:type="dxa"/>
          </w:tcPr>
          <w:p w14:paraId="358BE65E"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  Statement of Retained Earnings</w:t>
            </w:r>
          </w:p>
        </w:tc>
      </w:tr>
      <w:tr w:rsidR="00567D07" w:rsidRPr="00553260" w14:paraId="1D9EDFD4" w14:textId="77777777" w:rsidTr="00A349A2">
        <w:tc>
          <w:tcPr>
            <w:tcW w:w="720" w:type="dxa"/>
            <w:tcBorders>
              <w:top w:val="single" w:sz="4" w:space="0" w:color="auto"/>
              <w:bottom w:val="single" w:sz="4" w:space="0" w:color="auto"/>
            </w:tcBorders>
          </w:tcPr>
          <w:p w14:paraId="5DEDA92E"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A</w:t>
            </w:r>
          </w:p>
        </w:tc>
        <w:tc>
          <w:tcPr>
            <w:tcW w:w="4608" w:type="dxa"/>
          </w:tcPr>
          <w:p w14:paraId="01803277" w14:textId="77777777" w:rsidR="00567D07" w:rsidRPr="00553260" w:rsidRDefault="00567D07" w:rsidP="00ED0FE2">
            <w:pPr>
              <w:ind w:left="450" w:hanging="450"/>
              <w:rPr>
                <w:rFonts w:ascii="Arial" w:hAnsi="Arial" w:cs="Arial"/>
                <w:sz w:val="24"/>
                <w:szCs w:val="24"/>
                <w:lang w:val="en-CA"/>
              </w:rPr>
            </w:pPr>
            <w:r w:rsidRPr="00553260">
              <w:rPr>
                <w:rFonts w:ascii="Arial" w:hAnsi="Arial" w:cs="Arial"/>
                <w:sz w:val="24"/>
                <w:szCs w:val="24"/>
                <w:lang w:val="en-CA"/>
              </w:rPr>
              <w:t xml:space="preserve">(4) </w:t>
            </w:r>
            <w:r w:rsidRPr="00553260">
              <w:rPr>
                <w:rFonts w:ascii="Arial" w:hAnsi="Arial" w:cs="Arial"/>
                <w:sz w:val="24"/>
                <w:szCs w:val="24"/>
                <w:lang w:val="en-CA"/>
              </w:rPr>
              <w:tab/>
              <w:t>Assets</w:t>
            </w:r>
          </w:p>
        </w:tc>
        <w:tc>
          <w:tcPr>
            <w:tcW w:w="4176" w:type="dxa"/>
          </w:tcPr>
          <w:p w14:paraId="2E1CB029"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D.  Statement of Cash Flows</w:t>
            </w:r>
          </w:p>
        </w:tc>
      </w:tr>
      <w:tr w:rsidR="00567D07" w:rsidRPr="00553260" w14:paraId="29DEF6D1" w14:textId="77777777" w:rsidTr="00A349A2">
        <w:tc>
          <w:tcPr>
            <w:tcW w:w="720" w:type="dxa"/>
            <w:tcBorders>
              <w:top w:val="single" w:sz="4" w:space="0" w:color="auto"/>
              <w:bottom w:val="single" w:sz="4" w:space="0" w:color="auto"/>
            </w:tcBorders>
          </w:tcPr>
          <w:p w14:paraId="72FD7934"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C</w:t>
            </w:r>
          </w:p>
        </w:tc>
        <w:tc>
          <w:tcPr>
            <w:tcW w:w="4608" w:type="dxa"/>
          </w:tcPr>
          <w:p w14:paraId="011FB665" w14:textId="77777777" w:rsidR="00567D07" w:rsidRPr="00553260" w:rsidRDefault="00567D07" w:rsidP="00ED0FE2">
            <w:pPr>
              <w:ind w:left="450" w:hanging="450"/>
              <w:rPr>
                <w:rFonts w:ascii="Arial" w:hAnsi="Arial" w:cs="Arial"/>
                <w:sz w:val="24"/>
                <w:szCs w:val="24"/>
                <w:lang w:val="en-CA"/>
              </w:rPr>
            </w:pPr>
            <w:r w:rsidRPr="00553260">
              <w:rPr>
                <w:rFonts w:ascii="Arial" w:hAnsi="Arial" w:cs="Arial"/>
                <w:sz w:val="24"/>
                <w:szCs w:val="24"/>
                <w:lang w:val="en-CA"/>
              </w:rPr>
              <w:t xml:space="preserve">(5) </w:t>
            </w:r>
            <w:r w:rsidRPr="00553260">
              <w:rPr>
                <w:rFonts w:ascii="Arial" w:hAnsi="Arial" w:cs="Arial"/>
                <w:sz w:val="24"/>
                <w:szCs w:val="24"/>
                <w:lang w:val="en-CA"/>
              </w:rPr>
              <w:tab/>
              <w:t xml:space="preserve">Dividends </w:t>
            </w:r>
          </w:p>
        </w:tc>
        <w:tc>
          <w:tcPr>
            <w:tcW w:w="4176" w:type="dxa"/>
          </w:tcPr>
          <w:p w14:paraId="38A4EB2D" w14:textId="77777777" w:rsidR="00567D07" w:rsidRPr="00553260" w:rsidRDefault="00567D07" w:rsidP="00ED0FE2">
            <w:pPr>
              <w:rPr>
                <w:rFonts w:ascii="Arial" w:hAnsi="Arial" w:cs="Arial"/>
                <w:sz w:val="24"/>
                <w:szCs w:val="24"/>
                <w:lang w:val="en-CA"/>
              </w:rPr>
            </w:pPr>
          </w:p>
        </w:tc>
      </w:tr>
      <w:tr w:rsidR="00567D07" w:rsidRPr="00553260" w14:paraId="5A482710" w14:textId="77777777" w:rsidTr="00A349A2">
        <w:tc>
          <w:tcPr>
            <w:tcW w:w="720" w:type="dxa"/>
            <w:tcBorders>
              <w:top w:val="single" w:sz="4" w:space="0" w:color="auto"/>
              <w:bottom w:val="single" w:sz="4" w:space="0" w:color="auto"/>
            </w:tcBorders>
          </w:tcPr>
          <w:p w14:paraId="69AF6A38"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B</w:t>
            </w:r>
          </w:p>
        </w:tc>
        <w:tc>
          <w:tcPr>
            <w:tcW w:w="4608" w:type="dxa"/>
          </w:tcPr>
          <w:p w14:paraId="098ACC53" w14:textId="77777777" w:rsidR="00567D07" w:rsidRPr="00553260" w:rsidRDefault="00567D07" w:rsidP="00ED0FE2">
            <w:pPr>
              <w:ind w:left="450" w:hanging="450"/>
              <w:rPr>
                <w:rFonts w:ascii="Arial" w:hAnsi="Arial" w:cs="Arial"/>
                <w:sz w:val="24"/>
                <w:szCs w:val="24"/>
                <w:lang w:val="en-CA"/>
              </w:rPr>
            </w:pPr>
            <w:r w:rsidRPr="00553260">
              <w:rPr>
                <w:rFonts w:ascii="Arial" w:hAnsi="Arial" w:cs="Arial"/>
                <w:sz w:val="24"/>
                <w:szCs w:val="24"/>
                <w:lang w:val="en-CA"/>
              </w:rPr>
              <w:t xml:space="preserve">(6) </w:t>
            </w:r>
            <w:r w:rsidRPr="00553260">
              <w:rPr>
                <w:rFonts w:ascii="Arial" w:hAnsi="Arial" w:cs="Arial"/>
                <w:sz w:val="24"/>
                <w:szCs w:val="24"/>
                <w:lang w:val="en-CA"/>
              </w:rPr>
              <w:tab/>
              <w:t>Revenues</w:t>
            </w:r>
          </w:p>
        </w:tc>
        <w:tc>
          <w:tcPr>
            <w:tcW w:w="4176" w:type="dxa"/>
          </w:tcPr>
          <w:p w14:paraId="2CCD47CC" w14:textId="77777777" w:rsidR="00567D07" w:rsidRPr="00553260" w:rsidRDefault="00567D07" w:rsidP="00ED0FE2">
            <w:pPr>
              <w:rPr>
                <w:rFonts w:ascii="Arial" w:hAnsi="Arial" w:cs="Arial"/>
                <w:sz w:val="24"/>
                <w:szCs w:val="24"/>
                <w:lang w:val="en-CA"/>
              </w:rPr>
            </w:pPr>
          </w:p>
        </w:tc>
      </w:tr>
      <w:tr w:rsidR="00567D07" w:rsidRPr="00553260" w14:paraId="061295DC" w14:textId="77777777" w:rsidTr="00A349A2">
        <w:tc>
          <w:tcPr>
            <w:tcW w:w="720" w:type="dxa"/>
            <w:tcBorders>
              <w:top w:val="single" w:sz="4" w:space="0" w:color="auto"/>
              <w:bottom w:val="single" w:sz="4" w:space="0" w:color="auto"/>
            </w:tcBorders>
          </w:tcPr>
          <w:p w14:paraId="1D0F755E"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D</w:t>
            </w:r>
          </w:p>
        </w:tc>
        <w:tc>
          <w:tcPr>
            <w:tcW w:w="4608" w:type="dxa"/>
          </w:tcPr>
          <w:p w14:paraId="751667D8" w14:textId="77777777" w:rsidR="00567D07" w:rsidRPr="00553260" w:rsidRDefault="00567D07" w:rsidP="00ED0FE2">
            <w:pPr>
              <w:ind w:left="450" w:hanging="450"/>
              <w:rPr>
                <w:rFonts w:ascii="Arial" w:hAnsi="Arial" w:cs="Arial"/>
                <w:sz w:val="24"/>
                <w:szCs w:val="24"/>
                <w:lang w:val="en-CA"/>
              </w:rPr>
            </w:pPr>
            <w:r w:rsidRPr="00553260">
              <w:rPr>
                <w:rFonts w:ascii="Arial" w:hAnsi="Arial" w:cs="Arial"/>
                <w:sz w:val="24"/>
                <w:szCs w:val="24"/>
                <w:lang w:val="en-CA"/>
              </w:rPr>
              <w:t xml:space="preserve">(7) </w:t>
            </w:r>
            <w:r w:rsidRPr="00553260">
              <w:rPr>
                <w:rFonts w:ascii="Arial" w:hAnsi="Arial" w:cs="Arial"/>
                <w:sz w:val="24"/>
                <w:szCs w:val="24"/>
                <w:lang w:val="en-CA"/>
              </w:rPr>
              <w:tab/>
              <w:t>Cash Flows from Operating Activities</w:t>
            </w:r>
          </w:p>
        </w:tc>
        <w:tc>
          <w:tcPr>
            <w:tcW w:w="4176" w:type="dxa"/>
          </w:tcPr>
          <w:p w14:paraId="779ABB5B" w14:textId="77777777" w:rsidR="00567D07" w:rsidRPr="00553260" w:rsidRDefault="00567D07" w:rsidP="00ED0FE2">
            <w:pPr>
              <w:rPr>
                <w:rFonts w:ascii="Arial" w:hAnsi="Arial" w:cs="Arial"/>
                <w:sz w:val="24"/>
                <w:szCs w:val="24"/>
                <w:lang w:val="en-CA"/>
              </w:rPr>
            </w:pPr>
          </w:p>
        </w:tc>
      </w:tr>
      <w:tr w:rsidR="00567D07" w:rsidRPr="00553260" w14:paraId="01AB5E64" w14:textId="77777777" w:rsidTr="00A349A2">
        <w:tc>
          <w:tcPr>
            <w:tcW w:w="720" w:type="dxa"/>
            <w:tcBorders>
              <w:top w:val="single" w:sz="4" w:space="0" w:color="auto"/>
              <w:bottom w:val="single" w:sz="4" w:space="0" w:color="auto"/>
            </w:tcBorders>
          </w:tcPr>
          <w:p w14:paraId="120BDFE2"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A</w:t>
            </w:r>
          </w:p>
        </w:tc>
        <w:tc>
          <w:tcPr>
            <w:tcW w:w="4608" w:type="dxa"/>
          </w:tcPr>
          <w:p w14:paraId="6C989519" w14:textId="77777777" w:rsidR="00567D07" w:rsidRPr="00553260" w:rsidRDefault="00567D07" w:rsidP="00ED0FE2">
            <w:pPr>
              <w:ind w:left="450" w:hanging="450"/>
              <w:rPr>
                <w:rFonts w:ascii="Arial" w:hAnsi="Arial" w:cs="Arial"/>
                <w:sz w:val="24"/>
                <w:szCs w:val="24"/>
                <w:lang w:val="en-CA"/>
              </w:rPr>
            </w:pPr>
            <w:r w:rsidRPr="00553260">
              <w:rPr>
                <w:rFonts w:ascii="Arial" w:hAnsi="Arial" w:cs="Arial"/>
                <w:sz w:val="24"/>
                <w:szCs w:val="24"/>
                <w:lang w:val="en-CA"/>
              </w:rPr>
              <w:t xml:space="preserve">(8) </w:t>
            </w:r>
            <w:r w:rsidRPr="00553260">
              <w:rPr>
                <w:rFonts w:ascii="Arial" w:hAnsi="Arial" w:cs="Arial"/>
                <w:sz w:val="24"/>
                <w:szCs w:val="24"/>
                <w:lang w:val="en-CA"/>
              </w:rPr>
              <w:tab/>
              <w:t>Liabilities</w:t>
            </w:r>
          </w:p>
        </w:tc>
        <w:tc>
          <w:tcPr>
            <w:tcW w:w="4176" w:type="dxa"/>
          </w:tcPr>
          <w:p w14:paraId="349CE289" w14:textId="77777777" w:rsidR="00567D07" w:rsidRPr="00553260" w:rsidRDefault="00567D07" w:rsidP="00ED0FE2">
            <w:pPr>
              <w:rPr>
                <w:rFonts w:ascii="Arial" w:hAnsi="Arial" w:cs="Arial"/>
                <w:sz w:val="24"/>
                <w:szCs w:val="24"/>
                <w:lang w:val="en-CA"/>
              </w:rPr>
            </w:pPr>
          </w:p>
        </w:tc>
      </w:tr>
    </w:tbl>
    <w:p w14:paraId="2650D3C8" w14:textId="77777777" w:rsidR="00567D07" w:rsidRPr="00553260" w:rsidRDefault="00567D07" w:rsidP="00ED0FE2">
      <w:pPr>
        <w:pStyle w:val="text"/>
        <w:tabs>
          <w:tab w:val="left" w:pos="450"/>
        </w:tabs>
        <w:spacing w:before="0" w:line="240" w:lineRule="auto"/>
        <w:rPr>
          <w:rFonts w:cs="Arial"/>
          <w:bCs/>
          <w:szCs w:val="24"/>
          <w:lang w:val="en-CA"/>
        </w:rPr>
      </w:pPr>
    </w:p>
    <w:p w14:paraId="05D97501" w14:textId="77777777" w:rsidR="00CB4D61" w:rsidRPr="00553260" w:rsidRDefault="00CB4D61" w:rsidP="00ED0FE2">
      <w:pPr>
        <w:pStyle w:val="text"/>
        <w:tabs>
          <w:tab w:val="left" w:pos="450"/>
        </w:tabs>
        <w:spacing w:before="0" w:line="240" w:lineRule="auto"/>
        <w:rPr>
          <w:rFonts w:cs="Arial"/>
          <w:bCs/>
          <w:szCs w:val="24"/>
          <w:lang w:val="en-CA"/>
        </w:rPr>
      </w:pPr>
    </w:p>
    <w:p w14:paraId="026A6D93" w14:textId="77777777" w:rsidR="00394A7E" w:rsidRPr="00553260" w:rsidRDefault="00394A7E" w:rsidP="00ED0FE2">
      <w:pPr>
        <w:pStyle w:val="Heading4"/>
        <w:rPr>
          <w:szCs w:val="24"/>
          <w:lang w:val="en-CA"/>
        </w:rPr>
      </w:pPr>
      <w:r w:rsidRPr="00553260">
        <w:rPr>
          <w:szCs w:val="24"/>
          <w:lang w:val="en-CA"/>
        </w:rPr>
        <w:t>M1-10</w:t>
      </w:r>
    </w:p>
    <w:p w14:paraId="47FA5B72" w14:textId="77777777" w:rsidR="00394A7E" w:rsidRPr="00553260" w:rsidRDefault="00394A7E" w:rsidP="00ED0FE2">
      <w:pPr>
        <w:pStyle w:val="Heading4"/>
        <w:rPr>
          <w:b w:val="0"/>
          <w:szCs w:val="24"/>
          <w:lang w:val="en-CA"/>
        </w:rPr>
      </w:pPr>
    </w:p>
    <w:tbl>
      <w:tblPr>
        <w:tblW w:w="9126" w:type="dxa"/>
        <w:tblLook w:val="0000" w:firstRow="0" w:lastRow="0" w:firstColumn="0" w:lastColumn="0" w:noHBand="0" w:noVBand="0"/>
      </w:tblPr>
      <w:tblGrid>
        <w:gridCol w:w="738"/>
        <w:gridCol w:w="8388"/>
      </w:tblGrid>
      <w:tr w:rsidR="00394A7E" w:rsidRPr="00553260" w14:paraId="4E99C3C5" w14:textId="77777777" w:rsidTr="00632EB9">
        <w:tc>
          <w:tcPr>
            <w:tcW w:w="738" w:type="dxa"/>
            <w:tcBorders>
              <w:bottom w:val="single" w:sz="4" w:space="0" w:color="auto"/>
            </w:tcBorders>
          </w:tcPr>
          <w:p w14:paraId="6A930359" w14:textId="77777777" w:rsidR="00394A7E" w:rsidRPr="00553260" w:rsidRDefault="009B3F2F" w:rsidP="00ED0FE2">
            <w:pPr>
              <w:pStyle w:val="text"/>
              <w:tabs>
                <w:tab w:val="left" w:pos="0"/>
                <w:tab w:val="left" w:pos="450"/>
              </w:tabs>
              <w:spacing w:before="0" w:line="240" w:lineRule="auto"/>
              <w:ind w:left="-108" w:firstLine="108"/>
              <w:jc w:val="center"/>
              <w:rPr>
                <w:rFonts w:cs="Arial"/>
                <w:bCs/>
                <w:szCs w:val="24"/>
                <w:lang w:val="en-CA"/>
              </w:rPr>
            </w:pPr>
            <w:r w:rsidRPr="00553260">
              <w:rPr>
                <w:rFonts w:cs="Arial"/>
                <w:bCs/>
                <w:szCs w:val="24"/>
                <w:lang w:val="en-CA"/>
              </w:rPr>
              <w:t>(F</w:t>
            </w:r>
            <w:r w:rsidR="00394A7E" w:rsidRPr="00553260">
              <w:rPr>
                <w:rFonts w:cs="Arial"/>
                <w:bCs/>
                <w:szCs w:val="24"/>
                <w:lang w:val="en-CA"/>
              </w:rPr>
              <w:t>)</w:t>
            </w:r>
          </w:p>
        </w:tc>
        <w:tc>
          <w:tcPr>
            <w:tcW w:w="8388" w:type="dxa"/>
          </w:tcPr>
          <w:p w14:paraId="24F4637F" w14:textId="77777777" w:rsidR="00394A7E" w:rsidRPr="00553260" w:rsidRDefault="00394A7E" w:rsidP="00ED0FE2">
            <w:pPr>
              <w:pStyle w:val="text"/>
              <w:tabs>
                <w:tab w:val="left" w:pos="450"/>
              </w:tabs>
              <w:spacing w:before="0" w:line="240" w:lineRule="auto"/>
              <w:rPr>
                <w:rFonts w:cs="Arial"/>
                <w:bCs/>
                <w:szCs w:val="24"/>
                <w:lang w:val="en-CA"/>
              </w:rPr>
            </w:pPr>
            <w:r w:rsidRPr="00553260">
              <w:rPr>
                <w:rFonts w:cs="Arial"/>
                <w:szCs w:val="24"/>
                <w:lang w:val="en-CA"/>
              </w:rPr>
              <w:t>(1) Cash paid for dividends</w:t>
            </w:r>
          </w:p>
        </w:tc>
      </w:tr>
      <w:tr w:rsidR="00394A7E" w:rsidRPr="00553260" w14:paraId="79631F3F" w14:textId="77777777" w:rsidTr="00632EB9">
        <w:tc>
          <w:tcPr>
            <w:tcW w:w="738" w:type="dxa"/>
            <w:tcBorders>
              <w:top w:val="single" w:sz="4" w:space="0" w:color="auto"/>
              <w:bottom w:val="single" w:sz="4" w:space="0" w:color="auto"/>
            </w:tcBorders>
          </w:tcPr>
          <w:p w14:paraId="7BF84517" w14:textId="77777777" w:rsidR="00394A7E" w:rsidRPr="00553260" w:rsidRDefault="00394A7E" w:rsidP="00ED0FE2">
            <w:pPr>
              <w:pStyle w:val="text"/>
              <w:tabs>
                <w:tab w:val="left" w:pos="450"/>
              </w:tabs>
              <w:spacing w:before="0" w:line="240" w:lineRule="auto"/>
              <w:jc w:val="center"/>
              <w:rPr>
                <w:rFonts w:cs="Arial"/>
                <w:bCs/>
                <w:szCs w:val="24"/>
                <w:lang w:val="en-CA"/>
              </w:rPr>
            </w:pPr>
            <w:r w:rsidRPr="00553260">
              <w:rPr>
                <w:rFonts w:cs="Arial"/>
                <w:bCs/>
                <w:szCs w:val="24"/>
                <w:lang w:val="en-CA"/>
              </w:rPr>
              <w:t>O</w:t>
            </w:r>
          </w:p>
        </w:tc>
        <w:tc>
          <w:tcPr>
            <w:tcW w:w="8388" w:type="dxa"/>
          </w:tcPr>
          <w:p w14:paraId="7E7F6C1A" w14:textId="77777777" w:rsidR="00394A7E" w:rsidRPr="00553260" w:rsidRDefault="00394A7E" w:rsidP="00ED0FE2">
            <w:pPr>
              <w:pStyle w:val="text"/>
              <w:tabs>
                <w:tab w:val="left" w:pos="450"/>
              </w:tabs>
              <w:spacing w:before="0" w:line="240" w:lineRule="auto"/>
              <w:rPr>
                <w:rFonts w:cs="Arial"/>
                <w:bCs/>
                <w:szCs w:val="24"/>
                <w:lang w:val="en-CA"/>
              </w:rPr>
            </w:pPr>
            <w:r w:rsidRPr="00553260">
              <w:rPr>
                <w:rFonts w:cs="Arial"/>
                <w:szCs w:val="24"/>
                <w:lang w:val="en-CA"/>
              </w:rPr>
              <w:t>(2) Cash collected from customers</w:t>
            </w:r>
          </w:p>
        </w:tc>
      </w:tr>
      <w:tr w:rsidR="00394A7E" w:rsidRPr="00553260" w14:paraId="2FF7D71E" w14:textId="77777777" w:rsidTr="00632EB9">
        <w:tc>
          <w:tcPr>
            <w:tcW w:w="738" w:type="dxa"/>
            <w:tcBorders>
              <w:top w:val="single" w:sz="4" w:space="0" w:color="auto"/>
              <w:bottom w:val="single" w:sz="4" w:space="0" w:color="auto"/>
            </w:tcBorders>
          </w:tcPr>
          <w:p w14:paraId="6AB2B330" w14:textId="77777777" w:rsidR="00394A7E" w:rsidRPr="00553260" w:rsidRDefault="009B3F2F" w:rsidP="00ED0FE2">
            <w:pPr>
              <w:pStyle w:val="text"/>
              <w:tabs>
                <w:tab w:val="left" w:pos="450"/>
              </w:tabs>
              <w:spacing w:before="0" w:line="240" w:lineRule="auto"/>
              <w:jc w:val="center"/>
              <w:rPr>
                <w:rFonts w:cs="Arial"/>
                <w:bCs/>
                <w:szCs w:val="24"/>
                <w:lang w:val="en-CA"/>
              </w:rPr>
            </w:pPr>
            <w:r w:rsidRPr="00553260">
              <w:rPr>
                <w:rFonts w:cs="Arial"/>
                <w:bCs/>
                <w:szCs w:val="24"/>
                <w:lang w:val="en-CA"/>
              </w:rPr>
              <w:t>F</w:t>
            </w:r>
          </w:p>
        </w:tc>
        <w:tc>
          <w:tcPr>
            <w:tcW w:w="8388" w:type="dxa"/>
          </w:tcPr>
          <w:p w14:paraId="649129A7" w14:textId="77777777" w:rsidR="00394A7E" w:rsidRPr="00553260" w:rsidRDefault="00394A7E" w:rsidP="00ED0FE2">
            <w:pPr>
              <w:pStyle w:val="text"/>
              <w:tabs>
                <w:tab w:val="left" w:pos="450"/>
              </w:tabs>
              <w:spacing w:before="0" w:line="240" w:lineRule="auto"/>
              <w:rPr>
                <w:rFonts w:cs="Arial"/>
                <w:bCs/>
                <w:szCs w:val="24"/>
                <w:lang w:val="en-CA"/>
              </w:rPr>
            </w:pPr>
            <w:r w:rsidRPr="00553260">
              <w:rPr>
                <w:rFonts w:cs="Arial"/>
                <w:szCs w:val="24"/>
                <w:lang w:val="en-CA"/>
              </w:rPr>
              <w:t>(3) Cash received when signing a note</w:t>
            </w:r>
          </w:p>
        </w:tc>
      </w:tr>
      <w:tr w:rsidR="00394A7E" w:rsidRPr="00553260" w14:paraId="418546CA" w14:textId="77777777" w:rsidTr="00632EB9">
        <w:tc>
          <w:tcPr>
            <w:tcW w:w="738" w:type="dxa"/>
            <w:tcBorders>
              <w:top w:val="single" w:sz="4" w:space="0" w:color="auto"/>
              <w:bottom w:val="single" w:sz="4" w:space="0" w:color="auto"/>
            </w:tcBorders>
          </w:tcPr>
          <w:p w14:paraId="52045F82" w14:textId="77777777" w:rsidR="00394A7E" w:rsidRPr="00553260" w:rsidRDefault="009B3F2F" w:rsidP="00ED0FE2">
            <w:pPr>
              <w:pStyle w:val="text"/>
              <w:tabs>
                <w:tab w:val="left" w:pos="450"/>
              </w:tabs>
              <w:spacing w:before="0" w:line="240" w:lineRule="auto"/>
              <w:jc w:val="center"/>
              <w:rPr>
                <w:rFonts w:cs="Arial"/>
                <w:bCs/>
                <w:szCs w:val="24"/>
                <w:lang w:val="en-CA"/>
              </w:rPr>
            </w:pPr>
            <w:r w:rsidRPr="00553260">
              <w:rPr>
                <w:rFonts w:cs="Arial"/>
                <w:bCs/>
                <w:szCs w:val="24"/>
                <w:lang w:val="en-CA"/>
              </w:rPr>
              <w:t>(O</w:t>
            </w:r>
            <w:r w:rsidR="00394A7E" w:rsidRPr="00553260">
              <w:rPr>
                <w:rFonts w:cs="Arial"/>
                <w:bCs/>
                <w:szCs w:val="24"/>
                <w:lang w:val="en-CA"/>
              </w:rPr>
              <w:t>)</w:t>
            </w:r>
          </w:p>
        </w:tc>
        <w:tc>
          <w:tcPr>
            <w:tcW w:w="8388" w:type="dxa"/>
          </w:tcPr>
          <w:p w14:paraId="0CD0CE41" w14:textId="77777777" w:rsidR="00394A7E" w:rsidRPr="00553260" w:rsidRDefault="00394A7E" w:rsidP="00ED0FE2">
            <w:pPr>
              <w:pStyle w:val="text"/>
              <w:tabs>
                <w:tab w:val="left" w:pos="450"/>
              </w:tabs>
              <w:spacing w:before="0" w:line="240" w:lineRule="auto"/>
              <w:rPr>
                <w:rFonts w:cs="Arial"/>
                <w:bCs/>
                <w:szCs w:val="24"/>
                <w:lang w:val="en-CA"/>
              </w:rPr>
            </w:pPr>
            <w:r w:rsidRPr="00553260">
              <w:rPr>
                <w:rFonts w:cs="Arial"/>
                <w:szCs w:val="24"/>
                <w:lang w:val="en-CA"/>
              </w:rPr>
              <w:t>(4) Cash paid to employees</w:t>
            </w:r>
          </w:p>
        </w:tc>
      </w:tr>
      <w:tr w:rsidR="00394A7E" w:rsidRPr="00553260" w14:paraId="5C15563D" w14:textId="77777777" w:rsidTr="00632EB9">
        <w:tc>
          <w:tcPr>
            <w:tcW w:w="738" w:type="dxa"/>
            <w:tcBorders>
              <w:top w:val="single" w:sz="4" w:space="0" w:color="auto"/>
              <w:bottom w:val="single" w:sz="4" w:space="0" w:color="auto"/>
            </w:tcBorders>
          </w:tcPr>
          <w:p w14:paraId="30F98F8C" w14:textId="77777777" w:rsidR="00394A7E" w:rsidRPr="00553260" w:rsidRDefault="009B3F2F" w:rsidP="00ED0FE2">
            <w:pPr>
              <w:pStyle w:val="text"/>
              <w:tabs>
                <w:tab w:val="left" w:pos="450"/>
              </w:tabs>
              <w:spacing w:before="0" w:line="240" w:lineRule="auto"/>
              <w:jc w:val="center"/>
              <w:rPr>
                <w:rFonts w:cs="Arial"/>
                <w:bCs/>
                <w:szCs w:val="24"/>
                <w:lang w:val="en-CA"/>
              </w:rPr>
            </w:pPr>
            <w:r w:rsidRPr="00553260">
              <w:rPr>
                <w:rFonts w:cs="Arial"/>
                <w:bCs/>
                <w:szCs w:val="24"/>
                <w:lang w:val="en-CA"/>
              </w:rPr>
              <w:t>(I</w:t>
            </w:r>
            <w:r w:rsidR="00394A7E" w:rsidRPr="00553260">
              <w:rPr>
                <w:rFonts w:cs="Arial"/>
                <w:bCs/>
                <w:szCs w:val="24"/>
                <w:lang w:val="en-CA"/>
              </w:rPr>
              <w:t>)</w:t>
            </w:r>
          </w:p>
        </w:tc>
        <w:tc>
          <w:tcPr>
            <w:tcW w:w="8388" w:type="dxa"/>
          </w:tcPr>
          <w:p w14:paraId="7104B15E" w14:textId="77777777" w:rsidR="00394A7E" w:rsidRPr="00553260" w:rsidRDefault="00394A7E" w:rsidP="00ED0FE2">
            <w:pPr>
              <w:pStyle w:val="text"/>
              <w:tabs>
                <w:tab w:val="left" w:pos="450"/>
              </w:tabs>
              <w:spacing w:before="0" w:line="240" w:lineRule="auto"/>
              <w:rPr>
                <w:rFonts w:cs="Arial"/>
                <w:bCs/>
                <w:szCs w:val="24"/>
                <w:lang w:val="en-CA"/>
              </w:rPr>
            </w:pPr>
            <w:r w:rsidRPr="00553260">
              <w:rPr>
                <w:rFonts w:cs="Arial"/>
                <w:szCs w:val="24"/>
                <w:lang w:val="en-CA"/>
              </w:rPr>
              <w:t xml:space="preserve">(5) Cash paid to </w:t>
            </w:r>
            <w:r w:rsidR="009B3F2F" w:rsidRPr="00553260">
              <w:rPr>
                <w:rFonts w:cs="Arial"/>
                <w:szCs w:val="24"/>
                <w:lang w:val="en-CA"/>
              </w:rPr>
              <w:t>purchase equipment</w:t>
            </w:r>
          </w:p>
        </w:tc>
      </w:tr>
      <w:tr w:rsidR="00394A7E" w:rsidRPr="00553260" w14:paraId="3239A8E0" w14:textId="77777777" w:rsidTr="00632EB9">
        <w:tc>
          <w:tcPr>
            <w:tcW w:w="738" w:type="dxa"/>
            <w:tcBorders>
              <w:top w:val="single" w:sz="4" w:space="0" w:color="auto"/>
              <w:bottom w:val="single" w:sz="4" w:space="0" w:color="auto"/>
            </w:tcBorders>
          </w:tcPr>
          <w:p w14:paraId="399A3C00" w14:textId="77777777" w:rsidR="00394A7E" w:rsidRPr="00553260" w:rsidRDefault="00394A7E" w:rsidP="00ED0FE2">
            <w:pPr>
              <w:pStyle w:val="text"/>
              <w:tabs>
                <w:tab w:val="left" w:pos="450"/>
              </w:tabs>
              <w:spacing w:before="0" w:line="240" w:lineRule="auto"/>
              <w:jc w:val="center"/>
              <w:rPr>
                <w:rFonts w:cs="Arial"/>
                <w:bCs/>
                <w:szCs w:val="24"/>
                <w:lang w:val="en-CA"/>
              </w:rPr>
            </w:pPr>
            <w:r w:rsidRPr="00553260">
              <w:rPr>
                <w:rFonts w:cs="Arial"/>
                <w:bCs/>
                <w:szCs w:val="24"/>
                <w:lang w:val="en-CA"/>
              </w:rPr>
              <w:t>F</w:t>
            </w:r>
          </w:p>
        </w:tc>
        <w:tc>
          <w:tcPr>
            <w:tcW w:w="8388" w:type="dxa"/>
          </w:tcPr>
          <w:p w14:paraId="6CFC9DAB" w14:textId="77777777" w:rsidR="00394A7E" w:rsidRPr="00553260" w:rsidRDefault="00394A7E" w:rsidP="00ED0FE2">
            <w:pPr>
              <w:pStyle w:val="text"/>
              <w:tabs>
                <w:tab w:val="left" w:pos="450"/>
              </w:tabs>
              <w:spacing w:before="0" w:line="240" w:lineRule="auto"/>
              <w:rPr>
                <w:rFonts w:cs="Arial"/>
                <w:bCs/>
                <w:szCs w:val="24"/>
                <w:lang w:val="en-CA"/>
              </w:rPr>
            </w:pPr>
            <w:r w:rsidRPr="00553260">
              <w:rPr>
                <w:rFonts w:cs="Arial"/>
                <w:szCs w:val="24"/>
                <w:lang w:val="en-CA"/>
              </w:rPr>
              <w:t>(6) Cash received from issuing</w:t>
            </w:r>
            <w:r w:rsidR="008D2A00" w:rsidRPr="00553260">
              <w:rPr>
                <w:rFonts w:cs="Arial"/>
                <w:szCs w:val="24"/>
                <w:lang w:val="en-CA"/>
              </w:rPr>
              <w:t xml:space="preserve"> shares</w:t>
            </w:r>
          </w:p>
        </w:tc>
      </w:tr>
    </w:tbl>
    <w:p w14:paraId="691067AC" w14:textId="77777777" w:rsidR="00394A7E" w:rsidRPr="00553260" w:rsidRDefault="00394A7E" w:rsidP="00ED0FE2">
      <w:pPr>
        <w:pStyle w:val="Heading4"/>
        <w:rPr>
          <w:szCs w:val="24"/>
          <w:lang w:val="en-CA"/>
        </w:rPr>
      </w:pPr>
    </w:p>
    <w:p w14:paraId="35662A92" w14:textId="77777777" w:rsidR="00CB4D61" w:rsidRPr="00553260" w:rsidRDefault="00CB4D61" w:rsidP="00ED0FE2">
      <w:pPr>
        <w:rPr>
          <w:lang w:val="en-CA"/>
        </w:rPr>
      </w:pPr>
    </w:p>
    <w:p w14:paraId="2B7BEAE6" w14:textId="77777777" w:rsidR="00567D07" w:rsidRPr="00553260" w:rsidRDefault="00567D07" w:rsidP="00ED0FE2">
      <w:pPr>
        <w:pStyle w:val="Heading4"/>
        <w:rPr>
          <w:szCs w:val="24"/>
          <w:lang w:val="en-CA"/>
        </w:rPr>
      </w:pPr>
      <w:r w:rsidRPr="00553260">
        <w:rPr>
          <w:szCs w:val="24"/>
          <w:lang w:val="en-CA"/>
        </w:rPr>
        <w:t>M1-</w:t>
      </w:r>
      <w:r w:rsidR="00394A7E" w:rsidRPr="00553260">
        <w:rPr>
          <w:szCs w:val="24"/>
          <w:lang w:val="en-CA"/>
        </w:rPr>
        <w:t>11</w:t>
      </w:r>
    </w:p>
    <w:p w14:paraId="4BEF3473" w14:textId="77777777" w:rsidR="00567D07" w:rsidRPr="00553260" w:rsidRDefault="00567D07" w:rsidP="00ED0FE2">
      <w:pPr>
        <w:pStyle w:val="Heading4"/>
        <w:rPr>
          <w:b w:val="0"/>
          <w:szCs w:val="24"/>
          <w:lang w:val="en-CA"/>
        </w:rPr>
      </w:pPr>
    </w:p>
    <w:tbl>
      <w:tblPr>
        <w:tblW w:w="9126" w:type="dxa"/>
        <w:tblLook w:val="0000" w:firstRow="0" w:lastRow="0" w:firstColumn="0" w:lastColumn="0" w:noHBand="0" w:noVBand="0"/>
      </w:tblPr>
      <w:tblGrid>
        <w:gridCol w:w="738"/>
        <w:gridCol w:w="8388"/>
      </w:tblGrid>
      <w:tr w:rsidR="00567D07" w:rsidRPr="00553260" w14:paraId="712260D4" w14:textId="77777777" w:rsidTr="00632EB9">
        <w:tc>
          <w:tcPr>
            <w:tcW w:w="738" w:type="dxa"/>
            <w:tcBorders>
              <w:bottom w:val="single" w:sz="4" w:space="0" w:color="auto"/>
            </w:tcBorders>
          </w:tcPr>
          <w:p w14:paraId="32BBF0C7" w14:textId="77777777" w:rsidR="00567D07" w:rsidRPr="00553260" w:rsidRDefault="00567D07" w:rsidP="00ED0FE2">
            <w:pPr>
              <w:pStyle w:val="text"/>
              <w:tabs>
                <w:tab w:val="left" w:pos="0"/>
                <w:tab w:val="left" w:pos="450"/>
              </w:tabs>
              <w:spacing w:before="0" w:line="240" w:lineRule="auto"/>
              <w:ind w:left="-108" w:firstLine="108"/>
              <w:jc w:val="center"/>
              <w:rPr>
                <w:rFonts w:cs="Arial"/>
                <w:bCs/>
                <w:szCs w:val="24"/>
                <w:lang w:val="en-CA"/>
              </w:rPr>
            </w:pPr>
            <w:r w:rsidRPr="00553260">
              <w:rPr>
                <w:rFonts w:cs="Arial"/>
                <w:bCs/>
                <w:szCs w:val="24"/>
                <w:lang w:val="en-CA"/>
              </w:rPr>
              <w:t>(I)</w:t>
            </w:r>
          </w:p>
        </w:tc>
        <w:tc>
          <w:tcPr>
            <w:tcW w:w="8388" w:type="dxa"/>
          </w:tcPr>
          <w:p w14:paraId="6F10C354" w14:textId="77777777" w:rsidR="00567D07" w:rsidRPr="00553260" w:rsidRDefault="00567D07" w:rsidP="00ED0FE2">
            <w:pPr>
              <w:pStyle w:val="text"/>
              <w:tabs>
                <w:tab w:val="left" w:pos="450"/>
              </w:tabs>
              <w:spacing w:before="0" w:line="240" w:lineRule="auto"/>
              <w:rPr>
                <w:rFonts w:cs="Arial"/>
                <w:bCs/>
                <w:szCs w:val="24"/>
                <w:lang w:val="en-CA"/>
              </w:rPr>
            </w:pPr>
            <w:r w:rsidRPr="00553260">
              <w:rPr>
                <w:rFonts w:cs="Arial"/>
                <w:szCs w:val="24"/>
                <w:lang w:val="en-CA"/>
              </w:rPr>
              <w:t>(1) Cash paid to purchase equipment</w:t>
            </w:r>
          </w:p>
        </w:tc>
      </w:tr>
      <w:tr w:rsidR="00567D07" w:rsidRPr="00553260" w14:paraId="373C8715" w14:textId="77777777" w:rsidTr="00632EB9">
        <w:tc>
          <w:tcPr>
            <w:tcW w:w="738" w:type="dxa"/>
            <w:tcBorders>
              <w:top w:val="single" w:sz="4" w:space="0" w:color="auto"/>
              <w:bottom w:val="single" w:sz="4" w:space="0" w:color="auto"/>
            </w:tcBorders>
          </w:tcPr>
          <w:p w14:paraId="4EE993D6" w14:textId="77777777" w:rsidR="00567D07" w:rsidRPr="00553260" w:rsidRDefault="00567D07" w:rsidP="00ED0FE2">
            <w:pPr>
              <w:pStyle w:val="text"/>
              <w:tabs>
                <w:tab w:val="left" w:pos="450"/>
              </w:tabs>
              <w:spacing w:before="0" w:line="240" w:lineRule="auto"/>
              <w:jc w:val="center"/>
              <w:rPr>
                <w:rFonts w:cs="Arial"/>
                <w:bCs/>
                <w:szCs w:val="24"/>
                <w:lang w:val="en-CA"/>
              </w:rPr>
            </w:pPr>
            <w:r w:rsidRPr="00553260">
              <w:rPr>
                <w:rFonts w:cs="Arial"/>
                <w:bCs/>
                <w:szCs w:val="24"/>
                <w:lang w:val="en-CA"/>
              </w:rPr>
              <w:t>O</w:t>
            </w:r>
          </w:p>
        </w:tc>
        <w:tc>
          <w:tcPr>
            <w:tcW w:w="8388" w:type="dxa"/>
          </w:tcPr>
          <w:p w14:paraId="71D94517" w14:textId="77777777" w:rsidR="00567D07" w:rsidRPr="00553260" w:rsidRDefault="00567D07" w:rsidP="00ED0FE2">
            <w:pPr>
              <w:pStyle w:val="text"/>
              <w:tabs>
                <w:tab w:val="left" w:pos="450"/>
              </w:tabs>
              <w:spacing w:before="0" w:line="240" w:lineRule="auto"/>
              <w:rPr>
                <w:rFonts w:cs="Arial"/>
                <w:bCs/>
                <w:szCs w:val="24"/>
                <w:lang w:val="en-CA"/>
              </w:rPr>
            </w:pPr>
            <w:r w:rsidRPr="00553260">
              <w:rPr>
                <w:rFonts w:cs="Arial"/>
                <w:szCs w:val="24"/>
                <w:lang w:val="en-CA"/>
              </w:rPr>
              <w:t>(2) Cash collected from c</w:t>
            </w:r>
            <w:r w:rsidR="00394A7E" w:rsidRPr="00553260">
              <w:rPr>
                <w:rFonts w:cs="Arial"/>
                <w:szCs w:val="24"/>
                <w:lang w:val="en-CA"/>
              </w:rPr>
              <w:t>lients</w:t>
            </w:r>
          </w:p>
        </w:tc>
      </w:tr>
      <w:tr w:rsidR="00567D07" w:rsidRPr="00553260" w14:paraId="4B9012B4" w14:textId="77777777" w:rsidTr="00632EB9">
        <w:tc>
          <w:tcPr>
            <w:tcW w:w="738" w:type="dxa"/>
            <w:tcBorders>
              <w:top w:val="single" w:sz="4" w:space="0" w:color="auto"/>
              <w:bottom w:val="single" w:sz="4" w:space="0" w:color="auto"/>
            </w:tcBorders>
          </w:tcPr>
          <w:p w14:paraId="2816F0B2" w14:textId="77777777" w:rsidR="00567D07" w:rsidRPr="00553260" w:rsidRDefault="00567D07" w:rsidP="00ED0FE2">
            <w:pPr>
              <w:pStyle w:val="text"/>
              <w:tabs>
                <w:tab w:val="left" w:pos="450"/>
              </w:tabs>
              <w:spacing w:before="0" w:line="240" w:lineRule="auto"/>
              <w:jc w:val="center"/>
              <w:rPr>
                <w:rFonts w:cs="Arial"/>
                <w:bCs/>
                <w:szCs w:val="24"/>
                <w:lang w:val="en-CA"/>
              </w:rPr>
            </w:pPr>
            <w:r w:rsidRPr="00553260">
              <w:rPr>
                <w:rFonts w:cs="Arial"/>
                <w:bCs/>
                <w:szCs w:val="24"/>
                <w:lang w:val="en-CA"/>
              </w:rPr>
              <w:t>I</w:t>
            </w:r>
          </w:p>
        </w:tc>
        <w:tc>
          <w:tcPr>
            <w:tcW w:w="8388" w:type="dxa"/>
          </w:tcPr>
          <w:p w14:paraId="131C9BC2" w14:textId="77777777" w:rsidR="00567D07" w:rsidRPr="00553260" w:rsidRDefault="00567D07" w:rsidP="00ED0FE2">
            <w:pPr>
              <w:pStyle w:val="text"/>
              <w:tabs>
                <w:tab w:val="left" w:pos="450"/>
              </w:tabs>
              <w:spacing w:before="0" w:line="240" w:lineRule="auto"/>
              <w:rPr>
                <w:rFonts w:cs="Arial"/>
                <w:bCs/>
                <w:szCs w:val="24"/>
                <w:lang w:val="en-CA"/>
              </w:rPr>
            </w:pPr>
            <w:r w:rsidRPr="00553260">
              <w:rPr>
                <w:rFonts w:cs="Arial"/>
                <w:szCs w:val="24"/>
                <w:lang w:val="en-CA"/>
              </w:rPr>
              <w:t>(3) Cash received from selling equipment</w:t>
            </w:r>
          </w:p>
        </w:tc>
      </w:tr>
      <w:tr w:rsidR="00567D07" w:rsidRPr="00553260" w14:paraId="3286DE5C" w14:textId="77777777" w:rsidTr="00632EB9">
        <w:tc>
          <w:tcPr>
            <w:tcW w:w="738" w:type="dxa"/>
            <w:tcBorders>
              <w:top w:val="single" w:sz="4" w:space="0" w:color="auto"/>
              <w:bottom w:val="single" w:sz="4" w:space="0" w:color="auto"/>
            </w:tcBorders>
          </w:tcPr>
          <w:p w14:paraId="712A6A31" w14:textId="77777777" w:rsidR="00567D07" w:rsidRPr="00553260" w:rsidRDefault="00567D07" w:rsidP="00ED0FE2">
            <w:pPr>
              <w:pStyle w:val="text"/>
              <w:tabs>
                <w:tab w:val="left" w:pos="450"/>
              </w:tabs>
              <w:spacing w:before="0" w:line="240" w:lineRule="auto"/>
              <w:jc w:val="center"/>
              <w:rPr>
                <w:rFonts w:cs="Arial"/>
                <w:bCs/>
                <w:szCs w:val="24"/>
                <w:lang w:val="en-CA"/>
              </w:rPr>
            </w:pPr>
            <w:r w:rsidRPr="00553260">
              <w:rPr>
                <w:rFonts w:cs="Arial"/>
                <w:bCs/>
                <w:szCs w:val="24"/>
                <w:lang w:val="en-CA"/>
              </w:rPr>
              <w:t>(F)</w:t>
            </w:r>
          </w:p>
        </w:tc>
        <w:tc>
          <w:tcPr>
            <w:tcW w:w="8388" w:type="dxa"/>
          </w:tcPr>
          <w:p w14:paraId="0338BBBC" w14:textId="77777777" w:rsidR="00567D07" w:rsidRPr="00553260" w:rsidRDefault="00567D07" w:rsidP="00ED0FE2">
            <w:pPr>
              <w:pStyle w:val="text"/>
              <w:tabs>
                <w:tab w:val="left" w:pos="450"/>
              </w:tabs>
              <w:spacing w:before="0" w:line="240" w:lineRule="auto"/>
              <w:rPr>
                <w:rFonts w:cs="Arial"/>
                <w:bCs/>
                <w:szCs w:val="24"/>
                <w:lang w:val="en-CA"/>
              </w:rPr>
            </w:pPr>
            <w:r w:rsidRPr="00553260">
              <w:rPr>
                <w:rFonts w:cs="Arial"/>
                <w:szCs w:val="24"/>
                <w:lang w:val="en-CA"/>
              </w:rPr>
              <w:t>(4) Cash paid for dividends</w:t>
            </w:r>
          </w:p>
        </w:tc>
      </w:tr>
      <w:tr w:rsidR="00567D07" w:rsidRPr="00553260" w14:paraId="0AFF97F1" w14:textId="77777777" w:rsidTr="00632EB9">
        <w:tc>
          <w:tcPr>
            <w:tcW w:w="738" w:type="dxa"/>
            <w:tcBorders>
              <w:top w:val="single" w:sz="4" w:space="0" w:color="auto"/>
              <w:bottom w:val="single" w:sz="4" w:space="0" w:color="auto"/>
            </w:tcBorders>
          </w:tcPr>
          <w:p w14:paraId="7B0D38B3" w14:textId="77777777" w:rsidR="00567D07" w:rsidRPr="00553260" w:rsidRDefault="00567D07" w:rsidP="00ED0FE2">
            <w:pPr>
              <w:pStyle w:val="text"/>
              <w:tabs>
                <w:tab w:val="left" w:pos="450"/>
              </w:tabs>
              <w:spacing w:before="0" w:line="240" w:lineRule="auto"/>
              <w:jc w:val="center"/>
              <w:rPr>
                <w:rFonts w:cs="Arial"/>
                <w:bCs/>
                <w:szCs w:val="24"/>
                <w:lang w:val="en-CA"/>
              </w:rPr>
            </w:pPr>
            <w:r w:rsidRPr="00553260">
              <w:rPr>
                <w:rFonts w:cs="Arial"/>
                <w:bCs/>
                <w:szCs w:val="24"/>
                <w:lang w:val="en-CA"/>
              </w:rPr>
              <w:t>(O)</w:t>
            </w:r>
          </w:p>
        </w:tc>
        <w:tc>
          <w:tcPr>
            <w:tcW w:w="8388" w:type="dxa"/>
          </w:tcPr>
          <w:p w14:paraId="45453498" w14:textId="77777777" w:rsidR="00567D07" w:rsidRPr="00553260" w:rsidRDefault="00567D07" w:rsidP="00ED0FE2">
            <w:pPr>
              <w:pStyle w:val="text"/>
              <w:tabs>
                <w:tab w:val="left" w:pos="450"/>
              </w:tabs>
              <w:spacing w:before="0" w:line="240" w:lineRule="auto"/>
              <w:rPr>
                <w:rFonts w:cs="Arial"/>
                <w:bCs/>
                <w:szCs w:val="24"/>
                <w:lang w:val="en-CA"/>
              </w:rPr>
            </w:pPr>
            <w:r w:rsidRPr="00553260">
              <w:rPr>
                <w:rFonts w:cs="Arial"/>
                <w:szCs w:val="24"/>
                <w:lang w:val="en-CA"/>
              </w:rPr>
              <w:t xml:space="preserve">(5) Cash paid to suppliers </w:t>
            </w:r>
          </w:p>
        </w:tc>
      </w:tr>
      <w:tr w:rsidR="00567D07" w:rsidRPr="00553260" w14:paraId="4B9A7FFD" w14:textId="77777777" w:rsidTr="00632EB9">
        <w:tc>
          <w:tcPr>
            <w:tcW w:w="738" w:type="dxa"/>
            <w:tcBorders>
              <w:top w:val="single" w:sz="4" w:space="0" w:color="auto"/>
              <w:bottom w:val="single" w:sz="4" w:space="0" w:color="auto"/>
            </w:tcBorders>
          </w:tcPr>
          <w:p w14:paraId="0A74C189" w14:textId="77777777" w:rsidR="00567D07" w:rsidRPr="00553260" w:rsidRDefault="00567D07" w:rsidP="00ED0FE2">
            <w:pPr>
              <w:pStyle w:val="text"/>
              <w:tabs>
                <w:tab w:val="left" w:pos="450"/>
              </w:tabs>
              <w:spacing w:before="0" w:line="240" w:lineRule="auto"/>
              <w:jc w:val="center"/>
              <w:rPr>
                <w:rFonts w:cs="Arial"/>
                <w:bCs/>
                <w:szCs w:val="24"/>
                <w:lang w:val="en-CA"/>
              </w:rPr>
            </w:pPr>
            <w:r w:rsidRPr="00553260">
              <w:rPr>
                <w:rFonts w:cs="Arial"/>
                <w:bCs/>
                <w:szCs w:val="24"/>
                <w:lang w:val="en-CA"/>
              </w:rPr>
              <w:t>F</w:t>
            </w:r>
          </w:p>
        </w:tc>
        <w:tc>
          <w:tcPr>
            <w:tcW w:w="8388" w:type="dxa"/>
          </w:tcPr>
          <w:p w14:paraId="3C315519" w14:textId="77777777" w:rsidR="00567D07" w:rsidRPr="00553260" w:rsidRDefault="00567D07" w:rsidP="00ED0FE2">
            <w:pPr>
              <w:pStyle w:val="text"/>
              <w:tabs>
                <w:tab w:val="left" w:pos="450"/>
              </w:tabs>
              <w:spacing w:before="0" w:line="240" w:lineRule="auto"/>
              <w:rPr>
                <w:rFonts w:cs="Arial"/>
                <w:bCs/>
                <w:szCs w:val="24"/>
                <w:lang w:val="en-CA"/>
              </w:rPr>
            </w:pPr>
            <w:r w:rsidRPr="00553260">
              <w:rPr>
                <w:rFonts w:cs="Arial"/>
                <w:szCs w:val="24"/>
                <w:lang w:val="en-CA"/>
              </w:rPr>
              <w:t>(6) Cash received from issuing s</w:t>
            </w:r>
            <w:r w:rsidR="006F462F" w:rsidRPr="00553260">
              <w:rPr>
                <w:rFonts w:cs="Arial"/>
                <w:szCs w:val="24"/>
                <w:lang w:val="en-CA"/>
              </w:rPr>
              <w:t>hares</w:t>
            </w:r>
          </w:p>
        </w:tc>
      </w:tr>
    </w:tbl>
    <w:p w14:paraId="012CF9EF" w14:textId="77777777" w:rsidR="00567D07" w:rsidRPr="00553260" w:rsidRDefault="00567D07" w:rsidP="00ED0FE2">
      <w:pPr>
        <w:pStyle w:val="text"/>
        <w:tabs>
          <w:tab w:val="left" w:pos="450"/>
        </w:tabs>
        <w:spacing w:before="0" w:line="240" w:lineRule="auto"/>
        <w:ind w:left="450" w:hanging="450"/>
        <w:rPr>
          <w:rFonts w:cs="Arial"/>
          <w:b/>
          <w:bCs/>
          <w:szCs w:val="24"/>
          <w:lang w:val="en-CA"/>
        </w:rPr>
      </w:pPr>
    </w:p>
    <w:p w14:paraId="357D0451" w14:textId="77777777" w:rsidR="00CB4D61" w:rsidRPr="00553260" w:rsidRDefault="00CB4D61" w:rsidP="00ED0FE2">
      <w:pPr>
        <w:pStyle w:val="text"/>
        <w:tabs>
          <w:tab w:val="left" w:pos="450"/>
        </w:tabs>
        <w:spacing w:before="0" w:line="240" w:lineRule="auto"/>
        <w:ind w:left="450" w:hanging="450"/>
        <w:rPr>
          <w:rFonts w:cs="Arial"/>
          <w:b/>
          <w:bCs/>
          <w:szCs w:val="24"/>
          <w:lang w:val="en-CA"/>
        </w:rPr>
      </w:pPr>
    </w:p>
    <w:p w14:paraId="181B5DA3" w14:textId="77777777" w:rsidR="00567D07" w:rsidRPr="00553260" w:rsidRDefault="00567D07" w:rsidP="00ED0FE2">
      <w:pPr>
        <w:pStyle w:val="text"/>
        <w:tabs>
          <w:tab w:val="left" w:pos="450"/>
        </w:tabs>
        <w:spacing w:before="0" w:line="240" w:lineRule="auto"/>
        <w:ind w:left="450" w:hanging="450"/>
        <w:rPr>
          <w:rFonts w:cs="Arial"/>
          <w:b/>
          <w:bCs/>
          <w:szCs w:val="24"/>
          <w:lang w:val="en-CA"/>
        </w:rPr>
      </w:pPr>
      <w:bookmarkStart w:id="0" w:name="OLE_LINK1"/>
      <w:bookmarkStart w:id="1" w:name="OLE_LINK2"/>
      <w:bookmarkStart w:id="2" w:name="OLE_LINK3"/>
      <w:bookmarkStart w:id="3" w:name="OLE_LINK4"/>
      <w:bookmarkStart w:id="4" w:name="OLE_LINK5"/>
      <w:r w:rsidRPr="00553260">
        <w:rPr>
          <w:rFonts w:cs="Arial"/>
          <w:b/>
          <w:bCs/>
          <w:szCs w:val="24"/>
          <w:lang w:val="en-CA"/>
        </w:rPr>
        <w:t>M1-</w:t>
      </w:r>
      <w:r w:rsidR="009B3F2F" w:rsidRPr="00553260">
        <w:rPr>
          <w:rFonts w:cs="Arial"/>
          <w:b/>
          <w:bCs/>
          <w:szCs w:val="24"/>
          <w:lang w:val="en-CA"/>
        </w:rPr>
        <w:t>12</w:t>
      </w:r>
      <w:bookmarkEnd w:id="0"/>
      <w:bookmarkEnd w:id="1"/>
      <w:bookmarkEnd w:id="2"/>
    </w:p>
    <w:p w14:paraId="6CE3FCB8" w14:textId="77777777" w:rsidR="00567D07" w:rsidRPr="00553260" w:rsidRDefault="00567D07" w:rsidP="00ED0FE2">
      <w:pPr>
        <w:pStyle w:val="text"/>
        <w:tabs>
          <w:tab w:val="left" w:pos="450"/>
        </w:tabs>
        <w:spacing w:before="0" w:line="240" w:lineRule="auto"/>
        <w:ind w:left="450" w:hanging="450"/>
        <w:rPr>
          <w:rFonts w:cs="Arial"/>
          <w:b/>
          <w:bCs/>
          <w:szCs w:val="24"/>
          <w:lang w:val="en-CA"/>
        </w:rPr>
      </w:pPr>
    </w:p>
    <w:bookmarkEnd w:id="3"/>
    <w:bookmarkEnd w:id="4"/>
    <w:p w14:paraId="01631C21"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STONE CULTURE CORPORATION</w:t>
      </w:r>
    </w:p>
    <w:p w14:paraId="523AC613"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Statement of Retained Earnings</w:t>
      </w:r>
    </w:p>
    <w:p w14:paraId="33CDA790"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For the Year Ended December 31, 201</w:t>
      </w:r>
      <w:r w:rsidR="008438D6" w:rsidRPr="00553260">
        <w:rPr>
          <w:rFonts w:ascii="Arial" w:hAnsi="Arial" w:cs="Arial"/>
          <w:sz w:val="24"/>
          <w:szCs w:val="24"/>
          <w:lang w:val="en-CA"/>
        </w:rPr>
        <w:t>6</w:t>
      </w:r>
    </w:p>
    <w:p w14:paraId="73A20A63" w14:textId="77777777" w:rsidR="00567D07" w:rsidRPr="00553260" w:rsidRDefault="00567D07" w:rsidP="00ED0FE2">
      <w:pPr>
        <w:rPr>
          <w:rFonts w:ascii="Arial" w:hAnsi="Arial" w:cs="Arial"/>
          <w:sz w:val="24"/>
          <w:szCs w:val="24"/>
          <w:lang w:val="en-CA"/>
        </w:rPr>
      </w:pPr>
    </w:p>
    <w:p w14:paraId="2A757852"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Retained Earnings, January 1, 201</w:t>
      </w:r>
      <w:r w:rsidR="008438D6" w:rsidRPr="00553260">
        <w:rPr>
          <w:rFonts w:cs="Arial"/>
          <w:szCs w:val="24"/>
          <w:lang w:val="en-CA"/>
        </w:rPr>
        <w:t>6</w:t>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t xml:space="preserve">           $           0</w:t>
      </w:r>
    </w:p>
    <w:p w14:paraId="77959B1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Add: Net Income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36,000</w:t>
      </w:r>
    </w:p>
    <w:p w14:paraId="416C594A"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Subtract: Dividends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u w:val="single"/>
          <w:lang w:val="en-CA"/>
        </w:rPr>
        <w:t xml:space="preserve"> (15,000)</w:t>
      </w:r>
    </w:p>
    <w:p w14:paraId="74AA36BC" w14:textId="77777777" w:rsidR="00567D07" w:rsidRPr="00553260" w:rsidRDefault="00567D07" w:rsidP="00ED0FE2">
      <w:pPr>
        <w:rPr>
          <w:rStyle w:val="NormalArialChar"/>
          <w:szCs w:val="24"/>
          <w:lang w:val="en-CA"/>
        </w:rPr>
      </w:pPr>
      <w:r w:rsidRPr="00553260">
        <w:rPr>
          <w:rFonts w:ascii="Arial" w:hAnsi="Arial" w:cs="Arial"/>
          <w:sz w:val="24"/>
          <w:szCs w:val="24"/>
          <w:lang w:val="en-CA"/>
        </w:rPr>
        <w:t>Retained Earnings, December 31, 201</w:t>
      </w:r>
      <w:r w:rsidR="008438D6" w:rsidRPr="00553260">
        <w:rPr>
          <w:rFonts w:ascii="Arial" w:hAnsi="Arial" w:cs="Arial"/>
          <w:sz w:val="24"/>
          <w:szCs w:val="24"/>
          <w:lang w:val="en-CA"/>
        </w:rPr>
        <w:t>6</w:t>
      </w:r>
      <w:r w:rsidRPr="00553260">
        <w:rPr>
          <w:rFonts w:ascii="Arial" w:hAnsi="Arial" w:cs="Arial"/>
          <w:sz w:val="24"/>
          <w:szCs w:val="24"/>
          <w:lang w:val="en-CA"/>
        </w:rPr>
        <w:t xml:space="preserv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Style w:val="NormalArialChar"/>
          <w:b w:val="0"/>
          <w:szCs w:val="24"/>
          <w:u w:val="double"/>
          <w:lang w:val="en-CA"/>
        </w:rPr>
        <w:t>$ 21,000</w:t>
      </w:r>
    </w:p>
    <w:p w14:paraId="4102B5BF" w14:textId="77777777" w:rsidR="00100526" w:rsidRPr="00553260" w:rsidRDefault="00632EB9" w:rsidP="00ED0FE2">
      <w:pPr>
        <w:pStyle w:val="text"/>
        <w:tabs>
          <w:tab w:val="left" w:pos="450"/>
        </w:tabs>
        <w:spacing w:before="0" w:line="240" w:lineRule="auto"/>
        <w:ind w:left="450" w:hanging="450"/>
        <w:rPr>
          <w:rFonts w:cs="Arial"/>
          <w:b/>
          <w:bCs/>
          <w:szCs w:val="24"/>
          <w:lang w:val="en-CA"/>
        </w:rPr>
      </w:pPr>
      <w:r w:rsidRPr="00553260">
        <w:rPr>
          <w:rFonts w:cs="Arial"/>
          <w:szCs w:val="24"/>
          <w:lang w:val="en-CA"/>
        </w:rPr>
        <w:br w:type="page"/>
      </w:r>
      <w:bookmarkStart w:id="5" w:name="OLE_LINK6"/>
      <w:bookmarkStart w:id="6" w:name="OLE_LINK7"/>
      <w:r w:rsidR="00100526" w:rsidRPr="00553260">
        <w:rPr>
          <w:rFonts w:cs="Arial"/>
          <w:b/>
          <w:bCs/>
          <w:szCs w:val="24"/>
          <w:lang w:val="en-CA"/>
        </w:rPr>
        <w:lastRenderedPageBreak/>
        <w:t xml:space="preserve">M1-12 </w:t>
      </w:r>
      <w:r w:rsidR="00100526" w:rsidRPr="00553260">
        <w:rPr>
          <w:rFonts w:cs="Arial"/>
          <w:b/>
          <w:szCs w:val="24"/>
          <w:lang w:val="en-CA"/>
        </w:rPr>
        <w:t>(continued)</w:t>
      </w:r>
    </w:p>
    <w:bookmarkEnd w:id="5"/>
    <w:bookmarkEnd w:id="6"/>
    <w:p w14:paraId="20032626" w14:textId="77777777" w:rsidR="00100526" w:rsidRPr="00553260" w:rsidRDefault="00100526" w:rsidP="00ED0FE2">
      <w:pPr>
        <w:pStyle w:val="text"/>
        <w:tabs>
          <w:tab w:val="left" w:pos="450"/>
        </w:tabs>
        <w:spacing w:before="0" w:line="240" w:lineRule="auto"/>
        <w:ind w:left="450" w:hanging="450"/>
        <w:rPr>
          <w:rFonts w:cs="Arial"/>
          <w:b/>
          <w:bCs/>
          <w:szCs w:val="24"/>
          <w:lang w:val="en-CA"/>
        </w:rPr>
      </w:pPr>
    </w:p>
    <w:p w14:paraId="33DB3767" w14:textId="77777777" w:rsidR="00100526" w:rsidRPr="00553260" w:rsidRDefault="00100526" w:rsidP="00ED0FE2">
      <w:pPr>
        <w:jc w:val="center"/>
        <w:rPr>
          <w:rFonts w:ascii="Arial" w:hAnsi="Arial" w:cs="Arial"/>
          <w:b/>
          <w:bCs/>
          <w:sz w:val="24"/>
          <w:szCs w:val="24"/>
          <w:lang w:val="en-CA"/>
        </w:rPr>
      </w:pPr>
    </w:p>
    <w:p w14:paraId="7BE93BB6"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STONE CULTURE CORPORTATION</w:t>
      </w:r>
    </w:p>
    <w:p w14:paraId="3DA4B864"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Statement of Retained Earnings</w:t>
      </w:r>
    </w:p>
    <w:p w14:paraId="7342B728"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For the Year Ended December 31, 201</w:t>
      </w:r>
      <w:r w:rsidR="008438D6" w:rsidRPr="00553260">
        <w:rPr>
          <w:rFonts w:ascii="Arial" w:hAnsi="Arial" w:cs="Arial"/>
          <w:sz w:val="24"/>
          <w:szCs w:val="24"/>
          <w:lang w:val="en-CA"/>
        </w:rPr>
        <w:t>7</w:t>
      </w:r>
    </w:p>
    <w:p w14:paraId="617969C6" w14:textId="77777777" w:rsidR="00567D07" w:rsidRPr="00553260" w:rsidRDefault="00567D07" w:rsidP="00ED0FE2">
      <w:pPr>
        <w:rPr>
          <w:rFonts w:ascii="Arial" w:hAnsi="Arial" w:cs="Arial"/>
          <w:sz w:val="24"/>
          <w:szCs w:val="24"/>
          <w:lang w:val="en-CA"/>
        </w:rPr>
      </w:pPr>
    </w:p>
    <w:p w14:paraId="09DBAEAB" w14:textId="77777777" w:rsidR="00567D07" w:rsidRPr="00553260" w:rsidRDefault="00567D07" w:rsidP="00ED0FE2">
      <w:pPr>
        <w:pStyle w:val="text"/>
        <w:spacing w:before="0" w:line="240" w:lineRule="auto"/>
        <w:ind w:right="1138"/>
        <w:rPr>
          <w:rFonts w:cs="Arial"/>
          <w:szCs w:val="24"/>
          <w:lang w:val="en-CA"/>
        </w:rPr>
      </w:pPr>
      <w:r w:rsidRPr="00553260">
        <w:rPr>
          <w:rFonts w:cs="Arial"/>
          <w:szCs w:val="24"/>
          <w:lang w:val="en-CA"/>
        </w:rPr>
        <w:t>Retained Earnings, January 1, 201</w:t>
      </w:r>
      <w:r w:rsidR="008438D6" w:rsidRPr="00553260">
        <w:rPr>
          <w:rFonts w:cs="Arial"/>
          <w:szCs w:val="24"/>
          <w:lang w:val="en-CA"/>
        </w:rPr>
        <w:t>7</w:t>
      </w:r>
      <w:r w:rsidRPr="00553260">
        <w:rPr>
          <w:rFonts w:cs="Arial"/>
          <w:szCs w:val="24"/>
          <w:lang w:val="en-CA"/>
        </w:rPr>
        <w:tab/>
      </w:r>
      <w:r w:rsidRPr="00553260">
        <w:rPr>
          <w:rFonts w:cs="Arial"/>
          <w:szCs w:val="24"/>
          <w:lang w:val="en-CA"/>
        </w:rPr>
        <w:tab/>
      </w:r>
      <w:r w:rsidRPr="00553260">
        <w:rPr>
          <w:rFonts w:cs="Arial"/>
          <w:szCs w:val="24"/>
          <w:lang w:val="en-CA"/>
        </w:rPr>
        <w:tab/>
        <w:t xml:space="preserve">                      $ 21,000</w:t>
      </w:r>
    </w:p>
    <w:p w14:paraId="4BC89283"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Add: Net Income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45,000</w:t>
      </w:r>
    </w:p>
    <w:p w14:paraId="68A994DD"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Subtract: Dividends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(20,000)</w:t>
      </w:r>
    </w:p>
    <w:p w14:paraId="4CC0C3FE" w14:textId="77777777" w:rsidR="00567D07" w:rsidRPr="00553260" w:rsidRDefault="00567D07" w:rsidP="00ED0FE2">
      <w:pPr>
        <w:rPr>
          <w:rStyle w:val="NormalArialChar"/>
          <w:szCs w:val="24"/>
          <w:lang w:val="en-CA"/>
        </w:rPr>
      </w:pPr>
      <w:r w:rsidRPr="00553260">
        <w:rPr>
          <w:rFonts w:ascii="Arial" w:hAnsi="Arial" w:cs="Arial"/>
          <w:sz w:val="24"/>
          <w:szCs w:val="24"/>
          <w:lang w:val="en-CA"/>
        </w:rPr>
        <w:t>Retained Earnings, December 31, 201</w:t>
      </w:r>
      <w:r w:rsidR="008438D6" w:rsidRPr="00553260">
        <w:rPr>
          <w:rFonts w:ascii="Arial" w:hAnsi="Arial" w:cs="Arial"/>
          <w:sz w:val="24"/>
          <w:szCs w:val="24"/>
          <w:lang w:val="en-CA"/>
        </w:rPr>
        <w:t>7</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Style w:val="NormalArialChar"/>
          <w:b w:val="0"/>
          <w:szCs w:val="24"/>
          <w:u w:val="double"/>
          <w:lang w:val="en-CA"/>
        </w:rPr>
        <w:t>$  46,000</w:t>
      </w:r>
    </w:p>
    <w:p w14:paraId="1A2BBBB8" w14:textId="77777777" w:rsidR="00567D07" w:rsidRPr="00553260" w:rsidRDefault="00567D07" w:rsidP="00ED0FE2">
      <w:pPr>
        <w:pStyle w:val="text"/>
        <w:tabs>
          <w:tab w:val="left" w:pos="450"/>
        </w:tabs>
        <w:spacing w:before="0" w:line="240" w:lineRule="auto"/>
        <w:ind w:left="450" w:hanging="450"/>
        <w:rPr>
          <w:rFonts w:cs="Arial"/>
          <w:b/>
          <w:bCs/>
          <w:szCs w:val="24"/>
          <w:lang w:val="en-CA"/>
        </w:rPr>
      </w:pPr>
    </w:p>
    <w:p w14:paraId="1ACD5085" w14:textId="77777777" w:rsidR="00CB4D61" w:rsidRPr="00553260" w:rsidRDefault="00CB4D61" w:rsidP="00ED0FE2">
      <w:pPr>
        <w:pStyle w:val="text"/>
        <w:tabs>
          <w:tab w:val="left" w:pos="450"/>
        </w:tabs>
        <w:spacing w:before="0" w:line="240" w:lineRule="auto"/>
        <w:ind w:left="450" w:hanging="450"/>
        <w:rPr>
          <w:rFonts w:cs="Arial"/>
          <w:b/>
          <w:bCs/>
          <w:szCs w:val="24"/>
          <w:lang w:val="en-CA"/>
        </w:rPr>
      </w:pPr>
    </w:p>
    <w:p w14:paraId="5196CD84" w14:textId="77777777" w:rsidR="00EE1D7B" w:rsidRPr="00553260" w:rsidRDefault="00EE1D7B" w:rsidP="00ED0FE2">
      <w:pPr>
        <w:rPr>
          <w:rFonts w:ascii="Arial" w:hAnsi="Arial" w:cs="Arial"/>
          <w:b/>
          <w:sz w:val="24"/>
          <w:szCs w:val="24"/>
          <w:lang w:val="en-CA"/>
        </w:rPr>
      </w:pPr>
      <w:r w:rsidRPr="00553260">
        <w:rPr>
          <w:rFonts w:ascii="Arial" w:hAnsi="Arial" w:cs="Arial"/>
          <w:b/>
          <w:sz w:val="24"/>
          <w:szCs w:val="24"/>
          <w:lang w:val="en-CA"/>
        </w:rPr>
        <w:t>M1-13</w:t>
      </w:r>
    </w:p>
    <w:p w14:paraId="21571A92" w14:textId="77777777" w:rsidR="00EE1D7B" w:rsidRPr="00553260" w:rsidRDefault="00EE1D7B" w:rsidP="00ED0FE2">
      <w:pPr>
        <w:pStyle w:val="text"/>
        <w:tabs>
          <w:tab w:val="left" w:pos="450"/>
        </w:tabs>
        <w:spacing w:before="0" w:line="240" w:lineRule="auto"/>
        <w:ind w:left="450" w:hanging="450"/>
        <w:rPr>
          <w:rFonts w:cs="Arial"/>
          <w:b/>
          <w:bCs/>
          <w:szCs w:val="24"/>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1593"/>
        <w:gridCol w:w="1594"/>
        <w:gridCol w:w="1594"/>
      </w:tblGrid>
      <w:tr w:rsidR="00EE1D7B" w:rsidRPr="00553260" w14:paraId="1A76EE18" w14:textId="77777777" w:rsidTr="00EE1D7B">
        <w:tc>
          <w:tcPr>
            <w:tcW w:w="4687" w:type="dxa"/>
          </w:tcPr>
          <w:p w14:paraId="25A30FCF" w14:textId="77777777" w:rsidR="00EE1D7B" w:rsidRPr="00553260" w:rsidRDefault="00EE1D7B" w:rsidP="00ED0FE2">
            <w:pPr>
              <w:rPr>
                <w:rFonts w:ascii="Arial" w:hAnsi="Arial" w:cs="Arial"/>
                <w:sz w:val="24"/>
                <w:szCs w:val="24"/>
                <w:lang w:val="en-CA"/>
              </w:rPr>
            </w:pPr>
          </w:p>
        </w:tc>
        <w:tc>
          <w:tcPr>
            <w:tcW w:w="1593" w:type="dxa"/>
          </w:tcPr>
          <w:p w14:paraId="7BA23796" w14:textId="77777777" w:rsidR="00EE1D7B" w:rsidRPr="00553260" w:rsidRDefault="00EE1D7B" w:rsidP="00C52A6E">
            <w:pPr>
              <w:jc w:val="center"/>
              <w:rPr>
                <w:rFonts w:ascii="Arial" w:hAnsi="Arial" w:cs="Arial"/>
                <w:sz w:val="24"/>
                <w:szCs w:val="24"/>
                <w:lang w:val="en-CA"/>
              </w:rPr>
            </w:pPr>
            <w:r w:rsidRPr="00553260">
              <w:rPr>
                <w:rFonts w:ascii="Arial" w:hAnsi="Arial" w:cs="Arial"/>
                <w:sz w:val="24"/>
                <w:szCs w:val="24"/>
                <w:lang w:val="en-CA"/>
              </w:rPr>
              <w:t>Apple Inc.</w:t>
            </w:r>
          </w:p>
        </w:tc>
        <w:tc>
          <w:tcPr>
            <w:tcW w:w="1594" w:type="dxa"/>
          </w:tcPr>
          <w:p w14:paraId="193B68F6" w14:textId="77777777" w:rsidR="00EE1D7B" w:rsidRPr="00553260" w:rsidRDefault="00C52A6E" w:rsidP="00C52A6E">
            <w:pPr>
              <w:jc w:val="center"/>
              <w:rPr>
                <w:rFonts w:ascii="Arial" w:hAnsi="Arial" w:cs="Arial"/>
                <w:sz w:val="24"/>
                <w:szCs w:val="24"/>
                <w:lang w:val="en-CA"/>
              </w:rPr>
            </w:pPr>
            <w:r>
              <w:rPr>
                <w:rFonts w:ascii="Arial" w:hAnsi="Arial" w:cs="Arial"/>
                <w:sz w:val="24"/>
                <w:szCs w:val="24"/>
                <w:lang w:val="en-CA"/>
              </w:rPr>
              <w:t>Alphabet</w:t>
            </w:r>
            <w:r w:rsidR="00EE1D7B" w:rsidRPr="00553260">
              <w:rPr>
                <w:rFonts w:ascii="Arial" w:hAnsi="Arial" w:cs="Arial"/>
                <w:sz w:val="24"/>
                <w:szCs w:val="24"/>
                <w:lang w:val="en-CA"/>
              </w:rPr>
              <w:t xml:space="preserve"> Inc.</w:t>
            </w:r>
          </w:p>
        </w:tc>
        <w:tc>
          <w:tcPr>
            <w:tcW w:w="1594" w:type="dxa"/>
          </w:tcPr>
          <w:p w14:paraId="17365566"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Intel Corp.</w:t>
            </w:r>
          </w:p>
        </w:tc>
      </w:tr>
      <w:tr w:rsidR="00EE1D7B" w:rsidRPr="00553260" w14:paraId="42CEC53A" w14:textId="77777777" w:rsidTr="00EE1D7B">
        <w:tc>
          <w:tcPr>
            <w:tcW w:w="4687" w:type="dxa"/>
          </w:tcPr>
          <w:p w14:paraId="5F98BF7F" w14:textId="77777777" w:rsidR="00EE1D7B" w:rsidRPr="00553260" w:rsidRDefault="00EE1D7B" w:rsidP="00ED0FE2">
            <w:pPr>
              <w:rPr>
                <w:rFonts w:ascii="Arial" w:hAnsi="Arial" w:cs="Arial"/>
                <w:sz w:val="24"/>
                <w:szCs w:val="24"/>
                <w:lang w:val="en-CA"/>
              </w:rPr>
            </w:pPr>
            <w:r w:rsidRPr="00553260">
              <w:rPr>
                <w:rFonts w:ascii="Arial" w:hAnsi="Arial" w:cs="Arial"/>
                <w:sz w:val="24"/>
                <w:szCs w:val="24"/>
                <w:lang w:val="en-CA"/>
              </w:rPr>
              <w:t>Contributed Capital</w:t>
            </w:r>
          </w:p>
        </w:tc>
        <w:tc>
          <w:tcPr>
            <w:tcW w:w="1593" w:type="dxa"/>
          </w:tcPr>
          <w:p w14:paraId="01F74E7F"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$11</w:t>
            </w:r>
          </w:p>
        </w:tc>
        <w:tc>
          <w:tcPr>
            <w:tcW w:w="1594" w:type="dxa"/>
          </w:tcPr>
          <w:p w14:paraId="078B0C12"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$18</w:t>
            </w:r>
          </w:p>
        </w:tc>
        <w:tc>
          <w:tcPr>
            <w:tcW w:w="1594" w:type="dxa"/>
          </w:tcPr>
          <w:p w14:paraId="7C5ACF47"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$17</w:t>
            </w:r>
          </w:p>
        </w:tc>
      </w:tr>
      <w:tr w:rsidR="00EE1D7B" w:rsidRPr="00553260" w14:paraId="381AE7DD" w14:textId="77777777" w:rsidTr="00EE1D7B">
        <w:tc>
          <w:tcPr>
            <w:tcW w:w="4687" w:type="dxa"/>
          </w:tcPr>
          <w:p w14:paraId="1171291A" w14:textId="77777777" w:rsidR="00EE1D7B" w:rsidRPr="00553260" w:rsidRDefault="00EE1D7B" w:rsidP="00ED0FE2">
            <w:pPr>
              <w:rPr>
                <w:rFonts w:ascii="Arial" w:hAnsi="Arial" w:cs="Arial"/>
                <w:sz w:val="24"/>
                <w:szCs w:val="24"/>
                <w:lang w:val="en-CA"/>
              </w:rPr>
            </w:pPr>
            <w:r w:rsidRPr="00553260">
              <w:rPr>
                <w:rFonts w:ascii="Arial" w:hAnsi="Arial" w:cs="Arial"/>
                <w:sz w:val="24"/>
                <w:szCs w:val="24"/>
                <w:lang w:val="en-CA"/>
              </w:rPr>
              <w:t>Dividends</w:t>
            </w:r>
          </w:p>
        </w:tc>
        <w:tc>
          <w:tcPr>
            <w:tcW w:w="1593" w:type="dxa"/>
          </w:tcPr>
          <w:p w14:paraId="3D42748E"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0</w:t>
            </w:r>
          </w:p>
        </w:tc>
        <w:tc>
          <w:tcPr>
            <w:tcW w:w="1594" w:type="dxa"/>
          </w:tcPr>
          <w:p w14:paraId="397E4893"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0</w:t>
            </w:r>
          </w:p>
        </w:tc>
        <w:tc>
          <w:tcPr>
            <w:tcW w:w="1594" w:type="dxa"/>
          </w:tcPr>
          <w:p w14:paraId="3CB2F2D7"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4</w:t>
            </w:r>
          </w:p>
        </w:tc>
      </w:tr>
      <w:tr w:rsidR="00EE1D7B" w:rsidRPr="00553260" w14:paraId="73114B01" w14:textId="77777777" w:rsidTr="00EE1D7B">
        <w:tc>
          <w:tcPr>
            <w:tcW w:w="4687" w:type="dxa"/>
          </w:tcPr>
          <w:p w14:paraId="7B3DE73E" w14:textId="77777777" w:rsidR="00EE1D7B" w:rsidRPr="00553260" w:rsidRDefault="00EE1D7B" w:rsidP="00ED0FE2">
            <w:pPr>
              <w:rPr>
                <w:rFonts w:ascii="Arial" w:hAnsi="Arial" w:cs="Arial"/>
                <w:sz w:val="24"/>
                <w:szCs w:val="24"/>
                <w:lang w:val="en-CA"/>
              </w:rPr>
            </w:pPr>
            <w:r w:rsidRPr="00553260">
              <w:rPr>
                <w:rFonts w:ascii="Arial" w:hAnsi="Arial" w:cs="Arial"/>
                <w:sz w:val="24"/>
                <w:szCs w:val="24"/>
                <w:lang w:val="en-CA"/>
              </w:rPr>
              <w:t>Net Income</w:t>
            </w:r>
          </w:p>
        </w:tc>
        <w:tc>
          <w:tcPr>
            <w:tcW w:w="1593" w:type="dxa"/>
          </w:tcPr>
          <w:p w14:paraId="10DD2D30"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(a) 14</w:t>
            </w:r>
          </w:p>
        </w:tc>
        <w:tc>
          <w:tcPr>
            <w:tcW w:w="1594" w:type="dxa"/>
          </w:tcPr>
          <w:p w14:paraId="101B4110"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(d) 9</w:t>
            </w:r>
          </w:p>
        </w:tc>
        <w:tc>
          <w:tcPr>
            <w:tcW w:w="1594" w:type="dxa"/>
          </w:tcPr>
          <w:p w14:paraId="009BC641"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(g) 11</w:t>
            </w:r>
          </w:p>
        </w:tc>
      </w:tr>
      <w:tr w:rsidR="00EE1D7B" w:rsidRPr="00553260" w14:paraId="3E0B5F5C" w14:textId="77777777" w:rsidTr="00EE1D7B">
        <w:tc>
          <w:tcPr>
            <w:tcW w:w="4687" w:type="dxa"/>
          </w:tcPr>
          <w:p w14:paraId="797769AF" w14:textId="77777777" w:rsidR="00EE1D7B" w:rsidRPr="00553260" w:rsidRDefault="00EE1D7B" w:rsidP="00ED0FE2">
            <w:pPr>
              <w:rPr>
                <w:rFonts w:ascii="Arial" w:hAnsi="Arial" w:cs="Arial"/>
                <w:sz w:val="24"/>
                <w:szCs w:val="24"/>
                <w:lang w:val="en-CA"/>
              </w:rPr>
            </w:pPr>
            <w:r w:rsidRPr="00553260">
              <w:rPr>
                <w:rFonts w:ascii="Arial" w:hAnsi="Arial" w:cs="Arial"/>
                <w:sz w:val="24"/>
                <w:szCs w:val="24"/>
                <w:lang w:val="en-CA"/>
              </w:rPr>
              <w:t>Retained Earnings, Beginning of Year</w:t>
            </w:r>
          </w:p>
        </w:tc>
        <w:tc>
          <w:tcPr>
            <w:tcW w:w="1593" w:type="dxa"/>
          </w:tcPr>
          <w:p w14:paraId="751E61C5"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23</w:t>
            </w:r>
          </w:p>
        </w:tc>
        <w:tc>
          <w:tcPr>
            <w:tcW w:w="1594" w:type="dxa"/>
          </w:tcPr>
          <w:p w14:paraId="2999C4DE"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20</w:t>
            </w:r>
          </w:p>
        </w:tc>
        <w:tc>
          <w:tcPr>
            <w:tcW w:w="1594" w:type="dxa"/>
          </w:tcPr>
          <w:p w14:paraId="0B224DB2"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26</w:t>
            </w:r>
          </w:p>
        </w:tc>
      </w:tr>
      <w:tr w:rsidR="00EE1D7B" w:rsidRPr="00553260" w14:paraId="56F39C91" w14:textId="77777777" w:rsidTr="00EE1D7B">
        <w:tc>
          <w:tcPr>
            <w:tcW w:w="4687" w:type="dxa"/>
          </w:tcPr>
          <w:p w14:paraId="55562104" w14:textId="77777777" w:rsidR="00EE1D7B" w:rsidRPr="00553260" w:rsidRDefault="00EE1D7B" w:rsidP="00ED0FE2">
            <w:pPr>
              <w:rPr>
                <w:rFonts w:ascii="Arial" w:hAnsi="Arial" w:cs="Arial"/>
                <w:sz w:val="24"/>
                <w:szCs w:val="24"/>
                <w:lang w:val="en-CA"/>
              </w:rPr>
            </w:pPr>
            <w:r w:rsidRPr="00553260">
              <w:rPr>
                <w:rFonts w:ascii="Arial" w:hAnsi="Arial" w:cs="Arial"/>
                <w:sz w:val="24"/>
                <w:szCs w:val="24"/>
                <w:lang w:val="en-CA"/>
              </w:rPr>
              <w:t>Retained Earnings, End of Year</w:t>
            </w:r>
          </w:p>
        </w:tc>
        <w:tc>
          <w:tcPr>
            <w:tcW w:w="1593" w:type="dxa"/>
          </w:tcPr>
          <w:p w14:paraId="643D7310"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(b) 37</w:t>
            </w:r>
          </w:p>
        </w:tc>
        <w:tc>
          <w:tcPr>
            <w:tcW w:w="1594" w:type="dxa"/>
          </w:tcPr>
          <w:p w14:paraId="24741A23"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(e) 29</w:t>
            </w:r>
          </w:p>
        </w:tc>
        <w:tc>
          <w:tcPr>
            <w:tcW w:w="1594" w:type="dxa"/>
          </w:tcPr>
          <w:p w14:paraId="151B64B8"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(h) 33</w:t>
            </w:r>
          </w:p>
        </w:tc>
      </w:tr>
      <w:tr w:rsidR="00EE1D7B" w:rsidRPr="00553260" w14:paraId="73EDE21C" w14:textId="77777777" w:rsidTr="00EE1D7B">
        <w:tc>
          <w:tcPr>
            <w:tcW w:w="4687" w:type="dxa"/>
          </w:tcPr>
          <w:p w14:paraId="5ACA4994" w14:textId="77777777" w:rsidR="00EE1D7B" w:rsidRPr="00553260" w:rsidRDefault="00EE1D7B" w:rsidP="00ED0FE2">
            <w:pPr>
              <w:rPr>
                <w:rFonts w:ascii="Arial" w:hAnsi="Arial" w:cs="Arial"/>
                <w:sz w:val="24"/>
                <w:szCs w:val="24"/>
                <w:lang w:val="en-CA"/>
              </w:rPr>
            </w:pPr>
            <w:r w:rsidRPr="00553260">
              <w:rPr>
                <w:rFonts w:ascii="Arial" w:hAnsi="Arial" w:cs="Arial"/>
                <w:sz w:val="24"/>
                <w:szCs w:val="24"/>
                <w:lang w:val="en-CA"/>
              </w:rPr>
              <w:t>Total Assets</w:t>
            </w:r>
          </w:p>
        </w:tc>
        <w:tc>
          <w:tcPr>
            <w:tcW w:w="1593" w:type="dxa"/>
          </w:tcPr>
          <w:p w14:paraId="1D75A9FB"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(c) 75</w:t>
            </w:r>
          </w:p>
        </w:tc>
        <w:tc>
          <w:tcPr>
            <w:tcW w:w="1594" w:type="dxa"/>
          </w:tcPr>
          <w:p w14:paraId="4606B549"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(f) 59</w:t>
            </w:r>
          </w:p>
        </w:tc>
        <w:tc>
          <w:tcPr>
            <w:tcW w:w="1594" w:type="dxa"/>
          </w:tcPr>
          <w:p w14:paraId="0A6586B7"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(i) 63</w:t>
            </w:r>
          </w:p>
        </w:tc>
      </w:tr>
      <w:tr w:rsidR="00EE1D7B" w:rsidRPr="00553260" w14:paraId="1C0A2ADC" w14:textId="77777777" w:rsidTr="00EE1D7B">
        <w:tc>
          <w:tcPr>
            <w:tcW w:w="4687" w:type="dxa"/>
          </w:tcPr>
          <w:p w14:paraId="08083EE4" w14:textId="77777777" w:rsidR="00EE1D7B" w:rsidRPr="00553260" w:rsidRDefault="00EE1D7B" w:rsidP="00ED0FE2">
            <w:pPr>
              <w:rPr>
                <w:rFonts w:ascii="Arial" w:hAnsi="Arial" w:cs="Arial"/>
                <w:sz w:val="24"/>
                <w:szCs w:val="24"/>
                <w:lang w:val="en-CA"/>
              </w:rPr>
            </w:pPr>
            <w:r w:rsidRPr="00553260">
              <w:rPr>
                <w:rFonts w:ascii="Arial" w:hAnsi="Arial" w:cs="Arial"/>
                <w:sz w:val="24"/>
                <w:szCs w:val="24"/>
                <w:lang w:val="en-CA"/>
              </w:rPr>
              <w:t>Total Expenses</w:t>
            </w:r>
          </w:p>
        </w:tc>
        <w:tc>
          <w:tcPr>
            <w:tcW w:w="1593" w:type="dxa"/>
          </w:tcPr>
          <w:p w14:paraId="3F6167E7"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51</w:t>
            </w:r>
          </w:p>
        </w:tc>
        <w:tc>
          <w:tcPr>
            <w:tcW w:w="1594" w:type="dxa"/>
          </w:tcPr>
          <w:p w14:paraId="16DBCFCE"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20</w:t>
            </w:r>
          </w:p>
        </w:tc>
        <w:tc>
          <w:tcPr>
            <w:tcW w:w="1594" w:type="dxa"/>
          </w:tcPr>
          <w:p w14:paraId="09BFBEDF"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33</w:t>
            </w:r>
          </w:p>
        </w:tc>
      </w:tr>
      <w:tr w:rsidR="00EE1D7B" w:rsidRPr="00553260" w14:paraId="5975BFC6" w14:textId="77777777" w:rsidTr="00EE1D7B">
        <w:tc>
          <w:tcPr>
            <w:tcW w:w="4687" w:type="dxa"/>
          </w:tcPr>
          <w:p w14:paraId="4D1AF617" w14:textId="77777777" w:rsidR="00EE1D7B" w:rsidRPr="00553260" w:rsidRDefault="00EE1D7B" w:rsidP="00ED0FE2">
            <w:pPr>
              <w:rPr>
                <w:rFonts w:ascii="Arial" w:hAnsi="Arial" w:cs="Arial"/>
                <w:sz w:val="24"/>
                <w:szCs w:val="24"/>
                <w:lang w:val="en-CA"/>
              </w:rPr>
            </w:pPr>
            <w:r w:rsidRPr="00553260">
              <w:rPr>
                <w:rFonts w:ascii="Arial" w:hAnsi="Arial" w:cs="Arial"/>
                <w:sz w:val="24"/>
                <w:szCs w:val="24"/>
                <w:lang w:val="en-CA"/>
              </w:rPr>
              <w:t>Total Liabilities</w:t>
            </w:r>
          </w:p>
        </w:tc>
        <w:tc>
          <w:tcPr>
            <w:tcW w:w="1593" w:type="dxa"/>
          </w:tcPr>
          <w:p w14:paraId="1E5FA4BA"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27</w:t>
            </w:r>
          </w:p>
        </w:tc>
        <w:tc>
          <w:tcPr>
            <w:tcW w:w="1594" w:type="dxa"/>
          </w:tcPr>
          <w:p w14:paraId="563F3B47"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12</w:t>
            </w:r>
          </w:p>
        </w:tc>
        <w:tc>
          <w:tcPr>
            <w:tcW w:w="1594" w:type="dxa"/>
          </w:tcPr>
          <w:p w14:paraId="52D1E61D"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13</w:t>
            </w:r>
          </w:p>
        </w:tc>
      </w:tr>
      <w:tr w:rsidR="00EE1D7B" w:rsidRPr="00553260" w14:paraId="06B376A2" w14:textId="77777777" w:rsidTr="00EE1D7B">
        <w:tc>
          <w:tcPr>
            <w:tcW w:w="4687" w:type="dxa"/>
          </w:tcPr>
          <w:p w14:paraId="154AF596" w14:textId="77777777" w:rsidR="00EE1D7B" w:rsidRPr="00553260" w:rsidRDefault="00EE1D7B" w:rsidP="00ED0FE2">
            <w:pPr>
              <w:rPr>
                <w:rFonts w:ascii="Arial" w:hAnsi="Arial" w:cs="Arial"/>
                <w:sz w:val="24"/>
                <w:szCs w:val="24"/>
                <w:lang w:val="en-CA"/>
              </w:rPr>
            </w:pPr>
            <w:r w:rsidRPr="00553260">
              <w:rPr>
                <w:rFonts w:ascii="Arial" w:hAnsi="Arial" w:cs="Arial"/>
                <w:sz w:val="24"/>
                <w:szCs w:val="24"/>
                <w:lang w:val="en-CA"/>
              </w:rPr>
              <w:t>Total Revenues</w:t>
            </w:r>
          </w:p>
        </w:tc>
        <w:tc>
          <w:tcPr>
            <w:tcW w:w="1593" w:type="dxa"/>
          </w:tcPr>
          <w:p w14:paraId="77BC291F"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65</w:t>
            </w:r>
          </w:p>
        </w:tc>
        <w:tc>
          <w:tcPr>
            <w:tcW w:w="1594" w:type="dxa"/>
          </w:tcPr>
          <w:p w14:paraId="08827BDB"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29</w:t>
            </w:r>
          </w:p>
        </w:tc>
        <w:tc>
          <w:tcPr>
            <w:tcW w:w="1594" w:type="dxa"/>
          </w:tcPr>
          <w:p w14:paraId="10D64220"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44</w:t>
            </w:r>
          </w:p>
        </w:tc>
      </w:tr>
    </w:tbl>
    <w:p w14:paraId="2DDAD063" w14:textId="77777777" w:rsidR="00EE1D7B" w:rsidRPr="00553260" w:rsidRDefault="008D2A00" w:rsidP="00ED0FE2">
      <w:pPr>
        <w:pStyle w:val="text"/>
        <w:tabs>
          <w:tab w:val="left" w:pos="450"/>
        </w:tabs>
        <w:spacing w:before="0" w:line="240" w:lineRule="auto"/>
        <w:ind w:left="450" w:hanging="450"/>
        <w:rPr>
          <w:rFonts w:cs="Arial"/>
          <w:b/>
          <w:bCs/>
          <w:sz w:val="22"/>
          <w:szCs w:val="22"/>
          <w:lang w:val="en-CA"/>
        </w:rPr>
      </w:pPr>
      <w:r w:rsidRPr="00553260">
        <w:rPr>
          <w:rFonts w:cs="Arial"/>
          <w:b/>
          <w:bCs/>
          <w:sz w:val="22"/>
          <w:szCs w:val="22"/>
          <w:lang w:val="en-CA"/>
        </w:rPr>
        <w:t>Net income = Revenues – Expenses</w:t>
      </w:r>
    </w:p>
    <w:p w14:paraId="3E792DE5" w14:textId="77777777" w:rsidR="008D2A00" w:rsidRPr="00553260" w:rsidRDefault="008D2A00" w:rsidP="00ED0FE2">
      <w:pPr>
        <w:pStyle w:val="text"/>
        <w:tabs>
          <w:tab w:val="left" w:pos="450"/>
        </w:tabs>
        <w:spacing w:before="0" w:line="240" w:lineRule="auto"/>
        <w:ind w:left="450" w:hanging="450"/>
        <w:rPr>
          <w:rFonts w:cs="Arial"/>
          <w:b/>
          <w:bCs/>
          <w:sz w:val="22"/>
          <w:szCs w:val="22"/>
          <w:lang w:val="en-CA"/>
        </w:rPr>
      </w:pPr>
    </w:p>
    <w:p w14:paraId="49E2926B" w14:textId="77777777" w:rsidR="008D2A00" w:rsidRPr="00553260" w:rsidRDefault="008D2A00" w:rsidP="00ED0FE2">
      <w:pPr>
        <w:pStyle w:val="text"/>
        <w:tabs>
          <w:tab w:val="left" w:pos="450"/>
        </w:tabs>
        <w:spacing w:before="0" w:line="240" w:lineRule="auto"/>
        <w:ind w:left="450" w:hanging="450"/>
        <w:rPr>
          <w:rFonts w:cs="Arial"/>
          <w:b/>
          <w:bCs/>
          <w:sz w:val="22"/>
          <w:szCs w:val="22"/>
          <w:lang w:val="en-CA"/>
        </w:rPr>
      </w:pPr>
      <w:r w:rsidRPr="00553260">
        <w:rPr>
          <w:rFonts w:cs="Arial"/>
          <w:b/>
          <w:bCs/>
          <w:sz w:val="22"/>
          <w:szCs w:val="22"/>
          <w:lang w:val="en-CA"/>
        </w:rPr>
        <w:t>Retained Earnings, End of Year = Retained Earnings Beginning of Year + Net Income – Dividends</w:t>
      </w:r>
    </w:p>
    <w:p w14:paraId="1417DFC0" w14:textId="77777777" w:rsidR="008D2A00" w:rsidRPr="00553260" w:rsidRDefault="008D2A00" w:rsidP="00ED0FE2">
      <w:pPr>
        <w:pStyle w:val="text"/>
        <w:tabs>
          <w:tab w:val="left" w:pos="450"/>
        </w:tabs>
        <w:spacing w:before="0" w:line="240" w:lineRule="auto"/>
        <w:ind w:left="450" w:hanging="450"/>
        <w:rPr>
          <w:rFonts w:cs="Arial"/>
          <w:b/>
          <w:bCs/>
          <w:sz w:val="22"/>
          <w:szCs w:val="22"/>
          <w:lang w:val="en-CA"/>
        </w:rPr>
      </w:pPr>
    </w:p>
    <w:p w14:paraId="72EF8A29" w14:textId="77777777" w:rsidR="008D2A00" w:rsidRPr="00553260" w:rsidRDefault="008D2A00" w:rsidP="00ED0FE2">
      <w:pPr>
        <w:pStyle w:val="text"/>
        <w:tabs>
          <w:tab w:val="left" w:pos="450"/>
        </w:tabs>
        <w:spacing w:before="0" w:line="240" w:lineRule="auto"/>
        <w:ind w:left="450" w:hanging="450"/>
        <w:rPr>
          <w:rFonts w:cs="Arial"/>
          <w:b/>
          <w:bCs/>
          <w:sz w:val="22"/>
          <w:szCs w:val="22"/>
          <w:lang w:val="en-CA"/>
        </w:rPr>
      </w:pPr>
      <w:r w:rsidRPr="00553260">
        <w:rPr>
          <w:rFonts w:cs="Arial"/>
          <w:b/>
          <w:bCs/>
          <w:sz w:val="22"/>
          <w:szCs w:val="22"/>
          <w:lang w:val="en-CA"/>
        </w:rPr>
        <w:t>Total Assets = Total Liabilities and Shareholders’ Equity</w:t>
      </w:r>
    </w:p>
    <w:p w14:paraId="6A9436AF" w14:textId="77777777" w:rsidR="008D2A00" w:rsidRPr="00553260" w:rsidRDefault="008D2A00" w:rsidP="00ED0FE2">
      <w:pPr>
        <w:pStyle w:val="text"/>
        <w:tabs>
          <w:tab w:val="left" w:pos="450"/>
        </w:tabs>
        <w:spacing w:before="0" w:line="240" w:lineRule="auto"/>
        <w:ind w:left="450" w:hanging="450"/>
        <w:rPr>
          <w:rFonts w:cs="Arial"/>
          <w:b/>
          <w:bCs/>
          <w:szCs w:val="24"/>
          <w:lang w:val="en-CA"/>
        </w:rPr>
      </w:pPr>
    </w:p>
    <w:p w14:paraId="5302D813" w14:textId="77777777" w:rsidR="00ED0FE2" w:rsidRPr="00553260" w:rsidRDefault="00ED0FE2" w:rsidP="00ED0FE2">
      <w:pPr>
        <w:pStyle w:val="text"/>
        <w:tabs>
          <w:tab w:val="left" w:pos="450"/>
        </w:tabs>
        <w:spacing w:before="0" w:line="240" w:lineRule="auto"/>
        <w:ind w:left="450" w:hanging="450"/>
        <w:rPr>
          <w:rFonts w:cs="Arial"/>
          <w:b/>
          <w:bCs/>
          <w:szCs w:val="24"/>
          <w:lang w:val="en-CA"/>
        </w:rPr>
      </w:pPr>
    </w:p>
    <w:p w14:paraId="2F283E73" w14:textId="77777777" w:rsidR="00EE1D7B" w:rsidRPr="00553260" w:rsidRDefault="00EE1D7B" w:rsidP="00ED0FE2">
      <w:pPr>
        <w:rPr>
          <w:rFonts w:ascii="Arial" w:hAnsi="Arial" w:cs="Arial"/>
          <w:b/>
          <w:sz w:val="24"/>
          <w:szCs w:val="24"/>
          <w:lang w:val="en-CA"/>
        </w:rPr>
      </w:pPr>
      <w:r w:rsidRPr="00553260">
        <w:rPr>
          <w:rFonts w:ascii="Arial" w:hAnsi="Arial" w:cs="Arial"/>
          <w:b/>
          <w:sz w:val="24"/>
          <w:szCs w:val="24"/>
          <w:lang w:val="en-CA"/>
        </w:rPr>
        <w:t>M1-14</w:t>
      </w:r>
    </w:p>
    <w:p w14:paraId="35F08AAF" w14:textId="77777777" w:rsidR="00EE1D7B" w:rsidRPr="00553260" w:rsidRDefault="00EE1D7B" w:rsidP="00ED0FE2">
      <w:pPr>
        <w:rPr>
          <w:rFonts w:ascii="Arial" w:hAnsi="Arial" w:cs="Arial"/>
          <w:sz w:val="24"/>
          <w:szCs w:val="24"/>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1620"/>
        <w:gridCol w:w="1530"/>
        <w:gridCol w:w="1620"/>
      </w:tblGrid>
      <w:tr w:rsidR="00EE1D7B" w:rsidRPr="00553260" w14:paraId="7880FD6B" w14:textId="77777777" w:rsidTr="00EE1D7B">
        <w:tc>
          <w:tcPr>
            <w:tcW w:w="4698" w:type="dxa"/>
          </w:tcPr>
          <w:p w14:paraId="68052B4C" w14:textId="77777777" w:rsidR="00EE1D7B" w:rsidRPr="00553260" w:rsidRDefault="00EE1D7B" w:rsidP="00ED0FE2">
            <w:pPr>
              <w:rPr>
                <w:rFonts w:ascii="Arial" w:hAnsi="Arial" w:cs="Arial"/>
                <w:sz w:val="24"/>
                <w:szCs w:val="24"/>
                <w:lang w:val="en-CA"/>
              </w:rPr>
            </w:pPr>
          </w:p>
        </w:tc>
        <w:tc>
          <w:tcPr>
            <w:tcW w:w="1620" w:type="dxa"/>
          </w:tcPr>
          <w:p w14:paraId="295AE6A4" w14:textId="77777777" w:rsidR="00EE1D7B" w:rsidRPr="00553260" w:rsidRDefault="00EE1D7B" w:rsidP="00ED0FE2">
            <w:pPr>
              <w:jc w:val="center"/>
              <w:rPr>
                <w:rFonts w:ascii="Arial" w:hAnsi="Arial" w:cs="Arial"/>
                <w:b/>
                <w:sz w:val="24"/>
                <w:szCs w:val="24"/>
                <w:lang w:val="en-CA"/>
              </w:rPr>
            </w:pPr>
            <w:r w:rsidRPr="00553260">
              <w:rPr>
                <w:rFonts w:ascii="Arial" w:hAnsi="Arial" w:cs="Arial"/>
                <w:b/>
                <w:sz w:val="24"/>
                <w:szCs w:val="24"/>
                <w:lang w:val="en-CA"/>
              </w:rPr>
              <w:t>Amazin’ Corp.</w:t>
            </w:r>
          </w:p>
        </w:tc>
        <w:tc>
          <w:tcPr>
            <w:tcW w:w="1530" w:type="dxa"/>
          </w:tcPr>
          <w:p w14:paraId="1F4EE7DD" w14:textId="77777777" w:rsidR="00EE1D7B" w:rsidRPr="00553260" w:rsidRDefault="00EE1D7B" w:rsidP="00ED0FE2">
            <w:pPr>
              <w:jc w:val="center"/>
              <w:rPr>
                <w:rFonts w:ascii="Arial" w:hAnsi="Arial" w:cs="Arial"/>
                <w:b/>
                <w:sz w:val="24"/>
                <w:szCs w:val="24"/>
                <w:lang w:val="en-CA"/>
              </w:rPr>
            </w:pPr>
            <w:r w:rsidRPr="00553260">
              <w:rPr>
                <w:rFonts w:ascii="Arial" w:hAnsi="Arial" w:cs="Arial"/>
                <w:b/>
                <w:sz w:val="24"/>
                <w:szCs w:val="24"/>
                <w:lang w:val="en-CA"/>
              </w:rPr>
              <w:t>Best Tech, Inc.</w:t>
            </w:r>
          </w:p>
        </w:tc>
        <w:tc>
          <w:tcPr>
            <w:tcW w:w="1620" w:type="dxa"/>
          </w:tcPr>
          <w:p w14:paraId="3121CB4C" w14:textId="77777777" w:rsidR="00EE1D7B" w:rsidRPr="00553260" w:rsidRDefault="00EE1D7B" w:rsidP="00ED0FE2">
            <w:pPr>
              <w:jc w:val="center"/>
              <w:rPr>
                <w:rFonts w:ascii="Arial" w:hAnsi="Arial" w:cs="Arial"/>
                <w:b/>
                <w:sz w:val="24"/>
                <w:szCs w:val="24"/>
                <w:lang w:val="en-CA"/>
              </w:rPr>
            </w:pPr>
            <w:r w:rsidRPr="00553260">
              <w:rPr>
                <w:rFonts w:ascii="Arial" w:hAnsi="Arial" w:cs="Arial"/>
                <w:b/>
                <w:sz w:val="24"/>
                <w:szCs w:val="24"/>
                <w:lang w:val="en-CA"/>
              </w:rPr>
              <w:t>Colossal Corp.</w:t>
            </w:r>
          </w:p>
        </w:tc>
      </w:tr>
      <w:tr w:rsidR="00EE1D7B" w:rsidRPr="00553260" w14:paraId="1FD1D575" w14:textId="77777777" w:rsidTr="00EE1D7B">
        <w:tc>
          <w:tcPr>
            <w:tcW w:w="4698" w:type="dxa"/>
          </w:tcPr>
          <w:p w14:paraId="0786F7C6" w14:textId="77777777" w:rsidR="00EE1D7B" w:rsidRPr="00553260" w:rsidRDefault="00EE1D7B" w:rsidP="00ED0FE2">
            <w:pPr>
              <w:rPr>
                <w:rFonts w:ascii="Arial" w:hAnsi="Arial" w:cs="Arial"/>
                <w:sz w:val="24"/>
                <w:szCs w:val="24"/>
                <w:lang w:val="en-CA"/>
              </w:rPr>
            </w:pPr>
            <w:r w:rsidRPr="00553260">
              <w:rPr>
                <w:rFonts w:ascii="Arial" w:hAnsi="Arial" w:cs="Arial"/>
                <w:sz w:val="24"/>
                <w:szCs w:val="24"/>
                <w:lang w:val="en-CA"/>
              </w:rPr>
              <w:t>Contributed Capital</w:t>
            </w:r>
          </w:p>
        </w:tc>
        <w:tc>
          <w:tcPr>
            <w:tcW w:w="1620" w:type="dxa"/>
          </w:tcPr>
          <w:p w14:paraId="5FDC0AD2"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$5</w:t>
            </w:r>
          </w:p>
        </w:tc>
        <w:tc>
          <w:tcPr>
            <w:tcW w:w="1530" w:type="dxa"/>
          </w:tcPr>
          <w:p w14:paraId="1797F45B"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$15</w:t>
            </w:r>
          </w:p>
        </w:tc>
        <w:tc>
          <w:tcPr>
            <w:tcW w:w="1620" w:type="dxa"/>
          </w:tcPr>
          <w:p w14:paraId="3B860746"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$100</w:t>
            </w:r>
          </w:p>
        </w:tc>
      </w:tr>
      <w:tr w:rsidR="00EE1D7B" w:rsidRPr="00553260" w14:paraId="686C69E1" w14:textId="77777777" w:rsidTr="00EE1D7B">
        <w:tc>
          <w:tcPr>
            <w:tcW w:w="4698" w:type="dxa"/>
          </w:tcPr>
          <w:p w14:paraId="4FF6B8DA" w14:textId="77777777" w:rsidR="00EE1D7B" w:rsidRPr="00553260" w:rsidRDefault="00EE1D7B" w:rsidP="00ED0FE2">
            <w:pPr>
              <w:rPr>
                <w:rFonts w:ascii="Arial" w:hAnsi="Arial" w:cs="Arial"/>
                <w:sz w:val="24"/>
                <w:szCs w:val="24"/>
                <w:lang w:val="en-CA"/>
              </w:rPr>
            </w:pPr>
            <w:r w:rsidRPr="00553260">
              <w:rPr>
                <w:rFonts w:ascii="Arial" w:hAnsi="Arial" w:cs="Arial"/>
                <w:sz w:val="24"/>
                <w:szCs w:val="24"/>
                <w:lang w:val="en-CA"/>
              </w:rPr>
              <w:t>Dividends</w:t>
            </w:r>
          </w:p>
        </w:tc>
        <w:tc>
          <w:tcPr>
            <w:tcW w:w="1620" w:type="dxa"/>
          </w:tcPr>
          <w:p w14:paraId="471E6ABF"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10</w:t>
            </w:r>
          </w:p>
        </w:tc>
        <w:tc>
          <w:tcPr>
            <w:tcW w:w="1530" w:type="dxa"/>
          </w:tcPr>
          <w:p w14:paraId="74F1FC46"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5</w:t>
            </w:r>
          </w:p>
        </w:tc>
        <w:tc>
          <w:tcPr>
            <w:tcW w:w="1620" w:type="dxa"/>
          </w:tcPr>
          <w:p w14:paraId="0267EFF0"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50</w:t>
            </w:r>
          </w:p>
        </w:tc>
      </w:tr>
      <w:tr w:rsidR="00EE1D7B" w:rsidRPr="00553260" w14:paraId="14B05257" w14:textId="77777777" w:rsidTr="00EE1D7B">
        <w:tc>
          <w:tcPr>
            <w:tcW w:w="4698" w:type="dxa"/>
          </w:tcPr>
          <w:p w14:paraId="2226D693" w14:textId="77777777" w:rsidR="00EE1D7B" w:rsidRPr="00553260" w:rsidRDefault="00EE1D7B" w:rsidP="00ED0FE2">
            <w:pPr>
              <w:rPr>
                <w:rFonts w:ascii="Arial" w:hAnsi="Arial" w:cs="Arial"/>
                <w:sz w:val="24"/>
                <w:szCs w:val="24"/>
                <w:lang w:val="en-CA"/>
              </w:rPr>
            </w:pPr>
            <w:r w:rsidRPr="00553260">
              <w:rPr>
                <w:rFonts w:ascii="Arial" w:hAnsi="Arial" w:cs="Arial"/>
                <w:sz w:val="24"/>
                <w:szCs w:val="24"/>
                <w:lang w:val="en-CA"/>
              </w:rPr>
              <w:t>Net Income</w:t>
            </w:r>
          </w:p>
        </w:tc>
        <w:tc>
          <w:tcPr>
            <w:tcW w:w="1620" w:type="dxa"/>
          </w:tcPr>
          <w:p w14:paraId="47029D38"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(a) 25</w:t>
            </w:r>
          </w:p>
        </w:tc>
        <w:tc>
          <w:tcPr>
            <w:tcW w:w="1530" w:type="dxa"/>
          </w:tcPr>
          <w:p w14:paraId="4A5642B0"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(d) 20</w:t>
            </w:r>
          </w:p>
        </w:tc>
        <w:tc>
          <w:tcPr>
            <w:tcW w:w="1620" w:type="dxa"/>
          </w:tcPr>
          <w:p w14:paraId="6A492F81"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(g) 100</w:t>
            </w:r>
          </w:p>
        </w:tc>
      </w:tr>
      <w:tr w:rsidR="00EE1D7B" w:rsidRPr="00553260" w14:paraId="19CEFDE1" w14:textId="77777777" w:rsidTr="00EE1D7B">
        <w:tc>
          <w:tcPr>
            <w:tcW w:w="4698" w:type="dxa"/>
          </w:tcPr>
          <w:p w14:paraId="4B538B5A" w14:textId="77777777" w:rsidR="00EE1D7B" w:rsidRPr="00553260" w:rsidRDefault="00EE1D7B" w:rsidP="00ED0FE2">
            <w:pPr>
              <w:rPr>
                <w:rFonts w:ascii="Arial" w:hAnsi="Arial" w:cs="Arial"/>
                <w:sz w:val="24"/>
                <w:szCs w:val="24"/>
                <w:lang w:val="en-CA"/>
              </w:rPr>
            </w:pPr>
            <w:r w:rsidRPr="00553260">
              <w:rPr>
                <w:rFonts w:ascii="Arial" w:hAnsi="Arial" w:cs="Arial"/>
                <w:sz w:val="24"/>
                <w:szCs w:val="24"/>
                <w:lang w:val="en-CA"/>
              </w:rPr>
              <w:t>Retained Earnings, Beginning of Year</w:t>
            </w:r>
          </w:p>
        </w:tc>
        <w:tc>
          <w:tcPr>
            <w:tcW w:w="1620" w:type="dxa"/>
          </w:tcPr>
          <w:p w14:paraId="5F15DAED"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30</w:t>
            </w:r>
          </w:p>
        </w:tc>
        <w:tc>
          <w:tcPr>
            <w:tcW w:w="1530" w:type="dxa"/>
          </w:tcPr>
          <w:p w14:paraId="647CB121"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0</w:t>
            </w:r>
          </w:p>
        </w:tc>
        <w:tc>
          <w:tcPr>
            <w:tcW w:w="1620" w:type="dxa"/>
          </w:tcPr>
          <w:p w14:paraId="1EA42292"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200</w:t>
            </w:r>
          </w:p>
        </w:tc>
      </w:tr>
      <w:tr w:rsidR="00EE1D7B" w:rsidRPr="00553260" w14:paraId="54B34907" w14:textId="77777777" w:rsidTr="00EE1D7B">
        <w:tc>
          <w:tcPr>
            <w:tcW w:w="4698" w:type="dxa"/>
          </w:tcPr>
          <w:p w14:paraId="34EE551D" w14:textId="77777777" w:rsidR="00EE1D7B" w:rsidRPr="00553260" w:rsidRDefault="00EE1D7B" w:rsidP="00ED0FE2">
            <w:pPr>
              <w:rPr>
                <w:rFonts w:ascii="Arial" w:hAnsi="Arial" w:cs="Arial"/>
                <w:sz w:val="24"/>
                <w:szCs w:val="24"/>
                <w:lang w:val="en-CA"/>
              </w:rPr>
            </w:pPr>
            <w:r w:rsidRPr="00553260">
              <w:rPr>
                <w:rFonts w:ascii="Arial" w:hAnsi="Arial" w:cs="Arial"/>
                <w:sz w:val="24"/>
                <w:szCs w:val="24"/>
                <w:lang w:val="en-CA"/>
              </w:rPr>
              <w:t>Retained Earnings, End of Year</w:t>
            </w:r>
          </w:p>
        </w:tc>
        <w:tc>
          <w:tcPr>
            <w:tcW w:w="1620" w:type="dxa"/>
          </w:tcPr>
          <w:p w14:paraId="3644121A"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(b) 45</w:t>
            </w:r>
          </w:p>
        </w:tc>
        <w:tc>
          <w:tcPr>
            <w:tcW w:w="1530" w:type="dxa"/>
          </w:tcPr>
          <w:p w14:paraId="6C773DBE"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(e) 15</w:t>
            </w:r>
          </w:p>
        </w:tc>
        <w:tc>
          <w:tcPr>
            <w:tcW w:w="1620" w:type="dxa"/>
          </w:tcPr>
          <w:p w14:paraId="35889B1C"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(h) 250</w:t>
            </w:r>
          </w:p>
        </w:tc>
      </w:tr>
      <w:tr w:rsidR="00EE1D7B" w:rsidRPr="00553260" w14:paraId="2BAF1B21" w14:textId="77777777" w:rsidTr="00EE1D7B">
        <w:tc>
          <w:tcPr>
            <w:tcW w:w="4698" w:type="dxa"/>
          </w:tcPr>
          <w:p w14:paraId="7D0572CC" w14:textId="77777777" w:rsidR="00EE1D7B" w:rsidRPr="00553260" w:rsidRDefault="00EE1D7B" w:rsidP="00ED0FE2">
            <w:pPr>
              <w:rPr>
                <w:rFonts w:ascii="Arial" w:hAnsi="Arial" w:cs="Arial"/>
                <w:sz w:val="24"/>
                <w:szCs w:val="24"/>
                <w:lang w:val="en-CA"/>
              </w:rPr>
            </w:pPr>
            <w:r w:rsidRPr="00553260">
              <w:rPr>
                <w:rFonts w:ascii="Arial" w:hAnsi="Arial" w:cs="Arial"/>
                <w:sz w:val="24"/>
                <w:szCs w:val="24"/>
                <w:lang w:val="en-CA"/>
              </w:rPr>
              <w:t>Total Assets</w:t>
            </w:r>
          </w:p>
        </w:tc>
        <w:tc>
          <w:tcPr>
            <w:tcW w:w="1620" w:type="dxa"/>
          </w:tcPr>
          <w:p w14:paraId="5511F378"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(c) 80</w:t>
            </w:r>
          </w:p>
        </w:tc>
        <w:tc>
          <w:tcPr>
            <w:tcW w:w="1530" w:type="dxa"/>
          </w:tcPr>
          <w:p w14:paraId="2CB62A12"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(f) 60</w:t>
            </w:r>
          </w:p>
        </w:tc>
        <w:tc>
          <w:tcPr>
            <w:tcW w:w="1620" w:type="dxa"/>
          </w:tcPr>
          <w:p w14:paraId="6378C875"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(i) 700</w:t>
            </w:r>
          </w:p>
        </w:tc>
      </w:tr>
      <w:tr w:rsidR="00EE1D7B" w:rsidRPr="00553260" w14:paraId="01921D69" w14:textId="77777777" w:rsidTr="00EE1D7B">
        <w:tc>
          <w:tcPr>
            <w:tcW w:w="4698" w:type="dxa"/>
          </w:tcPr>
          <w:p w14:paraId="77B086AB" w14:textId="77777777" w:rsidR="00EE1D7B" w:rsidRPr="00553260" w:rsidRDefault="00EE1D7B" w:rsidP="00ED0FE2">
            <w:pPr>
              <w:rPr>
                <w:rFonts w:ascii="Arial" w:hAnsi="Arial" w:cs="Arial"/>
                <w:sz w:val="24"/>
                <w:szCs w:val="24"/>
                <w:lang w:val="en-CA"/>
              </w:rPr>
            </w:pPr>
            <w:r w:rsidRPr="00553260">
              <w:rPr>
                <w:rFonts w:ascii="Arial" w:hAnsi="Arial" w:cs="Arial"/>
                <w:sz w:val="24"/>
                <w:szCs w:val="24"/>
                <w:lang w:val="en-CA"/>
              </w:rPr>
              <w:t>Total Expenses</w:t>
            </w:r>
          </w:p>
        </w:tc>
        <w:tc>
          <w:tcPr>
            <w:tcW w:w="1620" w:type="dxa"/>
          </w:tcPr>
          <w:p w14:paraId="4A2B4B7A"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75</w:t>
            </w:r>
          </w:p>
        </w:tc>
        <w:tc>
          <w:tcPr>
            <w:tcW w:w="1530" w:type="dxa"/>
          </w:tcPr>
          <w:p w14:paraId="79FB5CCF"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30</w:t>
            </w:r>
          </w:p>
        </w:tc>
        <w:tc>
          <w:tcPr>
            <w:tcW w:w="1620" w:type="dxa"/>
          </w:tcPr>
          <w:p w14:paraId="3B247B11"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200</w:t>
            </w:r>
          </w:p>
        </w:tc>
      </w:tr>
      <w:tr w:rsidR="00EE1D7B" w:rsidRPr="00553260" w14:paraId="7A95C871" w14:textId="77777777" w:rsidTr="00EE1D7B">
        <w:tc>
          <w:tcPr>
            <w:tcW w:w="4698" w:type="dxa"/>
          </w:tcPr>
          <w:p w14:paraId="5D7EFDA4" w14:textId="77777777" w:rsidR="00EE1D7B" w:rsidRPr="00553260" w:rsidRDefault="00EE1D7B" w:rsidP="00ED0FE2">
            <w:pPr>
              <w:rPr>
                <w:rFonts w:ascii="Arial" w:hAnsi="Arial" w:cs="Arial"/>
                <w:sz w:val="24"/>
                <w:szCs w:val="24"/>
                <w:lang w:val="en-CA"/>
              </w:rPr>
            </w:pPr>
            <w:r w:rsidRPr="00553260">
              <w:rPr>
                <w:rFonts w:ascii="Arial" w:hAnsi="Arial" w:cs="Arial"/>
                <w:sz w:val="24"/>
                <w:szCs w:val="24"/>
                <w:lang w:val="en-CA"/>
              </w:rPr>
              <w:t>Total Liabilities</w:t>
            </w:r>
          </w:p>
        </w:tc>
        <w:tc>
          <w:tcPr>
            <w:tcW w:w="1620" w:type="dxa"/>
          </w:tcPr>
          <w:p w14:paraId="6BD554C4"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30</w:t>
            </w:r>
          </w:p>
        </w:tc>
        <w:tc>
          <w:tcPr>
            <w:tcW w:w="1530" w:type="dxa"/>
          </w:tcPr>
          <w:p w14:paraId="7221E6D9"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30</w:t>
            </w:r>
          </w:p>
        </w:tc>
        <w:tc>
          <w:tcPr>
            <w:tcW w:w="1620" w:type="dxa"/>
          </w:tcPr>
          <w:p w14:paraId="19A21895"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350</w:t>
            </w:r>
          </w:p>
        </w:tc>
      </w:tr>
      <w:tr w:rsidR="00EE1D7B" w:rsidRPr="00553260" w14:paraId="4836C247" w14:textId="77777777" w:rsidTr="00EE1D7B">
        <w:tc>
          <w:tcPr>
            <w:tcW w:w="4698" w:type="dxa"/>
          </w:tcPr>
          <w:p w14:paraId="5F379FB8" w14:textId="77777777" w:rsidR="00EE1D7B" w:rsidRPr="00553260" w:rsidRDefault="00EE1D7B" w:rsidP="00ED0FE2">
            <w:pPr>
              <w:rPr>
                <w:rFonts w:ascii="Arial" w:hAnsi="Arial" w:cs="Arial"/>
                <w:sz w:val="24"/>
                <w:szCs w:val="24"/>
                <w:lang w:val="en-CA"/>
              </w:rPr>
            </w:pPr>
            <w:r w:rsidRPr="00553260">
              <w:rPr>
                <w:rFonts w:ascii="Arial" w:hAnsi="Arial" w:cs="Arial"/>
                <w:sz w:val="24"/>
                <w:szCs w:val="24"/>
                <w:lang w:val="en-CA"/>
              </w:rPr>
              <w:lastRenderedPageBreak/>
              <w:t>Total Revenues</w:t>
            </w:r>
          </w:p>
        </w:tc>
        <w:tc>
          <w:tcPr>
            <w:tcW w:w="1620" w:type="dxa"/>
          </w:tcPr>
          <w:p w14:paraId="73F73BAB"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100</w:t>
            </w:r>
          </w:p>
        </w:tc>
        <w:tc>
          <w:tcPr>
            <w:tcW w:w="1530" w:type="dxa"/>
          </w:tcPr>
          <w:p w14:paraId="6EB9098D"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50</w:t>
            </w:r>
          </w:p>
        </w:tc>
        <w:tc>
          <w:tcPr>
            <w:tcW w:w="1620" w:type="dxa"/>
          </w:tcPr>
          <w:p w14:paraId="4BB05EEF"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300</w:t>
            </w:r>
          </w:p>
        </w:tc>
      </w:tr>
    </w:tbl>
    <w:p w14:paraId="77C7F442" w14:textId="77777777" w:rsidR="00ED0FE2" w:rsidRPr="00553260" w:rsidRDefault="00ED0FE2" w:rsidP="00ED0FE2">
      <w:pPr>
        <w:pStyle w:val="text"/>
        <w:tabs>
          <w:tab w:val="left" w:pos="450"/>
        </w:tabs>
        <w:spacing w:before="0" w:line="240" w:lineRule="auto"/>
        <w:ind w:left="450" w:hanging="450"/>
        <w:rPr>
          <w:rFonts w:cs="Arial"/>
          <w:b/>
          <w:szCs w:val="24"/>
          <w:lang w:val="en-CA"/>
        </w:rPr>
      </w:pPr>
      <w:r w:rsidRPr="00553260">
        <w:rPr>
          <w:rFonts w:cs="Arial"/>
          <w:b/>
          <w:bCs/>
          <w:szCs w:val="24"/>
          <w:lang w:val="en-CA"/>
        </w:rPr>
        <w:t xml:space="preserve">M1-14 </w:t>
      </w:r>
      <w:r w:rsidRPr="00553260">
        <w:rPr>
          <w:rFonts w:cs="Arial"/>
          <w:b/>
          <w:szCs w:val="24"/>
          <w:lang w:val="en-CA"/>
        </w:rPr>
        <w:t>(continued)</w:t>
      </w:r>
    </w:p>
    <w:p w14:paraId="4CF27958" w14:textId="77777777" w:rsidR="00ED0FE2" w:rsidRPr="00553260" w:rsidRDefault="00ED0FE2" w:rsidP="00ED0FE2">
      <w:pPr>
        <w:pStyle w:val="text"/>
        <w:tabs>
          <w:tab w:val="left" w:pos="450"/>
        </w:tabs>
        <w:spacing w:before="0" w:line="240" w:lineRule="auto"/>
        <w:ind w:left="450" w:hanging="450"/>
        <w:rPr>
          <w:rFonts w:cs="Arial"/>
          <w:b/>
          <w:bCs/>
          <w:szCs w:val="24"/>
          <w:lang w:val="en-CA"/>
        </w:rPr>
      </w:pPr>
    </w:p>
    <w:p w14:paraId="0D25F811" w14:textId="77777777" w:rsidR="008D2A00" w:rsidRPr="00553260" w:rsidRDefault="008D2A00" w:rsidP="00ED0FE2">
      <w:pPr>
        <w:pStyle w:val="text"/>
        <w:tabs>
          <w:tab w:val="left" w:pos="450"/>
        </w:tabs>
        <w:spacing w:before="0" w:line="240" w:lineRule="auto"/>
        <w:ind w:left="450" w:hanging="450"/>
        <w:rPr>
          <w:rFonts w:cs="Arial"/>
          <w:b/>
          <w:bCs/>
          <w:sz w:val="22"/>
          <w:szCs w:val="22"/>
          <w:lang w:val="en-CA"/>
        </w:rPr>
      </w:pPr>
      <w:r w:rsidRPr="00553260">
        <w:rPr>
          <w:rFonts w:cs="Arial"/>
          <w:b/>
          <w:bCs/>
          <w:sz w:val="22"/>
          <w:szCs w:val="22"/>
          <w:lang w:val="en-CA"/>
        </w:rPr>
        <w:t>Net income = Revenues – Expenses</w:t>
      </w:r>
    </w:p>
    <w:p w14:paraId="04AA6884" w14:textId="77777777" w:rsidR="008D2A00" w:rsidRPr="00553260" w:rsidRDefault="008D2A00" w:rsidP="00ED0FE2">
      <w:pPr>
        <w:pStyle w:val="text"/>
        <w:tabs>
          <w:tab w:val="left" w:pos="450"/>
        </w:tabs>
        <w:spacing w:before="0" w:line="240" w:lineRule="auto"/>
        <w:ind w:left="450" w:hanging="450"/>
        <w:rPr>
          <w:rFonts w:cs="Arial"/>
          <w:b/>
          <w:bCs/>
          <w:sz w:val="22"/>
          <w:szCs w:val="22"/>
          <w:lang w:val="en-CA"/>
        </w:rPr>
      </w:pPr>
      <w:r w:rsidRPr="00553260">
        <w:rPr>
          <w:rFonts w:cs="Arial"/>
          <w:b/>
          <w:bCs/>
          <w:sz w:val="22"/>
          <w:szCs w:val="22"/>
          <w:lang w:val="en-CA"/>
        </w:rPr>
        <w:t>Retained Earnings, End of Year = Retained Earnings</w:t>
      </w:r>
      <w:r w:rsidR="00F06AC2">
        <w:rPr>
          <w:rFonts w:cs="Arial"/>
          <w:b/>
          <w:bCs/>
          <w:sz w:val="22"/>
          <w:szCs w:val="22"/>
          <w:lang w:val="en-CA"/>
        </w:rPr>
        <w:t>,</w:t>
      </w:r>
      <w:r w:rsidRPr="00553260">
        <w:rPr>
          <w:rFonts w:cs="Arial"/>
          <w:b/>
          <w:bCs/>
          <w:sz w:val="22"/>
          <w:szCs w:val="22"/>
          <w:lang w:val="en-CA"/>
        </w:rPr>
        <w:t xml:space="preserve"> Beginning of Year + Net Income – Dividends</w:t>
      </w:r>
    </w:p>
    <w:p w14:paraId="1878363F" w14:textId="77777777" w:rsidR="008D2A00" w:rsidRPr="00553260" w:rsidRDefault="008D2A00" w:rsidP="00ED0FE2">
      <w:pPr>
        <w:pStyle w:val="text"/>
        <w:tabs>
          <w:tab w:val="left" w:pos="450"/>
        </w:tabs>
        <w:spacing w:before="0" w:line="240" w:lineRule="auto"/>
        <w:ind w:left="450" w:hanging="450"/>
        <w:rPr>
          <w:rFonts w:cs="Arial"/>
          <w:b/>
          <w:bCs/>
          <w:sz w:val="22"/>
          <w:szCs w:val="22"/>
          <w:lang w:val="en-CA"/>
        </w:rPr>
      </w:pPr>
    </w:p>
    <w:p w14:paraId="56C5BB65" w14:textId="77777777" w:rsidR="008D2A00" w:rsidRPr="00553260" w:rsidRDefault="008D2A00" w:rsidP="00ED0FE2">
      <w:pPr>
        <w:pStyle w:val="text"/>
        <w:tabs>
          <w:tab w:val="left" w:pos="450"/>
        </w:tabs>
        <w:spacing w:before="0" w:line="240" w:lineRule="auto"/>
        <w:ind w:left="450" w:hanging="450"/>
        <w:rPr>
          <w:rFonts w:cs="Arial"/>
          <w:b/>
          <w:bCs/>
          <w:sz w:val="22"/>
          <w:szCs w:val="22"/>
          <w:lang w:val="en-CA"/>
        </w:rPr>
      </w:pPr>
      <w:r w:rsidRPr="00553260">
        <w:rPr>
          <w:rFonts w:cs="Arial"/>
          <w:b/>
          <w:bCs/>
          <w:sz w:val="22"/>
          <w:szCs w:val="22"/>
          <w:lang w:val="en-CA"/>
        </w:rPr>
        <w:t>Total Assets = Total Liabilities and Shareholders’ Equity</w:t>
      </w:r>
    </w:p>
    <w:p w14:paraId="7AB2E77B" w14:textId="77777777" w:rsidR="008D2A00" w:rsidRPr="00553260" w:rsidRDefault="008D2A00" w:rsidP="00ED0FE2">
      <w:pPr>
        <w:rPr>
          <w:rFonts w:ascii="Arial" w:hAnsi="Arial" w:cs="Arial"/>
          <w:b/>
          <w:sz w:val="24"/>
          <w:szCs w:val="24"/>
          <w:lang w:val="en-CA"/>
        </w:rPr>
      </w:pPr>
    </w:p>
    <w:p w14:paraId="3C675910" w14:textId="77777777" w:rsidR="00ED0FE2" w:rsidRPr="00553260" w:rsidRDefault="00ED0FE2" w:rsidP="00ED0FE2">
      <w:pPr>
        <w:rPr>
          <w:rFonts w:ascii="Arial" w:hAnsi="Arial" w:cs="Arial"/>
          <w:b/>
          <w:sz w:val="24"/>
          <w:szCs w:val="24"/>
          <w:lang w:val="en-CA"/>
        </w:rPr>
      </w:pPr>
    </w:p>
    <w:p w14:paraId="63D08C8F" w14:textId="77777777" w:rsidR="00EE1D7B" w:rsidRPr="00553260" w:rsidRDefault="00EE1D7B" w:rsidP="00ED0FE2">
      <w:pPr>
        <w:rPr>
          <w:rFonts w:ascii="Arial" w:hAnsi="Arial" w:cs="Arial"/>
          <w:b/>
          <w:sz w:val="24"/>
          <w:szCs w:val="24"/>
          <w:lang w:val="en-CA"/>
        </w:rPr>
      </w:pPr>
      <w:r w:rsidRPr="00553260">
        <w:rPr>
          <w:rFonts w:ascii="Arial" w:hAnsi="Arial" w:cs="Arial"/>
          <w:b/>
          <w:sz w:val="24"/>
          <w:szCs w:val="24"/>
          <w:lang w:val="en-CA"/>
        </w:rPr>
        <w:t>M1-15</w:t>
      </w:r>
    </w:p>
    <w:p w14:paraId="52AD2A4E" w14:textId="77777777" w:rsidR="00EE1D7B" w:rsidRPr="00553260" w:rsidRDefault="00EE1D7B" w:rsidP="00ED0FE2">
      <w:pPr>
        <w:rPr>
          <w:rFonts w:ascii="Arial" w:hAnsi="Arial" w:cs="Arial"/>
          <w:sz w:val="24"/>
          <w:szCs w:val="24"/>
          <w:lang w:val="en-CA"/>
        </w:rPr>
      </w:pPr>
    </w:p>
    <w:p w14:paraId="583CE2CD" w14:textId="77777777" w:rsidR="00EE1D7B" w:rsidRPr="00553260" w:rsidRDefault="00EE1D7B" w:rsidP="00ED0FE2">
      <w:pPr>
        <w:rPr>
          <w:rFonts w:ascii="Arial" w:hAnsi="Arial" w:cs="Arial"/>
          <w:sz w:val="24"/>
          <w:szCs w:val="24"/>
          <w:lang w:val="en-CA"/>
        </w:rPr>
      </w:pPr>
      <w:r w:rsidRPr="00553260">
        <w:rPr>
          <w:rFonts w:ascii="Arial" w:hAnsi="Arial" w:cs="Arial"/>
          <w:sz w:val="24"/>
          <w:szCs w:val="24"/>
          <w:lang w:val="en-CA"/>
        </w:rPr>
        <w:t>(a) (300) (b) 70 (c) 3,900. Electronic Arts was not profitable because its expenses ($3,900) were greater than its revenues ($3,600), resulting in the net loss of $300 reported on the income statement.</w:t>
      </w:r>
    </w:p>
    <w:p w14:paraId="32D5C4F7" w14:textId="77777777" w:rsidR="00EE1D7B" w:rsidRPr="00553260" w:rsidRDefault="00EE1D7B" w:rsidP="00ED0FE2">
      <w:pPr>
        <w:rPr>
          <w:rFonts w:ascii="Arial" w:hAnsi="Arial" w:cs="Arial"/>
          <w:sz w:val="24"/>
          <w:szCs w:val="24"/>
          <w:lang w:val="en-CA"/>
        </w:rPr>
      </w:pPr>
    </w:p>
    <w:p w14:paraId="4DF20030" w14:textId="77777777" w:rsidR="00EE1D7B" w:rsidRPr="00553260" w:rsidRDefault="00EE1D7B" w:rsidP="00ED0FE2">
      <w:pPr>
        <w:rPr>
          <w:rFonts w:ascii="Arial" w:hAnsi="Arial" w:cs="Arial"/>
          <w:sz w:val="24"/>
          <w:szCs w:val="24"/>
          <w:lang w:val="en-CA"/>
        </w:rPr>
      </w:pPr>
      <w:r w:rsidRPr="00553260">
        <w:rPr>
          <w:rFonts w:ascii="Arial" w:hAnsi="Arial" w:cs="Arial"/>
          <w:sz w:val="24"/>
          <w:szCs w:val="24"/>
          <w:lang w:val="en-CA"/>
        </w:rPr>
        <w:t>The above amounts are determined using the various relationships that exist in the financial statements. Because this exercise excludes two pieces of information from both the income statement and statement of retained earnings, students must first work backwards from the balance sheet to the statement of retained earnings to the income statement. Although not required, the following statements show the given and missing information. The ?s in the balance sheet are determined from A = L + SE.</w:t>
      </w:r>
    </w:p>
    <w:p w14:paraId="57FDFDB7" w14:textId="77777777" w:rsidR="00EE1D7B" w:rsidRPr="00553260" w:rsidRDefault="001612C1" w:rsidP="00ED0FE2">
      <w:pPr>
        <w:pStyle w:val="text"/>
        <w:tabs>
          <w:tab w:val="left" w:pos="5254"/>
        </w:tabs>
        <w:spacing w:before="0" w:line="240" w:lineRule="auto"/>
        <w:ind w:left="450" w:hanging="450"/>
        <w:rPr>
          <w:rFonts w:cs="Arial"/>
          <w:b/>
          <w:bCs/>
          <w:szCs w:val="24"/>
          <w:lang w:val="en-CA"/>
        </w:rPr>
      </w:pPr>
      <w:r w:rsidRPr="00553260">
        <w:rPr>
          <w:rFonts w:cs="Arial"/>
          <w:noProof/>
          <w:szCs w:val="24"/>
          <w:lang w:val="en-CA" w:eastAsia="en-CA"/>
        </w:rPr>
        <mc:AlternateContent>
          <mc:Choice Requires="wps">
            <w:drawing>
              <wp:anchor distT="0" distB="0" distL="114300" distR="114300" simplePos="0" relativeHeight="251658240" behindDoc="0" locked="0" layoutInCell="1" allowOverlap="1" wp14:anchorId="2A5427A8" wp14:editId="798222BB">
                <wp:simplePos x="0" y="0"/>
                <wp:positionH relativeFrom="column">
                  <wp:posOffset>3272155</wp:posOffset>
                </wp:positionH>
                <wp:positionV relativeFrom="paragraph">
                  <wp:posOffset>149860</wp:posOffset>
                </wp:positionV>
                <wp:extent cx="3562985" cy="3415665"/>
                <wp:effectExtent l="0" t="0" r="18415" b="1460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985" cy="3415665"/>
                        </a:xfrm>
                        <a:prstGeom prst="rect">
                          <a:avLst/>
                        </a:prstGeom>
                        <a:solidFill>
                          <a:srgbClr val="FFFFFF"/>
                        </a:solidFill>
                        <a:ln w="9525">
                          <a:solidFill>
                            <a:srgbClr val="000000"/>
                          </a:solidFill>
                          <a:miter lim="800000"/>
                          <a:headEnd/>
                          <a:tailEnd/>
                        </a:ln>
                      </wps:spPr>
                      <wps:txbx>
                        <w:txbxContent>
                          <w:p w14:paraId="19B0836F" w14:textId="77777777" w:rsidR="00545B50" w:rsidRDefault="00545B50" w:rsidP="00EE1D7B"/>
                          <w:tbl>
                            <w:tblPr>
                              <w:tblW w:w="5760" w:type="dxa"/>
                              <w:tblCellMar>
                                <w:left w:w="0" w:type="dxa"/>
                                <w:right w:w="0" w:type="dxa"/>
                              </w:tblCellMar>
                              <w:tblLook w:val="0420" w:firstRow="1" w:lastRow="0" w:firstColumn="0" w:lastColumn="0" w:noHBand="0" w:noVBand="1"/>
                            </w:tblPr>
                            <w:tblGrid>
                              <w:gridCol w:w="4080"/>
                              <w:gridCol w:w="1680"/>
                            </w:tblGrid>
                            <w:tr w:rsidR="00545B50" w:rsidRPr="00174B5A" w14:paraId="03D3BC4F" w14:textId="77777777" w:rsidTr="00EE1D7B">
                              <w:trPr>
                                <w:trHeight w:val="288"/>
                              </w:trPr>
                              <w:tc>
                                <w:tcPr>
                                  <w:tcW w:w="5760" w:type="dxa"/>
                                  <w:gridSpan w:val="2"/>
                                  <w:tcBorders>
                                    <w:top w:val="single" w:sz="8" w:space="0" w:color="FFFFFF"/>
                                    <w:left w:val="single" w:sz="8" w:space="0" w:color="FFFFFF"/>
                                    <w:bottom w:val="single" w:sz="24" w:space="0" w:color="FFFFFF"/>
                                    <w:right w:val="single" w:sz="8" w:space="0" w:color="FFFFFF"/>
                                  </w:tcBorders>
                                  <w:shd w:val="clear" w:color="auto" w:fill="auto"/>
                                  <w:tcMar>
                                    <w:top w:w="72" w:type="dxa"/>
                                    <w:left w:w="144" w:type="dxa"/>
                                    <w:bottom w:w="72" w:type="dxa"/>
                                    <w:right w:w="144" w:type="dxa"/>
                                  </w:tcMar>
                                </w:tcPr>
                                <w:p w14:paraId="23AEEA1B" w14:textId="77777777" w:rsidR="00545B50" w:rsidRPr="00A3246F" w:rsidRDefault="00545B50" w:rsidP="00EE1D7B">
                                  <w:pPr>
                                    <w:jc w:val="center"/>
                                    <w:rPr>
                                      <w:rFonts w:ascii="Calibri" w:hAnsi="Calibri" w:cs="Calibri"/>
                                      <w:b/>
                                      <w:bCs/>
                                      <w:sz w:val="24"/>
                                    </w:rPr>
                                  </w:pPr>
                                  <w:r w:rsidRPr="00A3246F">
                                    <w:rPr>
                                      <w:rFonts w:ascii="Calibri" w:hAnsi="Calibri" w:cs="Calibri"/>
                                      <w:b/>
                                      <w:bCs/>
                                      <w:sz w:val="24"/>
                                    </w:rPr>
                                    <w:t>Electronic Arts, Inc.</w:t>
                                  </w:r>
                                </w:p>
                                <w:p w14:paraId="0857CACE" w14:textId="77777777" w:rsidR="00545B50" w:rsidRPr="00A3246F" w:rsidRDefault="00545B50" w:rsidP="00EE1D7B">
                                  <w:pPr>
                                    <w:jc w:val="center"/>
                                    <w:rPr>
                                      <w:rFonts w:ascii="Calibri" w:hAnsi="Calibri" w:cs="Calibri"/>
                                      <w:b/>
                                      <w:bCs/>
                                      <w:sz w:val="24"/>
                                    </w:rPr>
                                  </w:pPr>
                                  <w:r w:rsidRPr="00A3246F">
                                    <w:rPr>
                                      <w:rFonts w:ascii="Calibri" w:hAnsi="Calibri" w:cs="Calibri"/>
                                      <w:b/>
                                      <w:bCs/>
                                      <w:sz w:val="24"/>
                                    </w:rPr>
                                    <w:t>Balance Sheet</w:t>
                                  </w:r>
                                </w:p>
                                <w:p w14:paraId="2B0BEEC5" w14:textId="77777777" w:rsidR="00545B50" w:rsidRPr="00A3246F" w:rsidRDefault="00545B50" w:rsidP="00CB4D61">
                                  <w:pPr>
                                    <w:jc w:val="center"/>
                                    <w:rPr>
                                      <w:rFonts w:ascii="Calibri" w:hAnsi="Calibri" w:cs="Calibri"/>
                                      <w:bCs/>
                                      <w:sz w:val="24"/>
                                    </w:rPr>
                                  </w:pPr>
                                  <w:r w:rsidRPr="00A3246F">
                                    <w:rPr>
                                      <w:rFonts w:ascii="Calibri" w:hAnsi="Calibri" w:cs="Calibri"/>
                                      <w:b/>
                                      <w:bCs/>
                                      <w:sz w:val="24"/>
                                    </w:rPr>
                                    <w:t>At xxxx</w:t>
                                  </w:r>
                                </w:p>
                              </w:tc>
                            </w:tr>
                            <w:tr w:rsidR="00545B50" w:rsidRPr="00174B5A" w14:paraId="5BE4B2DA" w14:textId="77777777" w:rsidTr="00EE1D7B">
                              <w:trPr>
                                <w:trHeight w:val="288"/>
                              </w:trPr>
                              <w:tc>
                                <w:tcPr>
                                  <w:tcW w:w="4080" w:type="dxa"/>
                                  <w:tcBorders>
                                    <w:top w:val="single" w:sz="24"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6CEBD3C6" w14:textId="77777777" w:rsidR="00545B50" w:rsidRPr="00A3246F" w:rsidRDefault="00545B50" w:rsidP="00EE1D7B">
                                  <w:pPr>
                                    <w:rPr>
                                      <w:rFonts w:ascii="Calibri" w:hAnsi="Calibri" w:cs="Calibri"/>
                                      <w:bCs/>
                                      <w:sz w:val="24"/>
                                    </w:rPr>
                                  </w:pPr>
                                  <w:r w:rsidRPr="00A3246F">
                                    <w:rPr>
                                      <w:rFonts w:ascii="Calibri" w:hAnsi="Calibri" w:cs="Calibri"/>
                                      <w:bCs/>
                                      <w:sz w:val="24"/>
                                    </w:rPr>
                                    <w:t>Total Assets</w:t>
                                  </w:r>
                                </w:p>
                              </w:tc>
                              <w:tc>
                                <w:tcPr>
                                  <w:tcW w:w="1680" w:type="dxa"/>
                                  <w:tcBorders>
                                    <w:top w:val="single" w:sz="24"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2E285229" w14:textId="77777777" w:rsidR="00545B50" w:rsidRPr="00A3246F" w:rsidRDefault="00545B50" w:rsidP="00EE1D7B">
                                  <w:pPr>
                                    <w:rPr>
                                      <w:rFonts w:ascii="Calibri" w:hAnsi="Calibri" w:cs="Calibri"/>
                                      <w:bCs/>
                                      <w:sz w:val="24"/>
                                    </w:rPr>
                                  </w:pPr>
                                  <w:r w:rsidRPr="00A3246F">
                                    <w:rPr>
                                      <w:rFonts w:ascii="Calibri" w:hAnsi="Calibri" w:cs="Calibri"/>
                                      <w:bCs/>
                                      <w:sz w:val="24"/>
                                      <w:u w:val="double"/>
                                    </w:rPr>
                                    <w:t>$4,900</w:t>
                                  </w:r>
                                </w:p>
                              </w:tc>
                            </w:tr>
                            <w:tr w:rsidR="00545B50" w:rsidRPr="00174B5A" w14:paraId="0C9C2C6A" w14:textId="77777777" w:rsidTr="00EE1D7B">
                              <w:trPr>
                                <w:trHeight w:val="288"/>
                              </w:trPr>
                              <w:tc>
                                <w:tcPr>
                                  <w:tcW w:w="5760" w:type="dxa"/>
                                  <w:gridSpan w:val="2"/>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6FAE4BBB" w14:textId="77777777" w:rsidR="00545B50" w:rsidRPr="00A3246F" w:rsidRDefault="00545B50" w:rsidP="00EE1D7B">
                                  <w:pPr>
                                    <w:rPr>
                                      <w:rFonts w:ascii="Calibri" w:hAnsi="Calibri" w:cs="Calibri"/>
                                      <w:bCs/>
                                      <w:sz w:val="24"/>
                                    </w:rPr>
                                  </w:pPr>
                                  <w:r w:rsidRPr="00A3246F">
                                    <w:rPr>
                                      <w:rFonts w:ascii="Calibri" w:hAnsi="Calibri" w:cs="Calibri"/>
                                      <w:bCs/>
                                      <w:sz w:val="24"/>
                                    </w:rPr>
                                    <w:t>Liabilities and Shareholders’ Equity</w:t>
                                  </w:r>
                                </w:p>
                              </w:tc>
                            </w:tr>
                            <w:tr w:rsidR="00545B50" w:rsidRPr="00174B5A" w14:paraId="78FDF442" w14:textId="77777777" w:rsidTr="00EE1D7B">
                              <w:trPr>
                                <w:trHeight w:val="288"/>
                              </w:trPr>
                              <w:tc>
                                <w:tcPr>
                                  <w:tcW w:w="40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5E608C23" w14:textId="77777777" w:rsidR="00545B50" w:rsidRPr="00A3246F" w:rsidRDefault="00545B50" w:rsidP="00EE1D7B">
                                  <w:pPr>
                                    <w:rPr>
                                      <w:rFonts w:ascii="Calibri" w:hAnsi="Calibri" w:cs="Calibri"/>
                                      <w:bCs/>
                                      <w:sz w:val="24"/>
                                    </w:rPr>
                                  </w:pPr>
                                  <w:r w:rsidRPr="00A3246F">
                                    <w:rPr>
                                      <w:rFonts w:ascii="Calibri" w:hAnsi="Calibri" w:cs="Calibri"/>
                                      <w:bCs/>
                                      <w:sz w:val="24"/>
                                    </w:rPr>
                                    <w:t>Total Liabilities</w:t>
                                  </w:r>
                                </w:p>
                              </w:tc>
                              <w:tc>
                                <w:tcPr>
                                  <w:tcW w:w="16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38ED0C4F" w14:textId="77777777" w:rsidR="00545B50" w:rsidRPr="00A3246F" w:rsidRDefault="00545B50" w:rsidP="00EE1D7B">
                                  <w:pPr>
                                    <w:rPr>
                                      <w:rFonts w:ascii="Calibri" w:hAnsi="Calibri" w:cs="Calibri"/>
                                      <w:bCs/>
                                      <w:sz w:val="24"/>
                                    </w:rPr>
                                  </w:pPr>
                                  <w:r w:rsidRPr="00A3246F">
                                    <w:rPr>
                                      <w:rFonts w:ascii="Calibri" w:hAnsi="Calibri" w:cs="Calibri"/>
                                      <w:bCs/>
                                      <w:sz w:val="24"/>
                                      <w:u w:val="single"/>
                                    </w:rPr>
                                    <w:t>$2,400</w:t>
                                  </w:r>
                                </w:p>
                              </w:tc>
                            </w:tr>
                            <w:tr w:rsidR="00545B50" w:rsidRPr="00174B5A" w14:paraId="606642CC" w14:textId="77777777" w:rsidTr="00EE1D7B">
                              <w:trPr>
                                <w:trHeight w:val="288"/>
                              </w:trPr>
                              <w:tc>
                                <w:tcPr>
                                  <w:tcW w:w="5760" w:type="dxa"/>
                                  <w:gridSpan w:val="2"/>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419085B5" w14:textId="77777777" w:rsidR="00545B50" w:rsidRPr="00A3246F" w:rsidRDefault="00545B50" w:rsidP="00EE1D7B">
                                  <w:pPr>
                                    <w:rPr>
                                      <w:rFonts w:ascii="Calibri" w:hAnsi="Calibri" w:cs="Calibri"/>
                                      <w:bCs/>
                                      <w:sz w:val="24"/>
                                    </w:rPr>
                                  </w:pPr>
                                  <w:r w:rsidRPr="00A3246F">
                                    <w:rPr>
                                      <w:rFonts w:ascii="Calibri" w:hAnsi="Calibri" w:cs="Calibri"/>
                                      <w:bCs/>
                                      <w:sz w:val="24"/>
                                    </w:rPr>
                                    <w:t xml:space="preserve">           Shareholders’ Equity</w:t>
                                  </w:r>
                                </w:p>
                              </w:tc>
                            </w:tr>
                            <w:tr w:rsidR="00545B50" w:rsidRPr="00174B5A" w14:paraId="66BADB7B" w14:textId="77777777" w:rsidTr="00EE1D7B">
                              <w:trPr>
                                <w:trHeight w:val="288"/>
                              </w:trPr>
                              <w:tc>
                                <w:tcPr>
                                  <w:tcW w:w="40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4E1D8857" w14:textId="77777777" w:rsidR="00545B50" w:rsidRPr="00A3246F" w:rsidRDefault="00545B50" w:rsidP="00EE1D7B">
                                  <w:pPr>
                                    <w:rPr>
                                      <w:rFonts w:ascii="Calibri" w:hAnsi="Calibri" w:cs="Calibri"/>
                                      <w:bCs/>
                                      <w:sz w:val="24"/>
                                    </w:rPr>
                                  </w:pPr>
                                  <w:r w:rsidRPr="00A3246F">
                                    <w:rPr>
                                      <w:rFonts w:ascii="Calibri" w:hAnsi="Calibri" w:cs="Calibri"/>
                                      <w:bCs/>
                                      <w:sz w:val="24"/>
                                    </w:rPr>
                                    <w:t>Contributed capital</w:t>
                                  </w:r>
                                </w:p>
                              </w:tc>
                              <w:tc>
                                <w:tcPr>
                                  <w:tcW w:w="16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5E045196" w14:textId="77777777" w:rsidR="00545B50" w:rsidRPr="00A3246F" w:rsidRDefault="00545B50" w:rsidP="00EE1D7B">
                                  <w:pPr>
                                    <w:rPr>
                                      <w:rFonts w:ascii="Calibri" w:hAnsi="Calibri" w:cs="Calibri"/>
                                      <w:bCs/>
                                      <w:sz w:val="24"/>
                                    </w:rPr>
                                  </w:pPr>
                                  <w:r w:rsidRPr="00A3246F">
                                    <w:rPr>
                                      <w:rFonts w:ascii="Calibri" w:hAnsi="Calibri" w:cs="Calibri"/>
                                      <w:bCs/>
                                      <w:sz w:val="24"/>
                                    </w:rPr>
                                    <w:t>$2,430</w:t>
                                  </w:r>
                                </w:p>
                              </w:tc>
                            </w:tr>
                            <w:tr w:rsidR="00545B50" w:rsidRPr="00174B5A" w14:paraId="12F5C107" w14:textId="77777777" w:rsidTr="00EE1D7B">
                              <w:trPr>
                                <w:trHeight w:val="288"/>
                              </w:trPr>
                              <w:tc>
                                <w:tcPr>
                                  <w:tcW w:w="40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2982DE6B" w14:textId="77777777" w:rsidR="00545B50" w:rsidRPr="00A3246F" w:rsidRDefault="00545B50" w:rsidP="00EE1D7B">
                                  <w:pPr>
                                    <w:rPr>
                                      <w:rFonts w:ascii="Calibri" w:hAnsi="Calibri" w:cs="Calibri"/>
                                      <w:bCs/>
                                      <w:sz w:val="24"/>
                                    </w:rPr>
                                  </w:pPr>
                                  <w:r w:rsidRPr="00A3246F">
                                    <w:rPr>
                                      <w:rFonts w:ascii="Calibri" w:hAnsi="Calibri" w:cs="Calibri"/>
                                      <w:bCs/>
                                      <w:sz w:val="24"/>
                                    </w:rPr>
                                    <w:t>Retained earnings</w:t>
                                  </w:r>
                                </w:p>
                              </w:tc>
                              <w:tc>
                                <w:tcPr>
                                  <w:tcW w:w="16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1C9B7575" w14:textId="77777777" w:rsidR="00545B50" w:rsidRPr="00A3246F" w:rsidRDefault="00545B50" w:rsidP="00EE1D7B">
                                  <w:pPr>
                                    <w:rPr>
                                      <w:rFonts w:ascii="Calibri" w:hAnsi="Calibri" w:cs="Calibri"/>
                                      <w:bCs/>
                                      <w:sz w:val="24"/>
                                    </w:rPr>
                                  </w:pPr>
                                  <w:r w:rsidRPr="00A3246F">
                                    <w:rPr>
                                      <w:rFonts w:ascii="Calibri" w:hAnsi="Calibri" w:cs="Calibri"/>
                                      <w:bCs/>
                                      <w:sz w:val="24"/>
                                    </w:rPr>
                                    <w:t xml:space="preserve">     (b)</w:t>
                                  </w:r>
                                </w:p>
                              </w:tc>
                            </w:tr>
                            <w:tr w:rsidR="00545B50" w:rsidRPr="00174B5A" w14:paraId="6997EF86" w14:textId="77777777" w:rsidTr="00EE1D7B">
                              <w:trPr>
                                <w:trHeight w:val="288"/>
                              </w:trPr>
                              <w:tc>
                                <w:tcPr>
                                  <w:tcW w:w="40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78FAF3DE" w14:textId="77777777" w:rsidR="00545B50" w:rsidRPr="00A3246F" w:rsidRDefault="00545B50" w:rsidP="00EE1D7B">
                                  <w:pPr>
                                    <w:rPr>
                                      <w:rFonts w:ascii="Calibri" w:hAnsi="Calibri" w:cs="Calibri"/>
                                      <w:bCs/>
                                      <w:sz w:val="24"/>
                                    </w:rPr>
                                  </w:pPr>
                                  <w:r w:rsidRPr="00A3246F">
                                    <w:rPr>
                                      <w:rFonts w:ascii="Calibri" w:hAnsi="Calibri" w:cs="Calibri"/>
                                      <w:bCs/>
                                      <w:sz w:val="24"/>
                                    </w:rPr>
                                    <w:t xml:space="preserve">      Total SE</w:t>
                                  </w:r>
                                </w:p>
                              </w:tc>
                              <w:tc>
                                <w:tcPr>
                                  <w:tcW w:w="16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4E6A930B" w14:textId="77777777" w:rsidR="00545B50" w:rsidRPr="00A3246F" w:rsidRDefault="00545B50" w:rsidP="00EE1D7B">
                                  <w:pPr>
                                    <w:rPr>
                                      <w:rFonts w:ascii="Calibri" w:hAnsi="Calibri" w:cs="Calibri"/>
                                      <w:bCs/>
                                      <w:sz w:val="24"/>
                                    </w:rPr>
                                  </w:pPr>
                                  <w:r w:rsidRPr="00A3246F">
                                    <w:rPr>
                                      <w:rFonts w:ascii="Calibri" w:hAnsi="Calibri" w:cs="Calibri"/>
                                      <w:bCs/>
                                      <w:sz w:val="24"/>
                                    </w:rPr>
                                    <w:t xml:space="preserve">      ?</w:t>
                                  </w:r>
                                </w:p>
                              </w:tc>
                            </w:tr>
                            <w:tr w:rsidR="00545B50" w:rsidRPr="00174B5A" w14:paraId="5B72454D" w14:textId="77777777" w:rsidTr="00EE1D7B">
                              <w:trPr>
                                <w:trHeight w:val="288"/>
                              </w:trPr>
                              <w:tc>
                                <w:tcPr>
                                  <w:tcW w:w="40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04CCE26B" w14:textId="77777777" w:rsidR="00545B50" w:rsidRPr="00A3246F" w:rsidRDefault="00545B50" w:rsidP="00EE1D7B">
                                  <w:pPr>
                                    <w:rPr>
                                      <w:rFonts w:ascii="Calibri" w:hAnsi="Calibri" w:cs="Calibri"/>
                                      <w:bCs/>
                                      <w:sz w:val="24"/>
                                    </w:rPr>
                                  </w:pPr>
                                  <w:r w:rsidRPr="00A3246F">
                                    <w:rPr>
                                      <w:rFonts w:ascii="Calibri" w:hAnsi="Calibri" w:cs="Calibri"/>
                                      <w:bCs/>
                                      <w:sz w:val="24"/>
                                    </w:rPr>
                                    <w:t>Total Liabilities &amp; SE</w:t>
                                  </w:r>
                                </w:p>
                              </w:tc>
                              <w:tc>
                                <w:tcPr>
                                  <w:tcW w:w="16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4316C437" w14:textId="77777777" w:rsidR="00545B50" w:rsidRPr="00A3246F" w:rsidRDefault="00545B50" w:rsidP="00EE1D7B">
                                  <w:pPr>
                                    <w:rPr>
                                      <w:rFonts w:ascii="Calibri" w:hAnsi="Calibri" w:cs="Calibri"/>
                                      <w:bCs/>
                                      <w:sz w:val="24"/>
                                    </w:rPr>
                                  </w:pPr>
                                  <w:r w:rsidRPr="00A3246F">
                                    <w:rPr>
                                      <w:rFonts w:ascii="Calibri" w:hAnsi="Calibri" w:cs="Calibri"/>
                                      <w:bCs/>
                                      <w:sz w:val="24"/>
                                    </w:rPr>
                                    <w:t xml:space="preserve">      ?</w:t>
                                  </w:r>
                                </w:p>
                              </w:tc>
                            </w:tr>
                          </w:tbl>
                          <w:p w14:paraId="49D97436" w14:textId="77777777" w:rsidR="00545B50" w:rsidRDefault="00545B50" w:rsidP="00EE1D7B"/>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A5427A8" id="_x0000_t202" coordsize="21600,21600" o:spt="202" path="m,l,21600r21600,l21600,xe">
                <v:stroke joinstyle="miter"/>
                <v:path gradientshapeok="t" o:connecttype="rect"/>
              </v:shapetype>
              <v:shape id="Text Box 2" o:spid="_x0000_s1026" type="#_x0000_t202" style="position:absolute;left:0;text-align:left;margin-left:257.65pt;margin-top:11.8pt;width:280.55pt;height:268.9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">
                <v:textbox style="mso-fit-shape-to-text:t">
                  <w:txbxContent>
                    <w:p w14:paraId="19B0836F" w14:textId="77777777" w:rsidR="00545B50" w:rsidRDefault="00545B50" w:rsidP="00EE1D7B"/>
                    <w:tbl>
                      <w:tblPr>
                        <w:tblW w:w="5760" w:type="dxa"/>
                        <w:tblCellMar>
                          <w:left w:w="0" w:type="dxa"/>
                          <w:right w:w="0" w:type="dxa"/>
                        </w:tblCellMar>
                        <w:tblLook w:val="0420" w:firstRow="1" w:lastRow="0" w:firstColumn="0" w:lastColumn="0" w:noHBand="0" w:noVBand="1"/>
                      </w:tblPr>
                      <w:tblGrid>
                        <w:gridCol w:w="4080"/>
                        <w:gridCol w:w="1680"/>
                      </w:tblGrid>
                      <w:tr w:rsidR="00545B50" w:rsidRPr="00174B5A" w14:paraId="03D3BC4F" w14:textId="77777777" w:rsidTr="00EE1D7B">
                        <w:trPr>
                          <w:trHeight w:val="288"/>
                        </w:trPr>
                        <w:tc>
                          <w:tcPr>
                            <w:tcW w:w="5760" w:type="dxa"/>
                            <w:gridSpan w:val="2"/>
                            <w:tcBorders>
                              <w:top w:val="single" w:sz="8" w:space="0" w:color="FFFFFF"/>
                              <w:left w:val="single" w:sz="8" w:space="0" w:color="FFFFFF"/>
                              <w:bottom w:val="single" w:sz="24" w:space="0" w:color="FFFFFF"/>
                              <w:right w:val="single" w:sz="8" w:space="0" w:color="FFFFFF"/>
                            </w:tcBorders>
                            <w:shd w:val="clear" w:color="auto" w:fill="auto"/>
                            <w:tcMar>
                              <w:top w:w="72" w:type="dxa"/>
                              <w:left w:w="144" w:type="dxa"/>
                              <w:bottom w:w="72" w:type="dxa"/>
                              <w:right w:w="144" w:type="dxa"/>
                            </w:tcMar>
                          </w:tcPr>
                          <w:p w14:paraId="23AEEA1B" w14:textId="77777777" w:rsidR="00545B50" w:rsidRPr="00A3246F" w:rsidRDefault="00545B50" w:rsidP="00EE1D7B">
                            <w:pPr>
                              <w:jc w:val="center"/>
                              <w:rPr>
                                <w:rFonts w:ascii="Calibri" w:hAnsi="Calibri" w:cs="Calibri"/>
                                <w:b/>
                                <w:bCs/>
                                <w:sz w:val="24"/>
                              </w:rPr>
                            </w:pPr>
                            <w:r w:rsidRPr="00A3246F">
                              <w:rPr>
                                <w:rFonts w:ascii="Calibri" w:hAnsi="Calibri" w:cs="Calibri"/>
                                <w:b/>
                                <w:bCs/>
                                <w:sz w:val="24"/>
                              </w:rPr>
                              <w:t>Electronic Arts, Inc.</w:t>
                            </w:r>
                          </w:p>
                          <w:p w14:paraId="0857CACE" w14:textId="77777777" w:rsidR="00545B50" w:rsidRPr="00A3246F" w:rsidRDefault="00545B50" w:rsidP="00EE1D7B">
                            <w:pPr>
                              <w:jc w:val="center"/>
                              <w:rPr>
                                <w:rFonts w:ascii="Calibri" w:hAnsi="Calibri" w:cs="Calibri"/>
                                <w:b/>
                                <w:bCs/>
                                <w:sz w:val="24"/>
                              </w:rPr>
                            </w:pPr>
                            <w:r w:rsidRPr="00A3246F">
                              <w:rPr>
                                <w:rFonts w:ascii="Calibri" w:hAnsi="Calibri" w:cs="Calibri"/>
                                <w:b/>
                                <w:bCs/>
                                <w:sz w:val="24"/>
                              </w:rPr>
                              <w:t>Balance Sheet</w:t>
                            </w:r>
                          </w:p>
                          <w:p w14:paraId="2B0BEEC5" w14:textId="77777777" w:rsidR="00545B50" w:rsidRPr="00A3246F" w:rsidRDefault="00545B50" w:rsidP="00CB4D61">
                            <w:pPr>
                              <w:jc w:val="center"/>
                              <w:rPr>
                                <w:rFonts w:ascii="Calibri" w:hAnsi="Calibri" w:cs="Calibri"/>
                                <w:bCs/>
                                <w:sz w:val="24"/>
                              </w:rPr>
                            </w:pPr>
                            <w:r w:rsidRPr="00A3246F">
                              <w:rPr>
                                <w:rFonts w:ascii="Calibri" w:hAnsi="Calibri" w:cs="Calibri"/>
                                <w:b/>
                                <w:bCs/>
                                <w:sz w:val="24"/>
                              </w:rPr>
                              <w:t>At xxxx</w:t>
                            </w:r>
                          </w:p>
                        </w:tc>
                      </w:tr>
                      <w:tr w:rsidR="00545B50" w:rsidRPr="00174B5A" w14:paraId="5BE4B2DA" w14:textId="77777777" w:rsidTr="00EE1D7B">
                        <w:trPr>
                          <w:trHeight w:val="288"/>
                        </w:trPr>
                        <w:tc>
                          <w:tcPr>
                            <w:tcW w:w="4080" w:type="dxa"/>
                            <w:tcBorders>
                              <w:top w:val="single" w:sz="24"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6CEBD3C6" w14:textId="77777777" w:rsidR="00545B50" w:rsidRPr="00A3246F" w:rsidRDefault="00545B50" w:rsidP="00EE1D7B">
                            <w:pPr>
                              <w:rPr>
                                <w:rFonts w:ascii="Calibri" w:hAnsi="Calibri" w:cs="Calibri"/>
                                <w:bCs/>
                                <w:sz w:val="24"/>
                              </w:rPr>
                            </w:pPr>
                            <w:r w:rsidRPr="00A3246F">
                              <w:rPr>
                                <w:rFonts w:ascii="Calibri" w:hAnsi="Calibri" w:cs="Calibri"/>
                                <w:bCs/>
                                <w:sz w:val="24"/>
                              </w:rPr>
                              <w:t>Total Assets</w:t>
                            </w:r>
                          </w:p>
                        </w:tc>
                        <w:tc>
                          <w:tcPr>
                            <w:tcW w:w="1680" w:type="dxa"/>
                            <w:tcBorders>
                              <w:top w:val="single" w:sz="24"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2E285229" w14:textId="77777777" w:rsidR="00545B50" w:rsidRPr="00A3246F" w:rsidRDefault="00545B50" w:rsidP="00EE1D7B">
                            <w:pPr>
                              <w:rPr>
                                <w:rFonts w:ascii="Calibri" w:hAnsi="Calibri" w:cs="Calibri"/>
                                <w:bCs/>
                                <w:sz w:val="24"/>
                              </w:rPr>
                            </w:pPr>
                            <w:r w:rsidRPr="00A3246F">
                              <w:rPr>
                                <w:rFonts w:ascii="Calibri" w:hAnsi="Calibri" w:cs="Calibri"/>
                                <w:bCs/>
                                <w:sz w:val="24"/>
                                <w:u w:val="double"/>
                              </w:rPr>
                              <w:t>$4,900</w:t>
                            </w:r>
                          </w:p>
                        </w:tc>
                      </w:tr>
                      <w:tr w:rsidR="00545B50" w:rsidRPr="00174B5A" w14:paraId="0C9C2C6A" w14:textId="77777777" w:rsidTr="00EE1D7B">
                        <w:trPr>
                          <w:trHeight w:val="288"/>
                        </w:trPr>
                        <w:tc>
                          <w:tcPr>
                            <w:tcW w:w="5760" w:type="dxa"/>
                            <w:gridSpan w:val="2"/>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6FAE4BBB" w14:textId="77777777" w:rsidR="00545B50" w:rsidRPr="00A3246F" w:rsidRDefault="00545B50" w:rsidP="00EE1D7B">
                            <w:pPr>
                              <w:rPr>
                                <w:rFonts w:ascii="Calibri" w:hAnsi="Calibri" w:cs="Calibri"/>
                                <w:bCs/>
                                <w:sz w:val="24"/>
                              </w:rPr>
                            </w:pPr>
                            <w:r w:rsidRPr="00A3246F">
                              <w:rPr>
                                <w:rFonts w:ascii="Calibri" w:hAnsi="Calibri" w:cs="Calibri"/>
                                <w:bCs/>
                                <w:sz w:val="24"/>
                              </w:rPr>
                              <w:t>Liabilities and Shareholders’ Equity</w:t>
                            </w:r>
                          </w:p>
                        </w:tc>
                      </w:tr>
                      <w:tr w:rsidR="00545B50" w:rsidRPr="00174B5A" w14:paraId="78FDF442" w14:textId="77777777" w:rsidTr="00EE1D7B">
                        <w:trPr>
                          <w:trHeight w:val="288"/>
                        </w:trPr>
                        <w:tc>
                          <w:tcPr>
                            <w:tcW w:w="40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5E608C23" w14:textId="77777777" w:rsidR="00545B50" w:rsidRPr="00A3246F" w:rsidRDefault="00545B50" w:rsidP="00EE1D7B">
                            <w:pPr>
                              <w:rPr>
                                <w:rFonts w:ascii="Calibri" w:hAnsi="Calibri" w:cs="Calibri"/>
                                <w:bCs/>
                                <w:sz w:val="24"/>
                              </w:rPr>
                            </w:pPr>
                            <w:r w:rsidRPr="00A3246F">
                              <w:rPr>
                                <w:rFonts w:ascii="Calibri" w:hAnsi="Calibri" w:cs="Calibri"/>
                                <w:bCs/>
                                <w:sz w:val="24"/>
                              </w:rPr>
                              <w:t>Total Liabilities</w:t>
                            </w:r>
                          </w:p>
                        </w:tc>
                        <w:tc>
                          <w:tcPr>
                            <w:tcW w:w="16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38ED0C4F" w14:textId="77777777" w:rsidR="00545B50" w:rsidRPr="00A3246F" w:rsidRDefault="00545B50" w:rsidP="00EE1D7B">
                            <w:pPr>
                              <w:rPr>
                                <w:rFonts w:ascii="Calibri" w:hAnsi="Calibri" w:cs="Calibri"/>
                                <w:bCs/>
                                <w:sz w:val="24"/>
                              </w:rPr>
                            </w:pPr>
                            <w:r w:rsidRPr="00A3246F">
                              <w:rPr>
                                <w:rFonts w:ascii="Calibri" w:hAnsi="Calibri" w:cs="Calibri"/>
                                <w:bCs/>
                                <w:sz w:val="24"/>
                                <w:u w:val="single"/>
                              </w:rPr>
                              <w:t>$2,400</w:t>
                            </w:r>
                          </w:p>
                        </w:tc>
                      </w:tr>
                      <w:tr w:rsidR="00545B50" w:rsidRPr="00174B5A" w14:paraId="606642CC" w14:textId="77777777" w:rsidTr="00EE1D7B">
                        <w:trPr>
                          <w:trHeight w:val="288"/>
                        </w:trPr>
                        <w:tc>
                          <w:tcPr>
                            <w:tcW w:w="5760" w:type="dxa"/>
                            <w:gridSpan w:val="2"/>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419085B5" w14:textId="77777777" w:rsidR="00545B50" w:rsidRPr="00A3246F" w:rsidRDefault="00545B50" w:rsidP="00EE1D7B">
                            <w:pPr>
                              <w:rPr>
                                <w:rFonts w:ascii="Calibri" w:hAnsi="Calibri" w:cs="Calibri"/>
                                <w:bCs/>
                                <w:sz w:val="24"/>
                              </w:rPr>
                            </w:pPr>
                            <w:r w:rsidRPr="00A3246F">
                              <w:rPr>
                                <w:rFonts w:ascii="Calibri" w:hAnsi="Calibri" w:cs="Calibri"/>
                                <w:bCs/>
                                <w:sz w:val="24"/>
                              </w:rPr>
                              <w:t xml:space="preserve">           Shareholders’ Equity</w:t>
                            </w:r>
                          </w:p>
                        </w:tc>
                      </w:tr>
                      <w:tr w:rsidR="00545B50" w:rsidRPr="00174B5A" w14:paraId="66BADB7B" w14:textId="77777777" w:rsidTr="00EE1D7B">
                        <w:trPr>
                          <w:trHeight w:val="288"/>
                        </w:trPr>
                        <w:tc>
                          <w:tcPr>
                            <w:tcW w:w="40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4E1D8857" w14:textId="77777777" w:rsidR="00545B50" w:rsidRPr="00A3246F" w:rsidRDefault="00545B50" w:rsidP="00EE1D7B">
                            <w:pPr>
                              <w:rPr>
                                <w:rFonts w:ascii="Calibri" w:hAnsi="Calibri" w:cs="Calibri"/>
                                <w:bCs/>
                                <w:sz w:val="24"/>
                              </w:rPr>
                            </w:pPr>
                            <w:r w:rsidRPr="00A3246F">
                              <w:rPr>
                                <w:rFonts w:ascii="Calibri" w:hAnsi="Calibri" w:cs="Calibri"/>
                                <w:bCs/>
                                <w:sz w:val="24"/>
                              </w:rPr>
                              <w:t>Contributed capital</w:t>
                            </w:r>
                          </w:p>
                        </w:tc>
                        <w:tc>
                          <w:tcPr>
                            <w:tcW w:w="16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5E045196" w14:textId="77777777" w:rsidR="00545B50" w:rsidRPr="00A3246F" w:rsidRDefault="00545B50" w:rsidP="00EE1D7B">
                            <w:pPr>
                              <w:rPr>
                                <w:rFonts w:ascii="Calibri" w:hAnsi="Calibri" w:cs="Calibri"/>
                                <w:bCs/>
                                <w:sz w:val="24"/>
                              </w:rPr>
                            </w:pPr>
                            <w:r w:rsidRPr="00A3246F">
                              <w:rPr>
                                <w:rFonts w:ascii="Calibri" w:hAnsi="Calibri" w:cs="Calibri"/>
                                <w:bCs/>
                                <w:sz w:val="24"/>
                              </w:rPr>
                              <w:t>$2,430</w:t>
                            </w:r>
                          </w:p>
                        </w:tc>
                      </w:tr>
                      <w:tr w:rsidR="00545B50" w:rsidRPr="00174B5A" w14:paraId="12F5C107" w14:textId="77777777" w:rsidTr="00EE1D7B">
                        <w:trPr>
                          <w:trHeight w:val="288"/>
                        </w:trPr>
                        <w:tc>
                          <w:tcPr>
                            <w:tcW w:w="40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2982DE6B" w14:textId="77777777" w:rsidR="00545B50" w:rsidRPr="00A3246F" w:rsidRDefault="00545B50" w:rsidP="00EE1D7B">
                            <w:pPr>
                              <w:rPr>
                                <w:rFonts w:ascii="Calibri" w:hAnsi="Calibri" w:cs="Calibri"/>
                                <w:bCs/>
                                <w:sz w:val="24"/>
                              </w:rPr>
                            </w:pPr>
                            <w:r w:rsidRPr="00A3246F">
                              <w:rPr>
                                <w:rFonts w:ascii="Calibri" w:hAnsi="Calibri" w:cs="Calibri"/>
                                <w:bCs/>
                                <w:sz w:val="24"/>
                              </w:rPr>
                              <w:t>Retained earnings</w:t>
                            </w:r>
                          </w:p>
                        </w:tc>
                        <w:tc>
                          <w:tcPr>
                            <w:tcW w:w="16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1C9B7575" w14:textId="77777777" w:rsidR="00545B50" w:rsidRPr="00A3246F" w:rsidRDefault="00545B50" w:rsidP="00EE1D7B">
                            <w:pPr>
                              <w:rPr>
                                <w:rFonts w:ascii="Calibri" w:hAnsi="Calibri" w:cs="Calibri"/>
                                <w:bCs/>
                                <w:sz w:val="24"/>
                              </w:rPr>
                            </w:pPr>
                            <w:r w:rsidRPr="00A3246F">
                              <w:rPr>
                                <w:rFonts w:ascii="Calibri" w:hAnsi="Calibri" w:cs="Calibri"/>
                                <w:bCs/>
                                <w:sz w:val="24"/>
                              </w:rPr>
                              <w:t xml:space="preserve">     (b)</w:t>
                            </w:r>
                          </w:p>
                        </w:tc>
                      </w:tr>
                      <w:tr w:rsidR="00545B50" w:rsidRPr="00174B5A" w14:paraId="6997EF86" w14:textId="77777777" w:rsidTr="00EE1D7B">
                        <w:trPr>
                          <w:trHeight w:val="288"/>
                        </w:trPr>
                        <w:tc>
                          <w:tcPr>
                            <w:tcW w:w="40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78FAF3DE" w14:textId="77777777" w:rsidR="00545B50" w:rsidRPr="00A3246F" w:rsidRDefault="00545B50" w:rsidP="00EE1D7B">
                            <w:pPr>
                              <w:rPr>
                                <w:rFonts w:ascii="Calibri" w:hAnsi="Calibri" w:cs="Calibri"/>
                                <w:bCs/>
                                <w:sz w:val="24"/>
                              </w:rPr>
                            </w:pPr>
                            <w:r w:rsidRPr="00A3246F">
                              <w:rPr>
                                <w:rFonts w:ascii="Calibri" w:hAnsi="Calibri" w:cs="Calibri"/>
                                <w:bCs/>
                                <w:sz w:val="24"/>
                              </w:rPr>
                              <w:t xml:space="preserve">      Total SE</w:t>
                            </w:r>
                          </w:p>
                        </w:tc>
                        <w:tc>
                          <w:tcPr>
                            <w:tcW w:w="16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4E6A930B" w14:textId="77777777" w:rsidR="00545B50" w:rsidRPr="00A3246F" w:rsidRDefault="00545B50" w:rsidP="00EE1D7B">
                            <w:pPr>
                              <w:rPr>
                                <w:rFonts w:ascii="Calibri" w:hAnsi="Calibri" w:cs="Calibri"/>
                                <w:bCs/>
                                <w:sz w:val="24"/>
                              </w:rPr>
                            </w:pPr>
                            <w:r w:rsidRPr="00A3246F">
                              <w:rPr>
                                <w:rFonts w:ascii="Calibri" w:hAnsi="Calibri" w:cs="Calibri"/>
                                <w:bCs/>
                                <w:sz w:val="24"/>
                              </w:rPr>
                              <w:t xml:space="preserve">      ?</w:t>
                            </w:r>
                          </w:p>
                        </w:tc>
                      </w:tr>
                      <w:tr w:rsidR="00545B50" w:rsidRPr="00174B5A" w14:paraId="5B72454D" w14:textId="77777777" w:rsidTr="00EE1D7B">
                        <w:trPr>
                          <w:trHeight w:val="288"/>
                        </w:trPr>
                        <w:tc>
                          <w:tcPr>
                            <w:tcW w:w="40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04CCE26B" w14:textId="77777777" w:rsidR="00545B50" w:rsidRPr="00A3246F" w:rsidRDefault="00545B50" w:rsidP="00EE1D7B">
                            <w:pPr>
                              <w:rPr>
                                <w:rFonts w:ascii="Calibri" w:hAnsi="Calibri" w:cs="Calibri"/>
                                <w:bCs/>
                                <w:sz w:val="24"/>
                              </w:rPr>
                            </w:pPr>
                            <w:r w:rsidRPr="00A3246F">
                              <w:rPr>
                                <w:rFonts w:ascii="Calibri" w:hAnsi="Calibri" w:cs="Calibri"/>
                                <w:bCs/>
                                <w:sz w:val="24"/>
                              </w:rPr>
                              <w:t>Total Liabilities &amp; SE</w:t>
                            </w:r>
                          </w:p>
                        </w:tc>
                        <w:tc>
                          <w:tcPr>
                            <w:tcW w:w="16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4316C437" w14:textId="77777777" w:rsidR="00545B50" w:rsidRPr="00A3246F" w:rsidRDefault="00545B50" w:rsidP="00EE1D7B">
                            <w:pPr>
                              <w:rPr>
                                <w:rFonts w:ascii="Calibri" w:hAnsi="Calibri" w:cs="Calibri"/>
                                <w:bCs/>
                                <w:sz w:val="24"/>
                              </w:rPr>
                            </w:pPr>
                            <w:r w:rsidRPr="00A3246F">
                              <w:rPr>
                                <w:rFonts w:ascii="Calibri" w:hAnsi="Calibri" w:cs="Calibri"/>
                                <w:bCs/>
                                <w:sz w:val="24"/>
                              </w:rPr>
                              <w:t xml:space="preserve">      ?</w:t>
                            </w:r>
                          </w:p>
                        </w:tc>
                      </w:tr>
                    </w:tbl>
                    <w:p w14:paraId="49D97436" w14:textId="77777777" w:rsidR="00545B50" w:rsidRDefault="00545B50" w:rsidP="00EE1D7B"/>
                  </w:txbxContent>
                </v:textbox>
              </v:shape>
            </w:pict>
          </mc:Fallback>
        </mc:AlternateContent>
      </w:r>
      <w:r w:rsidR="00EE1D7B" w:rsidRPr="00553260">
        <w:rPr>
          <w:rFonts w:cs="Arial"/>
          <w:b/>
          <w:bCs/>
          <w:szCs w:val="24"/>
          <w:lang w:val="en-CA"/>
        </w:rPr>
        <w:tab/>
      </w:r>
      <w:r w:rsidR="00EE1D7B" w:rsidRPr="00553260">
        <w:rPr>
          <w:rFonts w:cs="Arial"/>
          <w:b/>
          <w:bCs/>
          <w:szCs w:val="24"/>
          <w:lang w:val="en-CA"/>
        </w:rPr>
        <w:tab/>
      </w:r>
    </w:p>
    <w:tbl>
      <w:tblPr>
        <w:tblW w:w="0" w:type="auto"/>
        <w:tblCellMar>
          <w:left w:w="0" w:type="dxa"/>
          <w:right w:w="0" w:type="dxa"/>
        </w:tblCellMar>
        <w:tblLook w:val="0420" w:firstRow="1" w:lastRow="0" w:firstColumn="0" w:lastColumn="0" w:noHBand="0" w:noVBand="1"/>
      </w:tblPr>
      <w:tblGrid>
        <w:gridCol w:w="2528"/>
        <w:gridCol w:w="1486"/>
      </w:tblGrid>
      <w:tr w:rsidR="00EE1D7B" w:rsidRPr="00553260" w14:paraId="31ECCEE0" w14:textId="77777777" w:rsidTr="00EE1D7B">
        <w:trPr>
          <w:trHeight w:val="288"/>
        </w:trPr>
        <w:tc>
          <w:tcPr>
            <w:tcW w:w="4014" w:type="dxa"/>
            <w:gridSpan w:val="2"/>
            <w:tcBorders>
              <w:top w:val="single" w:sz="8" w:space="0" w:color="FFFFFF"/>
              <w:left w:val="single" w:sz="8" w:space="0" w:color="FFFFFF"/>
              <w:bottom w:val="single" w:sz="24" w:space="0" w:color="FFFFFF"/>
              <w:right w:val="single" w:sz="8" w:space="0" w:color="FFFFFF"/>
            </w:tcBorders>
            <w:shd w:val="clear" w:color="auto" w:fill="auto"/>
            <w:tcMar>
              <w:top w:w="72" w:type="dxa"/>
              <w:left w:w="144" w:type="dxa"/>
              <w:bottom w:w="72" w:type="dxa"/>
              <w:right w:w="144" w:type="dxa"/>
            </w:tcMar>
          </w:tcPr>
          <w:p w14:paraId="45FB2BDF" w14:textId="77777777" w:rsidR="00EE1D7B" w:rsidRPr="00553260" w:rsidRDefault="00EE1D7B" w:rsidP="00ED0FE2">
            <w:pPr>
              <w:jc w:val="center"/>
              <w:rPr>
                <w:rFonts w:ascii="Arial" w:hAnsi="Arial" w:cs="Arial"/>
                <w:sz w:val="24"/>
                <w:szCs w:val="24"/>
                <w:lang w:val="en-CA"/>
              </w:rPr>
            </w:pPr>
            <w:r w:rsidRPr="00553260">
              <w:rPr>
                <w:rFonts w:ascii="Arial" w:hAnsi="Arial" w:cs="Arial"/>
                <w:b/>
                <w:bCs/>
                <w:kern w:val="24"/>
                <w:sz w:val="24"/>
                <w:szCs w:val="24"/>
                <w:lang w:val="en-CA"/>
              </w:rPr>
              <w:t>Electronic Arts, Inc.</w:t>
            </w:r>
          </w:p>
          <w:p w14:paraId="4FCEF469" w14:textId="77777777" w:rsidR="00EE1D7B" w:rsidRPr="00553260" w:rsidRDefault="00EE1D7B" w:rsidP="00ED0FE2">
            <w:pPr>
              <w:jc w:val="center"/>
              <w:rPr>
                <w:rFonts w:ascii="Arial" w:hAnsi="Arial" w:cs="Arial"/>
                <w:sz w:val="24"/>
                <w:szCs w:val="24"/>
                <w:lang w:val="en-CA"/>
              </w:rPr>
            </w:pPr>
            <w:r w:rsidRPr="00553260">
              <w:rPr>
                <w:rFonts w:ascii="Arial" w:hAnsi="Arial" w:cs="Arial"/>
                <w:b/>
                <w:bCs/>
                <w:kern w:val="24"/>
                <w:sz w:val="24"/>
                <w:szCs w:val="24"/>
                <w:lang w:val="en-CA"/>
              </w:rPr>
              <w:t>Income Statement</w:t>
            </w:r>
          </w:p>
          <w:p w14:paraId="51833749" w14:textId="77777777" w:rsidR="00EE1D7B" w:rsidRPr="00553260" w:rsidRDefault="00EE1D7B" w:rsidP="00ED0FE2">
            <w:pPr>
              <w:jc w:val="center"/>
              <w:rPr>
                <w:rFonts w:ascii="Arial" w:hAnsi="Arial" w:cs="Arial"/>
                <w:sz w:val="24"/>
                <w:szCs w:val="24"/>
                <w:lang w:val="en-CA"/>
              </w:rPr>
            </w:pPr>
            <w:r w:rsidRPr="00553260">
              <w:rPr>
                <w:rFonts w:ascii="Arial" w:hAnsi="Arial" w:cs="Arial"/>
                <w:b/>
                <w:bCs/>
                <w:kern w:val="24"/>
                <w:sz w:val="24"/>
                <w:szCs w:val="24"/>
                <w:lang w:val="en-CA"/>
              </w:rPr>
              <w:t>For the Year Ended xxxx</w:t>
            </w:r>
          </w:p>
        </w:tc>
      </w:tr>
      <w:tr w:rsidR="00EE1D7B" w:rsidRPr="00553260" w14:paraId="67ACC025" w14:textId="77777777" w:rsidTr="00EE1D7B">
        <w:trPr>
          <w:trHeight w:val="288"/>
        </w:trPr>
        <w:tc>
          <w:tcPr>
            <w:tcW w:w="0" w:type="auto"/>
            <w:tcBorders>
              <w:top w:val="single" w:sz="24"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64C93BAB" w14:textId="77777777" w:rsidR="00EE1D7B" w:rsidRPr="00553260" w:rsidRDefault="00EE1D7B" w:rsidP="00ED0FE2">
            <w:pPr>
              <w:rPr>
                <w:rFonts w:ascii="Arial" w:hAnsi="Arial" w:cs="Arial"/>
                <w:sz w:val="24"/>
                <w:szCs w:val="24"/>
                <w:lang w:val="en-CA"/>
              </w:rPr>
            </w:pPr>
            <w:r w:rsidRPr="00553260">
              <w:rPr>
                <w:rFonts w:ascii="Arial" w:hAnsi="Arial" w:cs="Arial"/>
                <w:kern w:val="24"/>
                <w:sz w:val="24"/>
                <w:szCs w:val="24"/>
                <w:lang w:val="en-CA"/>
              </w:rPr>
              <w:t>Revenues</w:t>
            </w:r>
          </w:p>
        </w:tc>
        <w:tc>
          <w:tcPr>
            <w:tcW w:w="1322" w:type="dxa"/>
            <w:tcBorders>
              <w:top w:val="single" w:sz="24"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1702F63A" w14:textId="77777777" w:rsidR="00EE1D7B" w:rsidRPr="00553260" w:rsidRDefault="00EE1D7B" w:rsidP="00ED0FE2">
            <w:pPr>
              <w:jc w:val="center"/>
              <w:rPr>
                <w:rFonts w:ascii="Arial" w:hAnsi="Arial" w:cs="Arial"/>
                <w:sz w:val="24"/>
                <w:szCs w:val="24"/>
                <w:lang w:val="en-CA"/>
              </w:rPr>
            </w:pPr>
            <w:r w:rsidRPr="00553260">
              <w:rPr>
                <w:rFonts w:ascii="Arial" w:hAnsi="Arial" w:cs="Arial"/>
                <w:kern w:val="24"/>
                <w:sz w:val="24"/>
                <w:szCs w:val="24"/>
                <w:lang w:val="en-CA"/>
              </w:rPr>
              <w:t>$3,600</w:t>
            </w:r>
          </w:p>
        </w:tc>
      </w:tr>
      <w:tr w:rsidR="00EE1D7B" w:rsidRPr="00553260" w14:paraId="546461D8" w14:textId="77777777" w:rsidTr="00EE1D7B">
        <w:trPr>
          <w:trHeight w:val="288"/>
        </w:trPr>
        <w:tc>
          <w:tcPr>
            <w:tcW w:w="0" w:type="auto"/>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69544AAB" w14:textId="77777777" w:rsidR="00EE1D7B" w:rsidRPr="00553260" w:rsidRDefault="00EE1D7B" w:rsidP="00ED0FE2">
            <w:pPr>
              <w:rPr>
                <w:rFonts w:ascii="Arial" w:hAnsi="Arial" w:cs="Arial"/>
                <w:sz w:val="24"/>
                <w:szCs w:val="24"/>
                <w:lang w:val="en-CA"/>
              </w:rPr>
            </w:pPr>
            <w:r w:rsidRPr="00553260">
              <w:rPr>
                <w:rFonts w:ascii="Arial" w:hAnsi="Arial" w:cs="Arial"/>
                <w:kern w:val="24"/>
                <w:sz w:val="24"/>
                <w:szCs w:val="24"/>
                <w:lang w:val="en-CA"/>
              </w:rPr>
              <w:t>Expenses</w:t>
            </w:r>
          </w:p>
        </w:tc>
        <w:tc>
          <w:tcPr>
            <w:tcW w:w="1322"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61C16C4B" w14:textId="77777777" w:rsidR="00EE1D7B" w:rsidRPr="00553260" w:rsidRDefault="00EE1D7B" w:rsidP="00ED0FE2">
            <w:pPr>
              <w:jc w:val="center"/>
              <w:rPr>
                <w:rFonts w:ascii="Arial" w:hAnsi="Arial" w:cs="Arial"/>
                <w:sz w:val="24"/>
                <w:szCs w:val="24"/>
                <w:u w:val="single"/>
                <w:lang w:val="en-CA"/>
              </w:rPr>
            </w:pPr>
            <w:r w:rsidRPr="00553260">
              <w:rPr>
                <w:rFonts w:ascii="Arial" w:hAnsi="Arial" w:cs="Arial"/>
                <w:kern w:val="24"/>
                <w:sz w:val="24"/>
                <w:szCs w:val="24"/>
                <w:lang w:val="en-CA"/>
              </w:rPr>
              <w:t xml:space="preserve">  </w:t>
            </w:r>
            <w:r w:rsidRPr="00553260">
              <w:rPr>
                <w:rFonts w:ascii="Arial" w:hAnsi="Arial" w:cs="Arial"/>
                <w:kern w:val="24"/>
                <w:sz w:val="24"/>
                <w:szCs w:val="24"/>
                <w:u w:val="single"/>
                <w:lang w:val="en-CA"/>
              </w:rPr>
              <w:t>(c)</w:t>
            </w:r>
          </w:p>
        </w:tc>
      </w:tr>
      <w:tr w:rsidR="00EE1D7B" w:rsidRPr="00553260" w14:paraId="69E7C2F9" w14:textId="77777777" w:rsidTr="00EE1D7B">
        <w:trPr>
          <w:trHeight w:val="288"/>
        </w:trPr>
        <w:tc>
          <w:tcPr>
            <w:tcW w:w="0" w:type="auto"/>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2A0A8B30" w14:textId="77777777" w:rsidR="00EE1D7B" w:rsidRPr="00553260" w:rsidRDefault="00EE1D7B" w:rsidP="00ED0FE2">
            <w:pPr>
              <w:rPr>
                <w:rFonts w:ascii="Arial" w:hAnsi="Arial" w:cs="Arial"/>
                <w:sz w:val="24"/>
                <w:szCs w:val="24"/>
                <w:lang w:val="en-CA"/>
              </w:rPr>
            </w:pPr>
            <w:r w:rsidRPr="00553260">
              <w:rPr>
                <w:rFonts w:ascii="Arial" w:hAnsi="Arial" w:cs="Arial"/>
                <w:kern w:val="24"/>
                <w:sz w:val="24"/>
                <w:szCs w:val="24"/>
                <w:lang w:val="en-CA"/>
              </w:rPr>
              <w:t>Net Income (Loss)</w:t>
            </w:r>
          </w:p>
        </w:tc>
        <w:tc>
          <w:tcPr>
            <w:tcW w:w="1322"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718A839B" w14:textId="77777777" w:rsidR="00EE1D7B" w:rsidRPr="00553260" w:rsidRDefault="00EE1D7B" w:rsidP="00ED0FE2">
            <w:pPr>
              <w:jc w:val="center"/>
              <w:rPr>
                <w:rFonts w:ascii="Arial" w:hAnsi="Arial" w:cs="Arial"/>
                <w:sz w:val="24"/>
                <w:szCs w:val="24"/>
                <w:lang w:val="en-CA"/>
              </w:rPr>
            </w:pPr>
            <w:r w:rsidRPr="00553260">
              <w:rPr>
                <w:rFonts w:ascii="Arial" w:hAnsi="Arial" w:cs="Arial"/>
                <w:sz w:val="24"/>
                <w:szCs w:val="24"/>
                <w:lang w:val="en-CA"/>
              </w:rPr>
              <w:t>(a)</w:t>
            </w:r>
          </w:p>
        </w:tc>
      </w:tr>
      <w:tr w:rsidR="00EE1D7B" w:rsidRPr="00553260" w14:paraId="132B2A58" w14:textId="77777777" w:rsidTr="00EE1D7B">
        <w:trPr>
          <w:trHeight w:val="288"/>
        </w:trPr>
        <w:tc>
          <w:tcPr>
            <w:tcW w:w="4014" w:type="dxa"/>
            <w:gridSpan w:val="2"/>
            <w:tcBorders>
              <w:top w:val="single" w:sz="8" w:space="0" w:color="FFFFFF"/>
              <w:left w:val="single" w:sz="8" w:space="0" w:color="FFFFFF"/>
              <w:bottom w:val="single" w:sz="24" w:space="0" w:color="FFFFFF"/>
              <w:right w:val="single" w:sz="8" w:space="0" w:color="FFFFFF"/>
            </w:tcBorders>
            <w:shd w:val="clear" w:color="auto" w:fill="auto"/>
            <w:tcMar>
              <w:top w:w="72" w:type="dxa"/>
              <w:left w:w="144" w:type="dxa"/>
              <w:bottom w:w="72" w:type="dxa"/>
              <w:right w:w="144" w:type="dxa"/>
            </w:tcMar>
          </w:tcPr>
          <w:p w14:paraId="7B2FB96C" w14:textId="77777777" w:rsidR="00EE1D7B" w:rsidRPr="00553260" w:rsidRDefault="00EE1D7B" w:rsidP="00ED0FE2">
            <w:pPr>
              <w:jc w:val="center"/>
              <w:rPr>
                <w:rFonts w:ascii="Arial" w:hAnsi="Arial" w:cs="Arial"/>
                <w:b/>
                <w:bCs/>
                <w:sz w:val="24"/>
                <w:szCs w:val="24"/>
                <w:lang w:val="en-CA"/>
              </w:rPr>
            </w:pPr>
            <w:r w:rsidRPr="00553260">
              <w:rPr>
                <w:rFonts w:ascii="Arial" w:hAnsi="Arial" w:cs="Arial"/>
                <w:b/>
                <w:bCs/>
                <w:sz w:val="24"/>
                <w:szCs w:val="24"/>
                <w:lang w:val="en-CA"/>
              </w:rPr>
              <w:t>Electronic Arts, Inc.</w:t>
            </w:r>
          </w:p>
          <w:p w14:paraId="70E964CF" w14:textId="77777777" w:rsidR="00EE1D7B" w:rsidRPr="00553260" w:rsidRDefault="00EE1D7B" w:rsidP="00ED0FE2">
            <w:pPr>
              <w:jc w:val="center"/>
              <w:rPr>
                <w:rFonts w:ascii="Arial" w:hAnsi="Arial" w:cs="Arial"/>
                <w:b/>
                <w:bCs/>
                <w:sz w:val="24"/>
                <w:szCs w:val="24"/>
                <w:lang w:val="en-CA"/>
              </w:rPr>
            </w:pPr>
            <w:r w:rsidRPr="00553260">
              <w:rPr>
                <w:rFonts w:ascii="Arial" w:hAnsi="Arial" w:cs="Arial"/>
                <w:b/>
                <w:bCs/>
                <w:sz w:val="24"/>
                <w:szCs w:val="24"/>
                <w:lang w:val="en-CA"/>
              </w:rPr>
              <w:t>Statement of Retained Earnings</w:t>
            </w:r>
          </w:p>
          <w:p w14:paraId="44CD4DB6" w14:textId="77777777" w:rsidR="00EE1D7B" w:rsidRPr="00553260" w:rsidRDefault="00EE1D7B" w:rsidP="00ED0FE2">
            <w:pPr>
              <w:jc w:val="center"/>
              <w:rPr>
                <w:rFonts w:ascii="Arial" w:hAnsi="Arial" w:cs="Arial"/>
                <w:b/>
                <w:bCs/>
                <w:sz w:val="24"/>
                <w:szCs w:val="24"/>
                <w:lang w:val="en-CA"/>
              </w:rPr>
            </w:pPr>
            <w:r w:rsidRPr="00553260">
              <w:rPr>
                <w:rFonts w:ascii="Arial" w:hAnsi="Arial" w:cs="Arial"/>
                <w:b/>
                <w:bCs/>
                <w:sz w:val="24"/>
                <w:szCs w:val="24"/>
                <w:lang w:val="en-CA"/>
              </w:rPr>
              <w:t>For the Year Ended xxxx</w:t>
            </w:r>
          </w:p>
        </w:tc>
      </w:tr>
      <w:tr w:rsidR="00EE1D7B" w:rsidRPr="00553260" w14:paraId="6C9BCF80" w14:textId="77777777" w:rsidTr="00EE1D7B">
        <w:trPr>
          <w:trHeight w:val="288"/>
        </w:trPr>
        <w:tc>
          <w:tcPr>
            <w:tcW w:w="0" w:type="auto"/>
            <w:tcBorders>
              <w:top w:val="single" w:sz="24"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7A0422AB" w14:textId="77777777" w:rsidR="00EE1D7B" w:rsidRPr="00553260" w:rsidRDefault="00EE1D7B" w:rsidP="00ED0FE2">
            <w:pPr>
              <w:rPr>
                <w:rFonts w:ascii="Arial" w:hAnsi="Arial" w:cs="Arial"/>
                <w:bCs/>
                <w:sz w:val="24"/>
                <w:szCs w:val="24"/>
                <w:lang w:val="en-CA"/>
              </w:rPr>
            </w:pPr>
            <w:r w:rsidRPr="00553260">
              <w:rPr>
                <w:rFonts w:ascii="Arial" w:hAnsi="Arial" w:cs="Arial"/>
                <w:bCs/>
                <w:sz w:val="24"/>
                <w:szCs w:val="24"/>
                <w:lang w:val="en-CA"/>
              </w:rPr>
              <w:t>RE, beginning</w:t>
            </w:r>
          </w:p>
        </w:tc>
        <w:tc>
          <w:tcPr>
            <w:tcW w:w="1322" w:type="dxa"/>
            <w:tcBorders>
              <w:top w:val="single" w:sz="24"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0BB2FCE0" w14:textId="77777777" w:rsidR="00EE1D7B" w:rsidRPr="00553260" w:rsidRDefault="00EE1D7B" w:rsidP="00ED0FE2">
            <w:pPr>
              <w:rPr>
                <w:rFonts w:ascii="Arial" w:hAnsi="Arial" w:cs="Arial"/>
                <w:bCs/>
                <w:sz w:val="24"/>
                <w:szCs w:val="24"/>
                <w:lang w:val="en-CA"/>
              </w:rPr>
            </w:pPr>
            <w:r w:rsidRPr="00553260">
              <w:rPr>
                <w:rFonts w:ascii="Arial" w:hAnsi="Arial" w:cs="Arial"/>
                <w:bCs/>
                <w:sz w:val="24"/>
                <w:szCs w:val="24"/>
                <w:lang w:val="en-CA"/>
              </w:rPr>
              <w:t>$370</w:t>
            </w:r>
          </w:p>
        </w:tc>
      </w:tr>
      <w:tr w:rsidR="00EE1D7B" w:rsidRPr="00553260" w14:paraId="50B2FC35" w14:textId="77777777" w:rsidTr="00EE1D7B">
        <w:trPr>
          <w:trHeight w:val="288"/>
        </w:trPr>
        <w:tc>
          <w:tcPr>
            <w:tcW w:w="0" w:type="auto"/>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30744F32" w14:textId="77777777" w:rsidR="00EE1D7B" w:rsidRPr="00553260" w:rsidRDefault="00EE1D7B" w:rsidP="00ED0FE2">
            <w:pPr>
              <w:rPr>
                <w:rFonts w:ascii="Arial" w:hAnsi="Arial" w:cs="Arial"/>
                <w:bCs/>
                <w:sz w:val="24"/>
                <w:szCs w:val="24"/>
                <w:lang w:val="en-CA"/>
              </w:rPr>
            </w:pPr>
            <w:r w:rsidRPr="00553260">
              <w:rPr>
                <w:rFonts w:ascii="Arial" w:hAnsi="Arial" w:cs="Arial"/>
                <w:bCs/>
                <w:sz w:val="24"/>
                <w:szCs w:val="24"/>
                <w:lang w:val="en-CA"/>
              </w:rPr>
              <w:t>Net income (loss)</w:t>
            </w:r>
          </w:p>
        </w:tc>
        <w:tc>
          <w:tcPr>
            <w:tcW w:w="1322"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790F0801" w14:textId="77777777" w:rsidR="00EE1D7B" w:rsidRPr="00553260" w:rsidRDefault="00EE1D7B" w:rsidP="00ED0FE2">
            <w:pPr>
              <w:jc w:val="center"/>
              <w:rPr>
                <w:rFonts w:ascii="Arial" w:hAnsi="Arial" w:cs="Arial"/>
                <w:bCs/>
                <w:sz w:val="24"/>
                <w:szCs w:val="24"/>
                <w:lang w:val="en-CA"/>
              </w:rPr>
            </w:pPr>
            <w:r w:rsidRPr="00553260">
              <w:rPr>
                <w:rFonts w:ascii="Arial" w:hAnsi="Arial" w:cs="Arial"/>
                <w:bCs/>
                <w:sz w:val="24"/>
                <w:szCs w:val="24"/>
                <w:lang w:val="en-CA"/>
              </w:rPr>
              <w:t>(a)   </w:t>
            </w:r>
          </w:p>
        </w:tc>
      </w:tr>
      <w:tr w:rsidR="00EE1D7B" w:rsidRPr="00553260" w14:paraId="4F14DEAF" w14:textId="77777777" w:rsidTr="00EE1D7B">
        <w:trPr>
          <w:trHeight w:val="288"/>
        </w:trPr>
        <w:tc>
          <w:tcPr>
            <w:tcW w:w="0" w:type="auto"/>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7D82622E" w14:textId="77777777" w:rsidR="00EE1D7B" w:rsidRPr="00553260" w:rsidRDefault="00EE1D7B" w:rsidP="00ED0FE2">
            <w:pPr>
              <w:rPr>
                <w:rFonts w:ascii="Arial" w:hAnsi="Arial" w:cs="Arial"/>
                <w:bCs/>
                <w:sz w:val="24"/>
                <w:szCs w:val="24"/>
                <w:lang w:val="en-CA"/>
              </w:rPr>
            </w:pPr>
            <w:r w:rsidRPr="00553260">
              <w:rPr>
                <w:rFonts w:ascii="Arial" w:hAnsi="Arial" w:cs="Arial"/>
                <w:bCs/>
                <w:sz w:val="24"/>
                <w:szCs w:val="24"/>
                <w:lang w:val="en-CA"/>
              </w:rPr>
              <w:t>Dividends</w:t>
            </w:r>
          </w:p>
        </w:tc>
        <w:tc>
          <w:tcPr>
            <w:tcW w:w="1322"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0DFD7241" w14:textId="77777777" w:rsidR="00EE1D7B" w:rsidRPr="00553260" w:rsidRDefault="00EE1D7B" w:rsidP="00ED0FE2">
            <w:pPr>
              <w:rPr>
                <w:rFonts w:ascii="Arial" w:hAnsi="Arial" w:cs="Arial"/>
                <w:bCs/>
                <w:sz w:val="24"/>
                <w:szCs w:val="24"/>
                <w:lang w:val="en-CA"/>
              </w:rPr>
            </w:pPr>
            <w:r w:rsidRPr="00553260">
              <w:rPr>
                <w:rFonts w:ascii="Arial" w:hAnsi="Arial" w:cs="Arial"/>
                <w:bCs/>
                <w:sz w:val="24"/>
                <w:szCs w:val="24"/>
                <w:u w:val="single"/>
                <w:lang w:val="en-CA"/>
              </w:rPr>
              <w:t xml:space="preserve">   (0)</w:t>
            </w:r>
          </w:p>
        </w:tc>
      </w:tr>
      <w:tr w:rsidR="00EE1D7B" w:rsidRPr="00553260" w14:paraId="730384DB" w14:textId="77777777" w:rsidTr="00EE1D7B">
        <w:trPr>
          <w:trHeight w:val="288"/>
        </w:trPr>
        <w:tc>
          <w:tcPr>
            <w:tcW w:w="0" w:type="auto"/>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6EAFCCD1" w14:textId="77777777" w:rsidR="00EE1D7B" w:rsidRPr="00553260" w:rsidRDefault="00EE1D7B" w:rsidP="00ED0FE2">
            <w:pPr>
              <w:rPr>
                <w:rFonts w:ascii="Arial" w:hAnsi="Arial" w:cs="Arial"/>
                <w:bCs/>
                <w:sz w:val="24"/>
                <w:szCs w:val="24"/>
                <w:lang w:val="en-CA"/>
              </w:rPr>
            </w:pPr>
            <w:r w:rsidRPr="00553260">
              <w:rPr>
                <w:rFonts w:ascii="Arial" w:hAnsi="Arial" w:cs="Arial"/>
                <w:bCs/>
                <w:sz w:val="24"/>
                <w:szCs w:val="24"/>
                <w:lang w:val="en-CA"/>
              </w:rPr>
              <w:t>RE, ending</w:t>
            </w:r>
          </w:p>
        </w:tc>
        <w:tc>
          <w:tcPr>
            <w:tcW w:w="1322"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695167AF" w14:textId="77777777" w:rsidR="00EE1D7B" w:rsidRPr="00553260" w:rsidRDefault="00EE1D7B" w:rsidP="00ED0FE2">
            <w:pPr>
              <w:jc w:val="center"/>
              <w:rPr>
                <w:rFonts w:ascii="Arial" w:hAnsi="Arial" w:cs="Arial"/>
                <w:bCs/>
                <w:sz w:val="24"/>
                <w:szCs w:val="24"/>
                <w:lang w:val="en-CA"/>
              </w:rPr>
            </w:pPr>
            <w:r w:rsidRPr="00553260">
              <w:rPr>
                <w:rFonts w:ascii="Arial" w:hAnsi="Arial" w:cs="Arial"/>
                <w:bCs/>
                <w:sz w:val="24"/>
                <w:szCs w:val="24"/>
                <w:lang w:val="en-CA"/>
              </w:rPr>
              <w:t>(b)    </w:t>
            </w:r>
          </w:p>
        </w:tc>
      </w:tr>
    </w:tbl>
    <w:p w14:paraId="690CAF0E" w14:textId="77777777" w:rsidR="00567D07" w:rsidRPr="00553260" w:rsidRDefault="00EE1D7B" w:rsidP="00ED0FE2">
      <w:pPr>
        <w:pStyle w:val="text"/>
        <w:tabs>
          <w:tab w:val="left" w:pos="450"/>
        </w:tabs>
        <w:spacing w:before="0" w:line="240" w:lineRule="auto"/>
        <w:ind w:left="450" w:hanging="450"/>
        <w:rPr>
          <w:rFonts w:cs="Arial"/>
          <w:b/>
          <w:bCs/>
          <w:szCs w:val="24"/>
          <w:lang w:val="en-CA"/>
        </w:rPr>
      </w:pPr>
      <w:r w:rsidRPr="00553260">
        <w:rPr>
          <w:rFonts w:cs="Arial"/>
          <w:b/>
          <w:bCs/>
          <w:szCs w:val="24"/>
          <w:lang w:val="en-CA"/>
        </w:rPr>
        <w:br w:type="page"/>
      </w:r>
      <w:r w:rsidR="00567D07" w:rsidRPr="00553260">
        <w:rPr>
          <w:rFonts w:cs="Arial"/>
          <w:b/>
          <w:bCs/>
          <w:szCs w:val="24"/>
          <w:lang w:val="en-CA"/>
        </w:rPr>
        <w:lastRenderedPageBreak/>
        <w:t>M1-1</w:t>
      </w:r>
      <w:r w:rsidR="009B3F2F" w:rsidRPr="00553260">
        <w:rPr>
          <w:rFonts w:cs="Arial"/>
          <w:b/>
          <w:bCs/>
          <w:szCs w:val="24"/>
          <w:lang w:val="en-CA"/>
        </w:rPr>
        <w:t>6</w:t>
      </w:r>
    </w:p>
    <w:p w14:paraId="26A4A2B3" w14:textId="77777777" w:rsidR="00567D07" w:rsidRPr="00553260" w:rsidRDefault="00567D07" w:rsidP="00ED0FE2">
      <w:pPr>
        <w:pStyle w:val="text"/>
        <w:tabs>
          <w:tab w:val="left" w:pos="450"/>
        </w:tabs>
        <w:spacing w:before="0" w:line="240" w:lineRule="auto"/>
        <w:rPr>
          <w:rFonts w:cs="Arial"/>
          <w:bCs/>
          <w:szCs w:val="24"/>
          <w:lang w:val="en-CA"/>
        </w:rPr>
      </w:pPr>
    </w:p>
    <w:p w14:paraId="1502751C" w14:textId="77777777" w:rsidR="00567D07" w:rsidRPr="00553260" w:rsidRDefault="00567D07" w:rsidP="00ED0FE2">
      <w:pPr>
        <w:pStyle w:val="text"/>
        <w:tabs>
          <w:tab w:val="left" w:pos="450"/>
        </w:tabs>
        <w:spacing w:before="0" w:line="240" w:lineRule="auto"/>
        <w:rPr>
          <w:rFonts w:cs="Arial"/>
          <w:bCs/>
          <w:szCs w:val="24"/>
          <w:lang w:val="en-CA"/>
        </w:rPr>
      </w:pPr>
      <w:r w:rsidRPr="00553260">
        <w:rPr>
          <w:rFonts w:cs="Arial"/>
          <w:bCs/>
          <w:szCs w:val="24"/>
          <w:lang w:val="en-CA"/>
        </w:rPr>
        <w:t>Req. 1</w:t>
      </w:r>
    </w:p>
    <w:p w14:paraId="1A5382F9" w14:textId="77777777" w:rsidR="00567D07" w:rsidRPr="00553260" w:rsidRDefault="00695F39" w:rsidP="00ED0FE2">
      <w:pPr>
        <w:pStyle w:val="text"/>
        <w:tabs>
          <w:tab w:val="left" w:pos="450"/>
        </w:tabs>
        <w:spacing w:before="0" w:line="240" w:lineRule="auto"/>
        <w:jc w:val="center"/>
        <w:rPr>
          <w:rFonts w:cs="Arial"/>
          <w:bCs/>
          <w:szCs w:val="24"/>
          <w:lang w:val="en-CA"/>
        </w:rPr>
      </w:pPr>
      <w:r w:rsidRPr="00553260">
        <w:rPr>
          <w:rFonts w:cs="Arial"/>
          <w:bCs/>
          <w:szCs w:val="24"/>
          <w:lang w:val="en-CA"/>
        </w:rPr>
        <w:t xml:space="preserve">WESTJET </w:t>
      </w:r>
      <w:r w:rsidR="00567D07" w:rsidRPr="00553260">
        <w:rPr>
          <w:rFonts w:cs="Arial"/>
          <w:bCs/>
          <w:szCs w:val="24"/>
          <w:lang w:val="en-CA"/>
        </w:rPr>
        <w:t xml:space="preserve">AIRLINES, </w:t>
      </w:r>
      <w:r w:rsidRPr="00553260">
        <w:rPr>
          <w:rFonts w:cs="Arial"/>
          <w:bCs/>
          <w:szCs w:val="24"/>
          <w:lang w:val="en-CA"/>
        </w:rPr>
        <w:t>LTD</w:t>
      </w:r>
      <w:r w:rsidR="00567D07" w:rsidRPr="00553260">
        <w:rPr>
          <w:rFonts w:cs="Arial"/>
          <w:bCs/>
          <w:szCs w:val="24"/>
          <w:lang w:val="en-CA"/>
        </w:rPr>
        <w:t>.</w:t>
      </w:r>
    </w:p>
    <w:p w14:paraId="10D44F18" w14:textId="77777777" w:rsidR="00567D07" w:rsidRPr="00553260" w:rsidRDefault="00567D07" w:rsidP="00ED0FE2">
      <w:pPr>
        <w:pStyle w:val="text"/>
        <w:tabs>
          <w:tab w:val="left" w:pos="450"/>
        </w:tabs>
        <w:spacing w:before="0" w:line="240" w:lineRule="auto"/>
        <w:jc w:val="center"/>
        <w:rPr>
          <w:rFonts w:cs="Arial"/>
          <w:bCs/>
          <w:szCs w:val="24"/>
          <w:lang w:val="en-CA"/>
        </w:rPr>
      </w:pPr>
      <w:r w:rsidRPr="00553260">
        <w:rPr>
          <w:rFonts w:cs="Arial"/>
          <w:bCs/>
          <w:szCs w:val="24"/>
          <w:lang w:val="en-CA"/>
        </w:rPr>
        <w:t>Income Statement</w:t>
      </w:r>
    </w:p>
    <w:p w14:paraId="3BEB0DE2" w14:textId="77777777" w:rsidR="00567D07" w:rsidRPr="00553260" w:rsidRDefault="00567D07" w:rsidP="00ED0FE2">
      <w:pPr>
        <w:pStyle w:val="text"/>
        <w:tabs>
          <w:tab w:val="left" w:pos="450"/>
        </w:tabs>
        <w:spacing w:before="0" w:line="240" w:lineRule="auto"/>
        <w:jc w:val="center"/>
        <w:rPr>
          <w:rFonts w:cs="Arial"/>
          <w:bCs/>
          <w:szCs w:val="24"/>
          <w:lang w:val="en-CA"/>
        </w:rPr>
      </w:pPr>
      <w:r w:rsidRPr="00553260">
        <w:rPr>
          <w:rFonts w:cs="Arial"/>
          <w:bCs/>
          <w:szCs w:val="24"/>
          <w:lang w:val="en-CA"/>
        </w:rPr>
        <w:t>For the Year Ended December 31, 201</w:t>
      </w:r>
      <w:r w:rsidR="008438D6" w:rsidRPr="00553260">
        <w:rPr>
          <w:rFonts w:cs="Arial"/>
          <w:bCs/>
          <w:szCs w:val="24"/>
          <w:lang w:val="en-CA"/>
        </w:rPr>
        <w:t>7</w:t>
      </w:r>
    </w:p>
    <w:p w14:paraId="4380597D" w14:textId="77777777" w:rsidR="00567D07" w:rsidRPr="00553260" w:rsidRDefault="00567D07" w:rsidP="00ED0FE2">
      <w:pPr>
        <w:pStyle w:val="text"/>
        <w:tabs>
          <w:tab w:val="left" w:pos="450"/>
        </w:tabs>
        <w:spacing w:before="0" w:line="240" w:lineRule="auto"/>
        <w:jc w:val="center"/>
        <w:rPr>
          <w:rFonts w:cs="Arial"/>
          <w:bCs/>
          <w:i/>
          <w:szCs w:val="24"/>
          <w:lang w:val="en-CA"/>
        </w:rPr>
      </w:pPr>
      <w:r w:rsidRPr="00553260">
        <w:rPr>
          <w:rFonts w:cs="Arial"/>
          <w:bCs/>
          <w:i/>
          <w:szCs w:val="24"/>
          <w:lang w:val="en-CA"/>
        </w:rPr>
        <w:t>(Amounts in millions)</w:t>
      </w:r>
    </w:p>
    <w:p w14:paraId="2DF5E7B4" w14:textId="77777777" w:rsidR="00567D07" w:rsidRPr="00553260" w:rsidRDefault="00567D07" w:rsidP="00ED0FE2">
      <w:pPr>
        <w:pStyle w:val="text"/>
        <w:tabs>
          <w:tab w:val="left" w:pos="450"/>
        </w:tabs>
        <w:spacing w:before="0" w:line="240" w:lineRule="auto"/>
        <w:jc w:val="center"/>
        <w:rPr>
          <w:rFonts w:cs="Arial"/>
          <w:bCs/>
          <w:i/>
          <w:szCs w:val="24"/>
          <w:lang w:val="en-CA"/>
        </w:rPr>
      </w:pPr>
    </w:p>
    <w:tbl>
      <w:tblPr>
        <w:tblW w:w="0" w:type="auto"/>
        <w:jc w:val="center"/>
        <w:tblLayout w:type="fixed"/>
        <w:tblCellMar>
          <w:left w:w="0" w:type="dxa"/>
          <w:right w:w="0" w:type="dxa"/>
        </w:tblCellMar>
        <w:tblLook w:val="0000" w:firstRow="0" w:lastRow="0" w:firstColumn="0" w:lastColumn="0" w:noHBand="0" w:noVBand="0"/>
      </w:tblPr>
      <w:tblGrid>
        <w:gridCol w:w="4208"/>
        <w:gridCol w:w="2320"/>
        <w:gridCol w:w="947"/>
      </w:tblGrid>
      <w:tr w:rsidR="00567D07" w:rsidRPr="00553260" w14:paraId="51AC431D" w14:textId="77777777" w:rsidTr="00A349A2">
        <w:trPr>
          <w:jc w:val="center"/>
        </w:trPr>
        <w:tc>
          <w:tcPr>
            <w:tcW w:w="4208" w:type="dxa"/>
          </w:tcPr>
          <w:p w14:paraId="4DC6AF52"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Revenues</w:t>
            </w:r>
          </w:p>
          <w:p w14:paraId="5A40A8D7"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 xml:space="preserve">  Ticket Revenues</w:t>
            </w:r>
          </w:p>
        </w:tc>
        <w:tc>
          <w:tcPr>
            <w:tcW w:w="2320" w:type="dxa"/>
          </w:tcPr>
          <w:p w14:paraId="7D9A27F4" w14:textId="77777777" w:rsidR="00567D07" w:rsidRPr="00553260" w:rsidRDefault="00567D07" w:rsidP="00ED0FE2">
            <w:pPr>
              <w:tabs>
                <w:tab w:val="left" w:pos="432"/>
              </w:tabs>
              <w:jc w:val="right"/>
              <w:rPr>
                <w:rFonts w:ascii="Arial" w:hAnsi="Arial" w:cs="Arial"/>
                <w:sz w:val="24"/>
                <w:szCs w:val="24"/>
                <w:lang w:val="en-CA"/>
              </w:rPr>
            </w:pPr>
          </w:p>
        </w:tc>
        <w:tc>
          <w:tcPr>
            <w:tcW w:w="947" w:type="dxa"/>
          </w:tcPr>
          <w:p w14:paraId="1DFBB268" w14:textId="77777777" w:rsidR="00567D07" w:rsidRPr="00553260" w:rsidRDefault="00567D07" w:rsidP="00ED0FE2">
            <w:pPr>
              <w:tabs>
                <w:tab w:val="left" w:pos="432"/>
              </w:tabs>
              <w:jc w:val="right"/>
              <w:rPr>
                <w:rFonts w:ascii="Arial" w:hAnsi="Arial" w:cs="Arial"/>
                <w:sz w:val="24"/>
                <w:szCs w:val="24"/>
                <w:lang w:val="en-CA"/>
              </w:rPr>
            </w:pPr>
          </w:p>
          <w:p w14:paraId="5BF7EF82"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  9,861</w:t>
            </w:r>
          </w:p>
        </w:tc>
      </w:tr>
      <w:tr w:rsidR="00567D07" w:rsidRPr="00553260" w14:paraId="0D6F8FCA" w14:textId="77777777" w:rsidTr="00A349A2">
        <w:trPr>
          <w:jc w:val="center"/>
        </w:trPr>
        <w:tc>
          <w:tcPr>
            <w:tcW w:w="4208" w:type="dxa"/>
          </w:tcPr>
          <w:p w14:paraId="58979729"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 xml:space="preserve">   Other Revenue</w:t>
            </w:r>
          </w:p>
        </w:tc>
        <w:tc>
          <w:tcPr>
            <w:tcW w:w="2320" w:type="dxa"/>
          </w:tcPr>
          <w:p w14:paraId="4A8EE1C0" w14:textId="77777777" w:rsidR="00567D07" w:rsidRPr="00553260" w:rsidRDefault="00567D07" w:rsidP="00ED0FE2">
            <w:pPr>
              <w:tabs>
                <w:tab w:val="left" w:pos="432"/>
              </w:tabs>
              <w:jc w:val="right"/>
              <w:rPr>
                <w:rFonts w:ascii="Arial" w:hAnsi="Arial" w:cs="Arial"/>
                <w:sz w:val="24"/>
                <w:szCs w:val="24"/>
                <w:lang w:val="en-CA"/>
              </w:rPr>
            </w:pPr>
          </w:p>
        </w:tc>
        <w:tc>
          <w:tcPr>
            <w:tcW w:w="947" w:type="dxa"/>
            <w:tcBorders>
              <w:bottom w:val="single" w:sz="4" w:space="0" w:color="auto"/>
            </w:tcBorders>
          </w:tcPr>
          <w:p w14:paraId="66776521"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 xml:space="preserve">     336</w:t>
            </w:r>
          </w:p>
        </w:tc>
      </w:tr>
      <w:tr w:rsidR="00567D07" w:rsidRPr="00553260" w14:paraId="65075C34" w14:textId="77777777" w:rsidTr="00A349A2">
        <w:trPr>
          <w:jc w:val="center"/>
        </w:trPr>
        <w:tc>
          <w:tcPr>
            <w:tcW w:w="4208" w:type="dxa"/>
          </w:tcPr>
          <w:p w14:paraId="0BEBE1F9"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 xml:space="preserve">      Total Revenue</w:t>
            </w:r>
          </w:p>
        </w:tc>
        <w:tc>
          <w:tcPr>
            <w:tcW w:w="2320" w:type="dxa"/>
          </w:tcPr>
          <w:p w14:paraId="7348B9A9" w14:textId="77777777" w:rsidR="00567D07" w:rsidRPr="00553260" w:rsidRDefault="00567D07" w:rsidP="00ED0FE2">
            <w:pPr>
              <w:tabs>
                <w:tab w:val="left" w:pos="432"/>
              </w:tabs>
              <w:jc w:val="right"/>
              <w:rPr>
                <w:rFonts w:ascii="Arial" w:hAnsi="Arial" w:cs="Arial"/>
                <w:sz w:val="24"/>
                <w:szCs w:val="24"/>
                <w:lang w:val="en-CA"/>
              </w:rPr>
            </w:pPr>
          </w:p>
        </w:tc>
        <w:tc>
          <w:tcPr>
            <w:tcW w:w="947" w:type="dxa"/>
            <w:tcBorders>
              <w:top w:val="single" w:sz="4" w:space="0" w:color="auto"/>
              <w:bottom w:val="single" w:sz="4" w:space="0" w:color="auto"/>
            </w:tcBorders>
          </w:tcPr>
          <w:p w14:paraId="48078F0A"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10,197</w:t>
            </w:r>
          </w:p>
        </w:tc>
      </w:tr>
      <w:tr w:rsidR="00567D07" w:rsidRPr="00553260" w14:paraId="1E9F1820" w14:textId="77777777" w:rsidTr="00A349A2">
        <w:trPr>
          <w:jc w:val="center"/>
        </w:trPr>
        <w:tc>
          <w:tcPr>
            <w:tcW w:w="4208" w:type="dxa"/>
          </w:tcPr>
          <w:p w14:paraId="66693478"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Expenses</w:t>
            </w:r>
          </w:p>
        </w:tc>
        <w:tc>
          <w:tcPr>
            <w:tcW w:w="2320" w:type="dxa"/>
          </w:tcPr>
          <w:p w14:paraId="6D0EC9EA" w14:textId="77777777" w:rsidR="00567D07" w:rsidRPr="00553260" w:rsidRDefault="00567D07" w:rsidP="00ED0FE2">
            <w:pPr>
              <w:tabs>
                <w:tab w:val="left" w:pos="432"/>
              </w:tabs>
              <w:jc w:val="right"/>
              <w:rPr>
                <w:rFonts w:ascii="Arial" w:hAnsi="Arial" w:cs="Arial"/>
                <w:sz w:val="24"/>
                <w:szCs w:val="24"/>
                <w:lang w:val="en-CA"/>
              </w:rPr>
            </w:pPr>
          </w:p>
        </w:tc>
        <w:tc>
          <w:tcPr>
            <w:tcW w:w="947" w:type="dxa"/>
            <w:tcBorders>
              <w:top w:val="single" w:sz="4" w:space="0" w:color="auto"/>
            </w:tcBorders>
          </w:tcPr>
          <w:p w14:paraId="6B650C8B" w14:textId="77777777" w:rsidR="00567D07" w:rsidRPr="00553260" w:rsidRDefault="00567D07" w:rsidP="00ED0FE2">
            <w:pPr>
              <w:tabs>
                <w:tab w:val="left" w:pos="432"/>
              </w:tabs>
              <w:jc w:val="right"/>
              <w:rPr>
                <w:rFonts w:ascii="Arial" w:hAnsi="Arial" w:cs="Arial"/>
                <w:sz w:val="24"/>
                <w:szCs w:val="24"/>
                <w:u w:val="single"/>
                <w:lang w:val="en-CA"/>
              </w:rPr>
            </w:pPr>
          </w:p>
        </w:tc>
      </w:tr>
      <w:tr w:rsidR="00567D07" w:rsidRPr="00553260" w14:paraId="69FB7514" w14:textId="77777777" w:rsidTr="00A349A2">
        <w:trPr>
          <w:jc w:val="center"/>
        </w:trPr>
        <w:tc>
          <w:tcPr>
            <w:tcW w:w="4208" w:type="dxa"/>
          </w:tcPr>
          <w:p w14:paraId="586D3F31"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 xml:space="preserve">  Salaries Expense</w:t>
            </w:r>
          </w:p>
        </w:tc>
        <w:tc>
          <w:tcPr>
            <w:tcW w:w="2320" w:type="dxa"/>
          </w:tcPr>
          <w:p w14:paraId="721E2426" w14:textId="77777777" w:rsidR="00567D07" w:rsidRPr="00553260" w:rsidRDefault="00567D07" w:rsidP="00ED0FE2">
            <w:pPr>
              <w:tabs>
                <w:tab w:val="left" w:pos="432"/>
              </w:tabs>
              <w:jc w:val="right"/>
              <w:rPr>
                <w:rFonts w:ascii="Arial" w:hAnsi="Arial" w:cs="Arial"/>
                <w:sz w:val="24"/>
                <w:szCs w:val="24"/>
                <w:lang w:val="en-CA"/>
              </w:rPr>
            </w:pPr>
          </w:p>
        </w:tc>
        <w:tc>
          <w:tcPr>
            <w:tcW w:w="947" w:type="dxa"/>
          </w:tcPr>
          <w:p w14:paraId="095DAE7C"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3,213</w:t>
            </w:r>
          </w:p>
        </w:tc>
      </w:tr>
      <w:tr w:rsidR="00567D07" w:rsidRPr="00553260" w14:paraId="3727638D" w14:textId="77777777" w:rsidTr="00A349A2">
        <w:trPr>
          <w:jc w:val="center"/>
        </w:trPr>
        <w:tc>
          <w:tcPr>
            <w:tcW w:w="4208" w:type="dxa"/>
          </w:tcPr>
          <w:p w14:paraId="6EC77CA5"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 xml:space="preserve">  Aircraft Fuel Expense</w:t>
            </w:r>
          </w:p>
        </w:tc>
        <w:tc>
          <w:tcPr>
            <w:tcW w:w="2320" w:type="dxa"/>
          </w:tcPr>
          <w:p w14:paraId="7605B3DC" w14:textId="77777777" w:rsidR="00567D07" w:rsidRPr="00553260" w:rsidRDefault="00567D07" w:rsidP="00ED0FE2">
            <w:pPr>
              <w:tabs>
                <w:tab w:val="left" w:pos="432"/>
              </w:tabs>
              <w:jc w:val="right"/>
              <w:rPr>
                <w:rFonts w:ascii="Arial" w:hAnsi="Arial" w:cs="Arial"/>
                <w:sz w:val="24"/>
                <w:szCs w:val="24"/>
                <w:lang w:val="en-CA"/>
              </w:rPr>
            </w:pPr>
          </w:p>
        </w:tc>
        <w:tc>
          <w:tcPr>
            <w:tcW w:w="947" w:type="dxa"/>
          </w:tcPr>
          <w:p w14:paraId="53D1EABE"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2,536</w:t>
            </w:r>
          </w:p>
        </w:tc>
      </w:tr>
      <w:tr w:rsidR="00567D07" w:rsidRPr="00553260" w14:paraId="4FDD4651" w14:textId="77777777" w:rsidTr="00A349A2">
        <w:trPr>
          <w:jc w:val="center"/>
        </w:trPr>
        <w:tc>
          <w:tcPr>
            <w:tcW w:w="4208" w:type="dxa"/>
          </w:tcPr>
          <w:p w14:paraId="7D22DA9B" w14:textId="77777777" w:rsidR="00567D07" w:rsidRPr="00553260" w:rsidRDefault="00567D07" w:rsidP="00ED0FE2">
            <w:pPr>
              <w:tabs>
                <w:tab w:val="left" w:pos="432"/>
              </w:tabs>
              <w:ind w:firstLine="120"/>
              <w:rPr>
                <w:rFonts w:ascii="Arial" w:hAnsi="Arial" w:cs="Arial"/>
                <w:sz w:val="24"/>
                <w:szCs w:val="24"/>
                <w:lang w:val="en-CA"/>
              </w:rPr>
            </w:pPr>
            <w:r w:rsidRPr="00553260">
              <w:rPr>
                <w:rFonts w:ascii="Arial" w:hAnsi="Arial" w:cs="Arial"/>
                <w:sz w:val="24"/>
                <w:szCs w:val="24"/>
                <w:lang w:val="en-CA"/>
              </w:rPr>
              <w:t>Other Operating Expenses</w:t>
            </w:r>
          </w:p>
        </w:tc>
        <w:tc>
          <w:tcPr>
            <w:tcW w:w="2320" w:type="dxa"/>
          </w:tcPr>
          <w:p w14:paraId="3D2969F7" w14:textId="77777777" w:rsidR="00567D07" w:rsidRPr="00553260" w:rsidRDefault="00567D07" w:rsidP="00ED0FE2">
            <w:pPr>
              <w:tabs>
                <w:tab w:val="left" w:pos="432"/>
              </w:tabs>
              <w:jc w:val="right"/>
              <w:rPr>
                <w:rFonts w:ascii="Arial" w:hAnsi="Arial" w:cs="Arial"/>
                <w:sz w:val="24"/>
                <w:szCs w:val="24"/>
                <w:lang w:val="en-CA"/>
              </w:rPr>
            </w:pPr>
          </w:p>
        </w:tc>
        <w:tc>
          <w:tcPr>
            <w:tcW w:w="947" w:type="dxa"/>
          </w:tcPr>
          <w:p w14:paraId="78D2F3BB"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2,145</w:t>
            </w:r>
          </w:p>
        </w:tc>
      </w:tr>
      <w:tr w:rsidR="00567D07" w:rsidRPr="00553260" w14:paraId="00C28E84" w14:textId="77777777" w:rsidTr="00A349A2">
        <w:trPr>
          <w:jc w:val="center"/>
        </w:trPr>
        <w:tc>
          <w:tcPr>
            <w:tcW w:w="4208" w:type="dxa"/>
          </w:tcPr>
          <w:p w14:paraId="76DF7527" w14:textId="77777777" w:rsidR="00567D07" w:rsidRPr="00553260" w:rsidRDefault="00567D07" w:rsidP="00ED0FE2">
            <w:pPr>
              <w:tabs>
                <w:tab w:val="left" w:pos="432"/>
              </w:tabs>
              <w:ind w:firstLine="120"/>
              <w:rPr>
                <w:rFonts w:ascii="Arial" w:hAnsi="Arial" w:cs="Arial"/>
                <w:sz w:val="24"/>
                <w:szCs w:val="24"/>
                <w:lang w:val="en-CA"/>
              </w:rPr>
            </w:pPr>
            <w:r w:rsidRPr="00553260">
              <w:rPr>
                <w:rFonts w:ascii="Arial" w:hAnsi="Arial" w:cs="Arial"/>
                <w:sz w:val="24"/>
                <w:szCs w:val="24"/>
                <w:lang w:val="en-CA"/>
              </w:rPr>
              <w:t>Repairs and Maintenance Expense</w:t>
            </w:r>
          </w:p>
        </w:tc>
        <w:tc>
          <w:tcPr>
            <w:tcW w:w="2320" w:type="dxa"/>
          </w:tcPr>
          <w:p w14:paraId="759E504D" w14:textId="77777777" w:rsidR="00567D07" w:rsidRPr="00553260" w:rsidRDefault="00567D07" w:rsidP="00ED0FE2">
            <w:pPr>
              <w:tabs>
                <w:tab w:val="left" w:pos="432"/>
              </w:tabs>
              <w:jc w:val="right"/>
              <w:rPr>
                <w:rFonts w:ascii="Arial" w:hAnsi="Arial" w:cs="Arial"/>
                <w:sz w:val="24"/>
                <w:szCs w:val="24"/>
                <w:lang w:val="en-CA"/>
              </w:rPr>
            </w:pPr>
          </w:p>
        </w:tc>
        <w:tc>
          <w:tcPr>
            <w:tcW w:w="947" w:type="dxa"/>
          </w:tcPr>
          <w:p w14:paraId="557B92FB"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616</w:t>
            </w:r>
          </w:p>
        </w:tc>
      </w:tr>
      <w:tr w:rsidR="00567D07" w:rsidRPr="00553260" w14:paraId="5F98494D" w14:textId="77777777" w:rsidTr="00A349A2">
        <w:trPr>
          <w:jc w:val="center"/>
        </w:trPr>
        <w:tc>
          <w:tcPr>
            <w:tcW w:w="4208" w:type="dxa"/>
          </w:tcPr>
          <w:p w14:paraId="42E1FD93" w14:textId="77777777" w:rsidR="00567D07" w:rsidRPr="00553260" w:rsidRDefault="00567D07" w:rsidP="00ED0FE2">
            <w:pPr>
              <w:tabs>
                <w:tab w:val="left" w:pos="432"/>
              </w:tabs>
              <w:ind w:firstLine="120"/>
              <w:rPr>
                <w:rFonts w:ascii="Arial" w:hAnsi="Arial" w:cs="Arial"/>
                <w:sz w:val="24"/>
                <w:szCs w:val="24"/>
                <w:lang w:val="en-CA"/>
              </w:rPr>
            </w:pPr>
            <w:r w:rsidRPr="00553260">
              <w:rPr>
                <w:rFonts w:ascii="Arial" w:hAnsi="Arial" w:cs="Arial"/>
                <w:sz w:val="24"/>
                <w:szCs w:val="24"/>
                <w:lang w:val="en-CA"/>
              </w:rPr>
              <w:t>Landing Fees Expense</w:t>
            </w:r>
          </w:p>
        </w:tc>
        <w:tc>
          <w:tcPr>
            <w:tcW w:w="2320" w:type="dxa"/>
          </w:tcPr>
          <w:p w14:paraId="72C9BCE7" w14:textId="77777777" w:rsidR="00567D07" w:rsidRPr="00553260" w:rsidRDefault="00567D07" w:rsidP="00ED0FE2">
            <w:pPr>
              <w:tabs>
                <w:tab w:val="left" w:pos="432"/>
              </w:tabs>
              <w:jc w:val="right"/>
              <w:rPr>
                <w:rFonts w:ascii="Arial" w:hAnsi="Arial" w:cs="Arial"/>
                <w:sz w:val="24"/>
                <w:szCs w:val="24"/>
                <w:lang w:val="en-CA"/>
              </w:rPr>
            </w:pPr>
          </w:p>
        </w:tc>
        <w:tc>
          <w:tcPr>
            <w:tcW w:w="947" w:type="dxa"/>
          </w:tcPr>
          <w:p w14:paraId="4060E0AE"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560</w:t>
            </w:r>
          </w:p>
        </w:tc>
      </w:tr>
      <w:tr w:rsidR="00567D07" w:rsidRPr="00553260" w14:paraId="076440BC" w14:textId="77777777" w:rsidTr="00A349A2">
        <w:trPr>
          <w:jc w:val="center"/>
        </w:trPr>
        <w:tc>
          <w:tcPr>
            <w:tcW w:w="4208" w:type="dxa"/>
          </w:tcPr>
          <w:p w14:paraId="704103DC"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 xml:space="preserve">  Interest Expense</w:t>
            </w:r>
          </w:p>
        </w:tc>
        <w:tc>
          <w:tcPr>
            <w:tcW w:w="2320" w:type="dxa"/>
          </w:tcPr>
          <w:p w14:paraId="093DF68D" w14:textId="77777777" w:rsidR="00567D07" w:rsidRPr="00553260" w:rsidRDefault="00567D07" w:rsidP="00ED0FE2">
            <w:pPr>
              <w:tabs>
                <w:tab w:val="left" w:pos="432"/>
              </w:tabs>
              <w:jc w:val="right"/>
              <w:rPr>
                <w:rFonts w:ascii="Arial" w:hAnsi="Arial" w:cs="Arial"/>
                <w:sz w:val="24"/>
                <w:szCs w:val="24"/>
                <w:lang w:val="en-CA"/>
              </w:rPr>
            </w:pPr>
          </w:p>
        </w:tc>
        <w:tc>
          <w:tcPr>
            <w:tcW w:w="947" w:type="dxa"/>
          </w:tcPr>
          <w:p w14:paraId="29283ACB"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 xml:space="preserve">69    </w:t>
            </w:r>
          </w:p>
        </w:tc>
      </w:tr>
      <w:tr w:rsidR="00567D07" w:rsidRPr="00553260" w14:paraId="709C929D" w14:textId="77777777" w:rsidTr="00A349A2">
        <w:trPr>
          <w:jc w:val="center"/>
        </w:trPr>
        <w:tc>
          <w:tcPr>
            <w:tcW w:w="4208" w:type="dxa"/>
          </w:tcPr>
          <w:p w14:paraId="2C142E9C"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 xml:space="preserve">  Income Tax Expense</w:t>
            </w:r>
          </w:p>
        </w:tc>
        <w:tc>
          <w:tcPr>
            <w:tcW w:w="2320" w:type="dxa"/>
          </w:tcPr>
          <w:p w14:paraId="1D4CE6FF" w14:textId="77777777" w:rsidR="00567D07" w:rsidRPr="00553260" w:rsidRDefault="00567D07" w:rsidP="00ED0FE2">
            <w:pPr>
              <w:tabs>
                <w:tab w:val="left" w:pos="432"/>
              </w:tabs>
              <w:jc w:val="right"/>
              <w:rPr>
                <w:rFonts w:ascii="Arial" w:hAnsi="Arial" w:cs="Arial"/>
                <w:sz w:val="24"/>
                <w:szCs w:val="24"/>
                <w:lang w:val="en-CA"/>
              </w:rPr>
            </w:pPr>
          </w:p>
        </w:tc>
        <w:tc>
          <w:tcPr>
            <w:tcW w:w="947" w:type="dxa"/>
            <w:tcBorders>
              <w:bottom w:val="single" w:sz="4" w:space="0" w:color="auto"/>
            </w:tcBorders>
          </w:tcPr>
          <w:p w14:paraId="2A4693B0" w14:textId="77777777" w:rsidR="00567D07" w:rsidRPr="00553260" w:rsidRDefault="00567D07" w:rsidP="00ED0FE2">
            <w:pPr>
              <w:tabs>
                <w:tab w:val="left" w:pos="0"/>
              </w:tabs>
              <w:jc w:val="right"/>
              <w:rPr>
                <w:rFonts w:ascii="Arial" w:hAnsi="Arial" w:cs="Arial"/>
                <w:sz w:val="24"/>
                <w:szCs w:val="24"/>
                <w:lang w:val="en-CA"/>
              </w:rPr>
            </w:pPr>
            <w:r w:rsidRPr="00553260">
              <w:rPr>
                <w:rFonts w:ascii="Arial" w:hAnsi="Arial" w:cs="Arial"/>
                <w:sz w:val="24"/>
                <w:szCs w:val="24"/>
                <w:lang w:val="en-CA"/>
              </w:rPr>
              <w:t>     413</w:t>
            </w:r>
          </w:p>
        </w:tc>
      </w:tr>
      <w:tr w:rsidR="00567D07" w:rsidRPr="00553260" w14:paraId="42CB0B50" w14:textId="77777777" w:rsidTr="00A349A2">
        <w:trPr>
          <w:jc w:val="center"/>
        </w:trPr>
        <w:tc>
          <w:tcPr>
            <w:tcW w:w="4208" w:type="dxa"/>
          </w:tcPr>
          <w:p w14:paraId="41B17C68"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 xml:space="preserve">     Total Expenses </w:t>
            </w:r>
          </w:p>
        </w:tc>
        <w:tc>
          <w:tcPr>
            <w:tcW w:w="2320" w:type="dxa"/>
          </w:tcPr>
          <w:p w14:paraId="50FE86DC" w14:textId="77777777" w:rsidR="00567D07" w:rsidRPr="00553260" w:rsidRDefault="00567D07" w:rsidP="00ED0FE2">
            <w:pPr>
              <w:tabs>
                <w:tab w:val="left" w:pos="432"/>
              </w:tabs>
              <w:jc w:val="right"/>
              <w:rPr>
                <w:rFonts w:ascii="Arial" w:hAnsi="Arial" w:cs="Arial"/>
                <w:sz w:val="24"/>
                <w:szCs w:val="24"/>
                <w:lang w:val="en-CA"/>
              </w:rPr>
            </w:pPr>
          </w:p>
        </w:tc>
        <w:tc>
          <w:tcPr>
            <w:tcW w:w="947" w:type="dxa"/>
            <w:tcBorders>
              <w:top w:val="single" w:sz="4" w:space="0" w:color="auto"/>
              <w:bottom w:val="single" w:sz="4" w:space="0" w:color="auto"/>
            </w:tcBorders>
          </w:tcPr>
          <w:p w14:paraId="4F888109"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 xml:space="preserve">  9,552</w:t>
            </w:r>
          </w:p>
        </w:tc>
      </w:tr>
      <w:tr w:rsidR="00567D07" w:rsidRPr="00553260" w14:paraId="64E1F8F1" w14:textId="77777777" w:rsidTr="00A349A2">
        <w:trPr>
          <w:jc w:val="center"/>
        </w:trPr>
        <w:tc>
          <w:tcPr>
            <w:tcW w:w="4208" w:type="dxa"/>
          </w:tcPr>
          <w:p w14:paraId="027DDC20" w14:textId="77777777" w:rsidR="00567D07" w:rsidRPr="00553260" w:rsidRDefault="00567D07" w:rsidP="00ED0FE2">
            <w:pPr>
              <w:tabs>
                <w:tab w:val="left" w:pos="432"/>
              </w:tabs>
              <w:rPr>
                <w:rFonts w:ascii="Arial" w:hAnsi="Arial" w:cs="Arial"/>
                <w:sz w:val="24"/>
                <w:szCs w:val="24"/>
                <w:lang w:val="en-CA"/>
              </w:rPr>
            </w:pPr>
          </w:p>
        </w:tc>
        <w:tc>
          <w:tcPr>
            <w:tcW w:w="2320" w:type="dxa"/>
          </w:tcPr>
          <w:p w14:paraId="317265DB" w14:textId="77777777" w:rsidR="00567D07" w:rsidRPr="00553260" w:rsidRDefault="00567D07" w:rsidP="00ED0FE2">
            <w:pPr>
              <w:tabs>
                <w:tab w:val="left" w:pos="432"/>
              </w:tabs>
              <w:jc w:val="right"/>
              <w:rPr>
                <w:rFonts w:ascii="Arial" w:hAnsi="Arial" w:cs="Arial"/>
                <w:sz w:val="24"/>
                <w:szCs w:val="24"/>
                <w:lang w:val="en-CA"/>
              </w:rPr>
            </w:pPr>
          </w:p>
        </w:tc>
        <w:tc>
          <w:tcPr>
            <w:tcW w:w="947" w:type="dxa"/>
            <w:tcBorders>
              <w:top w:val="single" w:sz="4" w:space="0" w:color="auto"/>
            </w:tcBorders>
          </w:tcPr>
          <w:p w14:paraId="0CBA5F2D" w14:textId="77777777" w:rsidR="00567D07" w:rsidRPr="00553260" w:rsidRDefault="00567D07" w:rsidP="00ED0FE2">
            <w:pPr>
              <w:tabs>
                <w:tab w:val="left" w:pos="432"/>
              </w:tabs>
              <w:jc w:val="right"/>
              <w:rPr>
                <w:rFonts w:ascii="Arial" w:hAnsi="Arial" w:cs="Arial"/>
                <w:sz w:val="24"/>
                <w:szCs w:val="24"/>
                <w:u w:val="single"/>
                <w:lang w:val="en-CA"/>
              </w:rPr>
            </w:pPr>
          </w:p>
        </w:tc>
      </w:tr>
      <w:tr w:rsidR="00567D07" w:rsidRPr="00553260" w14:paraId="1EBC5942" w14:textId="77777777" w:rsidTr="00A349A2">
        <w:trPr>
          <w:jc w:val="center"/>
        </w:trPr>
        <w:tc>
          <w:tcPr>
            <w:tcW w:w="4208" w:type="dxa"/>
          </w:tcPr>
          <w:p w14:paraId="4C182D36"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Net Income</w:t>
            </w:r>
          </w:p>
        </w:tc>
        <w:tc>
          <w:tcPr>
            <w:tcW w:w="2320" w:type="dxa"/>
          </w:tcPr>
          <w:p w14:paraId="568B4D87" w14:textId="77777777" w:rsidR="00567D07" w:rsidRPr="00553260" w:rsidRDefault="00567D07" w:rsidP="00ED0FE2">
            <w:pPr>
              <w:tabs>
                <w:tab w:val="left" w:pos="432"/>
              </w:tabs>
              <w:jc w:val="right"/>
              <w:rPr>
                <w:rFonts w:ascii="Arial" w:hAnsi="Arial" w:cs="Arial"/>
                <w:sz w:val="24"/>
                <w:szCs w:val="24"/>
                <w:u w:val="double"/>
                <w:lang w:val="en-CA"/>
              </w:rPr>
            </w:pPr>
          </w:p>
        </w:tc>
        <w:tc>
          <w:tcPr>
            <w:tcW w:w="947" w:type="dxa"/>
          </w:tcPr>
          <w:p w14:paraId="392A16E0" w14:textId="77777777" w:rsidR="00567D07" w:rsidRPr="00553260" w:rsidRDefault="00567D07" w:rsidP="00ED0FE2">
            <w:pPr>
              <w:tabs>
                <w:tab w:val="left" w:pos="432"/>
              </w:tabs>
              <w:jc w:val="center"/>
              <w:rPr>
                <w:rFonts w:ascii="Arial" w:hAnsi="Arial" w:cs="Arial"/>
                <w:sz w:val="24"/>
                <w:szCs w:val="24"/>
                <w:u w:val="double"/>
                <w:lang w:val="en-CA"/>
              </w:rPr>
            </w:pPr>
            <w:r w:rsidRPr="00553260">
              <w:rPr>
                <w:rFonts w:ascii="Arial" w:hAnsi="Arial" w:cs="Arial"/>
                <w:sz w:val="24"/>
                <w:szCs w:val="24"/>
                <w:u w:val="double"/>
                <w:lang w:val="en-CA"/>
              </w:rPr>
              <w:t>$     645</w:t>
            </w:r>
          </w:p>
        </w:tc>
      </w:tr>
    </w:tbl>
    <w:p w14:paraId="3AB8F033" w14:textId="77777777" w:rsidR="00567D07" w:rsidRPr="00553260" w:rsidRDefault="00567D07" w:rsidP="00ED0FE2">
      <w:pPr>
        <w:pStyle w:val="text"/>
        <w:tabs>
          <w:tab w:val="left" w:pos="450"/>
        </w:tabs>
        <w:spacing w:before="0" w:line="240" w:lineRule="auto"/>
        <w:rPr>
          <w:rFonts w:cs="Arial"/>
          <w:bCs/>
          <w:szCs w:val="24"/>
          <w:lang w:val="en-CA"/>
        </w:rPr>
      </w:pPr>
    </w:p>
    <w:p w14:paraId="63E3A958" w14:textId="77777777" w:rsidR="00C07EF5" w:rsidRPr="00553260" w:rsidRDefault="00C07EF5" w:rsidP="00ED0FE2">
      <w:pPr>
        <w:pStyle w:val="text"/>
        <w:tabs>
          <w:tab w:val="left" w:pos="450"/>
        </w:tabs>
        <w:spacing w:before="0" w:line="240" w:lineRule="auto"/>
        <w:rPr>
          <w:rFonts w:cs="Arial"/>
          <w:bCs/>
          <w:szCs w:val="24"/>
          <w:lang w:val="en-CA"/>
        </w:rPr>
      </w:pPr>
    </w:p>
    <w:p w14:paraId="2FE4867D" w14:textId="77777777" w:rsidR="00567D07" w:rsidRPr="00553260" w:rsidRDefault="00567D07" w:rsidP="00ED0FE2">
      <w:pPr>
        <w:pStyle w:val="text"/>
        <w:tabs>
          <w:tab w:val="left" w:pos="450"/>
        </w:tabs>
        <w:spacing w:before="0" w:line="240" w:lineRule="auto"/>
        <w:rPr>
          <w:rFonts w:cs="Arial"/>
          <w:bCs/>
          <w:szCs w:val="24"/>
          <w:lang w:val="en-CA"/>
        </w:rPr>
      </w:pPr>
      <w:r w:rsidRPr="00553260">
        <w:rPr>
          <w:rFonts w:cs="Arial"/>
          <w:bCs/>
          <w:szCs w:val="24"/>
          <w:lang w:val="en-CA"/>
        </w:rPr>
        <w:t>Req. 2</w:t>
      </w:r>
    </w:p>
    <w:p w14:paraId="6D082400" w14:textId="77777777" w:rsidR="00567D07" w:rsidRPr="00553260" w:rsidRDefault="00567D07" w:rsidP="00ED0FE2">
      <w:pPr>
        <w:pStyle w:val="text"/>
        <w:tabs>
          <w:tab w:val="left" w:pos="450"/>
        </w:tabs>
        <w:spacing w:before="0" w:line="240" w:lineRule="auto"/>
        <w:rPr>
          <w:rFonts w:cs="Arial"/>
          <w:bCs/>
          <w:szCs w:val="24"/>
          <w:lang w:val="en-CA"/>
        </w:rPr>
      </w:pPr>
    </w:p>
    <w:p w14:paraId="6C5A15D9" w14:textId="77777777" w:rsidR="00567D07" w:rsidRPr="00553260" w:rsidRDefault="00695F39" w:rsidP="00ED0FE2">
      <w:pPr>
        <w:pStyle w:val="text"/>
        <w:tabs>
          <w:tab w:val="left" w:pos="450"/>
        </w:tabs>
        <w:spacing w:before="0" w:line="240" w:lineRule="auto"/>
        <w:jc w:val="center"/>
        <w:rPr>
          <w:rFonts w:cs="Arial"/>
          <w:bCs/>
          <w:szCs w:val="24"/>
          <w:lang w:val="en-CA"/>
        </w:rPr>
      </w:pPr>
      <w:r w:rsidRPr="00553260">
        <w:rPr>
          <w:rFonts w:cs="Arial"/>
          <w:bCs/>
          <w:szCs w:val="24"/>
          <w:lang w:val="en-CA"/>
        </w:rPr>
        <w:t>WESTJET</w:t>
      </w:r>
      <w:r w:rsidR="00567D07" w:rsidRPr="00553260">
        <w:rPr>
          <w:rFonts w:cs="Arial"/>
          <w:bCs/>
          <w:szCs w:val="24"/>
          <w:lang w:val="en-CA"/>
        </w:rPr>
        <w:t xml:space="preserve"> AIRLINES, </w:t>
      </w:r>
      <w:r w:rsidRPr="00553260">
        <w:rPr>
          <w:rFonts w:cs="Arial"/>
          <w:bCs/>
          <w:szCs w:val="24"/>
          <w:lang w:val="en-CA"/>
        </w:rPr>
        <w:t>LTD</w:t>
      </w:r>
      <w:r w:rsidR="00567D07" w:rsidRPr="00553260">
        <w:rPr>
          <w:rFonts w:cs="Arial"/>
          <w:bCs/>
          <w:szCs w:val="24"/>
          <w:lang w:val="en-CA"/>
        </w:rPr>
        <w:t>.</w:t>
      </w:r>
    </w:p>
    <w:p w14:paraId="57051DCB"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Statement of Retained Earnings</w:t>
      </w:r>
    </w:p>
    <w:p w14:paraId="7A54C73D"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For the Year Ended December 31, 201</w:t>
      </w:r>
      <w:r w:rsidR="008438D6" w:rsidRPr="00553260">
        <w:rPr>
          <w:rFonts w:ascii="Arial" w:hAnsi="Arial" w:cs="Arial"/>
          <w:sz w:val="24"/>
          <w:szCs w:val="24"/>
          <w:lang w:val="en-CA"/>
        </w:rPr>
        <w:t>7</w:t>
      </w:r>
    </w:p>
    <w:p w14:paraId="216C6ED7" w14:textId="77777777" w:rsidR="00567D07" w:rsidRPr="00553260" w:rsidRDefault="00567D07" w:rsidP="00ED0FE2">
      <w:pPr>
        <w:jc w:val="center"/>
        <w:rPr>
          <w:rFonts w:ascii="Arial" w:hAnsi="Arial" w:cs="Arial"/>
          <w:i/>
          <w:sz w:val="24"/>
          <w:szCs w:val="24"/>
          <w:lang w:val="en-CA"/>
        </w:rPr>
      </w:pPr>
      <w:r w:rsidRPr="00553260">
        <w:rPr>
          <w:rFonts w:ascii="Arial" w:hAnsi="Arial" w:cs="Arial"/>
          <w:i/>
          <w:sz w:val="24"/>
          <w:szCs w:val="24"/>
          <w:lang w:val="en-CA"/>
        </w:rPr>
        <w:t>(Amounts in millions)</w:t>
      </w:r>
    </w:p>
    <w:p w14:paraId="57E4F55C" w14:textId="77777777" w:rsidR="00567D07" w:rsidRPr="00553260" w:rsidRDefault="00567D07" w:rsidP="00ED0FE2">
      <w:pPr>
        <w:rPr>
          <w:rFonts w:ascii="Arial" w:hAnsi="Arial" w:cs="Arial"/>
          <w:sz w:val="24"/>
          <w:szCs w:val="24"/>
          <w:lang w:val="en-CA"/>
        </w:rPr>
      </w:pPr>
    </w:p>
    <w:p w14:paraId="05A5C0AA" w14:textId="77777777" w:rsidR="00567D07" w:rsidRPr="00553260" w:rsidRDefault="00567D07" w:rsidP="00ED0FE2">
      <w:pPr>
        <w:pStyle w:val="text"/>
        <w:tabs>
          <w:tab w:val="right" w:pos="8280"/>
        </w:tabs>
        <w:spacing w:before="0" w:line="240" w:lineRule="auto"/>
        <w:rPr>
          <w:rFonts w:cs="Arial"/>
          <w:szCs w:val="24"/>
          <w:lang w:val="en-CA"/>
        </w:rPr>
      </w:pPr>
      <w:r w:rsidRPr="00553260">
        <w:rPr>
          <w:rFonts w:cs="Arial"/>
          <w:szCs w:val="24"/>
          <w:lang w:val="en-CA"/>
        </w:rPr>
        <w:t>Retained Earnings, January 1, 201</w:t>
      </w:r>
      <w:r w:rsidR="008438D6" w:rsidRPr="00553260">
        <w:rPr>
          <w:rFonts w:cs="Arial"/>
          <w:szCs w:val="24"/>
          <w:lang w:val="en-CA"/>
        </w:rPr>
        <w:t>7</w:t>
      </w:r>
      <w:r w:rsidRPr="00553260">
        <w:rPr>
          <w:rFonts w:cs="Arial"/>
          <w:szCs w:val="24"/>
          <w:lang w:val="en-CA"/>
        </w:rPr>
        <w:tab/>
        <w:t>$ 4,157</w:t>
      </w:r>
    </w:p>
    <w:p w14:paraId="42DCDEFF" w14:textId="77777777" w:rsidR="00567D07" w:rsidRPr="00553260" w:rsidRDefault="00567D07" w:rsidP="00ED0FE2">
      <w:pPr>
        <w:tabs>
          <w:tab w:val="right" w:pos="8280"/>
        </w:tabs>
        <w:rPr>
          <w:rFonts w:ascii="Arial" w:hAnsi="Arial" w:cs="Arial"/>
          <w:sz w:val="24"/>
          <w:szCs w:val="24"/>
          <w:lang w:val="en-CA"/>
        </w:rPr>
      </w:pPr>
      <w:r w:rsidRPr="00553260">
        <w:rPr>
          <w:rFonts w:ascii="Arial" w:hAnsi="Arial" w:cs="Arial"/>
          <w:sz w:val="24"/>
          <w:szCs w:val="24"/>
          <w:lang w:val="en-CA"/>
        </w:rPr>
        <w:t>Add: Net Income</w:t>
      </w:r>
      <w:r w:rsidRPr="00553260">
        <w:rPr>
          <w:rFonts w:ascii="Arial" w:hAnsi="Arial" w:cs="Arial"/>
          <w:sz w:val="24"/>
          <w:szCs w:val="24"/>
          <w:lang w:val="en-CA"/>
        </w:rPr>
        <w:tab/>
        <w:t>645</w:t>
      </w:r>
    </w:p>
    <w:p w14:paraId="2E63C10B" w14:textId="77777777" w:rsidR="00567D07" w:rsidRPr="00553260" w:rsidRDefault="00567D07" w:rsidP="00ED0FE2">
      <w:pPr>
        <w:tabs>
          <w:tab w:val="right" w:pos="8280"/>
        </w:tabs>
        <w:ind w:right="4"/>
        <w:rPr>
          <w:rFonts w:ascii="Arial" w:hAnsi="Arial" w:cs="Arial"/>
          <w:sz w:val="24"/>
          <w:szCs w:val="24"/>
          <w:lang w:val="en-CA"/>
        </w:rPr>
      </w:pPr>
      <w:r w:rsidRPr="00553260">
        <w:rPr>
          <w:rFonts w:ascii="Arial" w:hAnsi="Arial" w:cs="Arial"/>
          <w:sz w:val="24"/>
          <w:szCs w:val="24"/>
          <w:lang w:val="en-CA"/>
        </w:rPr>
        <w:t>Subtract: Dividends</w:t>
      </w:r>
      <w:r w:rsidRPr="00553260">
        <w:rPr>
          <w:rFonts w:ascii="Arial" w:hAnsi="Arial" w:cs="Arial"/>
          <w:sz w:val="24"/>
          <w:szCs w:val="24"/>
          <w:lang w:val="en-CA"/>
        </w:rPr>
        <w:tab/>
        <w:t xml:space="preserve">             </w:t>
      </w:r>
      <w:r w:rsidRPr="00553260">
        <w:rPr>
          <w:rFonts w:ascii="Arial" w:hAnsi="Arial" w:cs="Arial"/>
          <w:sz w:val="24"/>
          <w:szCs w:val="24"/>
          <w:u w:val="single"/>
          <w:lang w:val="en-CA"/>
        </w:rPr>
        <w:t xml:space="preserve">     (14)</w:t>
      </w:r>
    </w:p>
    <w:p w14:paraId="43F185C2" w14:textId="77777777" w:rsidR="00567D07" w:rsidRPr="00553260" w:rsidRDefault="00567D07" w:rsidP="00ED0FE2">
      <w:pPr>
        <w:tabs>
          <w:tab w:val="right" w:pos="8280"/>
        </w:tabs>
        <w:rPr>
          <w:rStyle w:val="NormalArialChar"/>
          <w:szCs w:val="24"/>
          <w:lang w:val="en-CA"/>
        </w:rPr>
      </w:pPr>
      <w:r w:rsidRPr="00553260">
        <w:rPr>
          <w:rFonts w:ascii="Arial" w:hAnsi="Arial" w:cs="Arial"/>
          <w:sz w:val="24"/>
          <w:szCs w:val="24"/>
          <w:lang w:val="en-CA"/>
        </w:rPr>
        <w:t>Retained Earnings, December 31, 201</w:t>
      </w:r>
      <w:r w:rsidR="008438D6" w:rsidRPr="00553260">
        <w:rPr>
          <w:rFonts w:ascii="Arial" w:hAnsi="Arial" w:cs="Arial"/>
          <w:sz w:val="24"/>
          <w:szCs w:val="24"/>
          <w:lang w:val="en-CA"/>
        </w:rPr>
        <w:t>7</w:t>
      </w:r>
      <w:r w:rsidRPr="00553260">
        <w:rPr>
          <w:rFonts w:ascii="Arial" w:hAnsi="Arial" w:cs="Arial"/>
          <w:sz w:val="24"/>
          <w:szCs w:val="24"/>
          <w:lang w:val="en-CA"/>
        </w:rPr>
        <w:t xml:space="preserve"> </w:t>
      </w:r>
      <w:r w:rsidRPr="00553260">
        <w:rPr>
          <w:rFonts w:ascii="Arial" w:hAnsi="Arial" w:cs="Arial"/>
          <w:sz w:val="24"/>
          <w:szCs w:val="24"/>
          <w:lang w:val="en-CA"/>
        </w:rPr>
        <w:tab/>
      </w:r>
      <w:r w:rsidRPr="00553260">
        <w:rPr>
          <w:rStyle w:val="NormalArialChar"/>
          <w:b w:val="0"/>
          <w:szCs w:val="24"/>
          <w:u w:val="double"/>
          <w:lang w:val="en-CA"/>
        </w:rPr>
        <w:t>$ 4,788</w:t>
      </w:r>
    </w:p>
    <w:p w14:paraId="23A53740" w14:textId="77777777" w:rsidR="00567D07" w:rsidRPr="00553260" w:rsidRDefault="00567D07" w:rsidP="00ED0FE2">
      <w:pPr>
        <w:pStyle w:val="text"/>
        <w:tabs>
          <w:tab w:val="left" w:pos="450"/>
        </w:tabs>
        <w:spacing w:before="0" w:line="240" w:lineRule="auto"/>
        <w:ind w:left="450" w:hanging="450"/>
        <w:rPr>
          <w:rFonts w:cs="Arial"/>
          <w:b/>
          <w:bCs/>
          <w:szCs w:val="24"/>
          <w:lang w:val="en-CA"/>
        </w:rPr>
      </w:pPr>
    </w:p>
    <w:p w14:paraId="14454893" w14:textId="77777777" w:rsidR="00567D07" w:rsidRPr="00553260" w:rsidRDefault="00567D07" w:rsidP="00ED0FE2">
      <w:pPr>
        <w:pStyle w:val="text"/>
        <w:tabs>
          <w:tab w:val="left" w:pos="450"/>
        </w:tabs>
        <w:spacing w:before="0" w:line="240" w:lineRule="auto"/>
        <w:rPr>
          <w:rFonts w:cs="Arial"/>
          <w:b/>
          <w:bCs/>
          <w:szCs w:val="24"/>
          <w:lang w:val="en-CA"/>
        </w:rPr>
      </w:pPr>
      <w:r w:rsidRPr="00553260">
        <w:rPr>
          <w:rFonts w:cs="Arial"/>
          <w:bCs/>
          <w:szCs w:val="24"/>
          <w:lang w:val="en-CA"/>
        </w:rPr>
        <w:br w:type="page"/>
      </w:r>
      <w:r w:rsidRPr="00553260">
        <w:rPr>
          <w:rFonts w:cs="Arial"/>
          <w:b/>
          <w:bCs/>
          <w:szCs w:val="24"/>
          <w:lang w:val="en-CA"/>
        </w:rPr>
        <w:lastRenderedPageBreak/>
        <w:t>M1-1</w:t>
      </w:r>
      <w:r w:rsidR="00A42B42" w:rsidRPr="00553260">
        <w:rPr>
          <w:rFonts w:cs="Arial"/>
          <w:b/>
          <w:bCs/>
          <w:szCs w:val="24"/>
          <w:lang w:val="en-CA"/>
        </w:rPr>
        <w:t>6</w:t>
      </w:r>
      <w:r w:rsidRPr="00553260">
        <w:rPr>
          <w:rFonts w:cs="Arial"/>
          <w:b/>
          <w:bCs/>
          <w:szCs w:val="24"/>
          <w:lang w:val="en-CA"/>
        </w:rPr>
        <w:t xml:space="preserve"> (continued)</w:t>
      </w:r>
    </w:p>
    <w:p w14:paraId="40FDFD54" w14:textId="77777777" w:rsidR="00567D07" w:rsidRPr="00553260" w:rsidRDefault="00567D07" w:rsidP="00ED0FE2">
      <w:pPr>
        <w:pStyle w:val="text"/>
        <w:tabs>
          <w:tab w:val="left" w:pos="450"/>
        </w:tabs>
        <w:spacing w:before="0" w:line="240" w:lineRule="auto"/>
        <w:rPr>
          <w:rFonts w:cs="Arial"/>
          <w:bCs/>
          <w:szCs w:val="24"/>
          <w:lang w:val="en-CA"/>
        </w:rPr>
      </w:pPr>
    </w:p>
    <w:p w14:paraId="6AEC55C1" w14:textId="77777777" w:rsidR="00567D07" w:rsidRPr="00553260" w:rsidRDefault="00567D07" w:rsidP="00ED0FE2">
      <w:pPr>
        <w:pStyle w:val="text"/>
        <w:tabs>
          <w:tab w:val="left" w:pos="450"/>
        </w:tabs>
        <w:spacing w:before="0" w:line="240" w:lineRule="auto"/>
        <w:rPr>
          <w:rFonts w:cs="Arial"/>
          <w:bCs/>
          <w:szCs w:val="24"/>
          <w:lang w:val="en-CA"/>
        </w:rPr>
      </w:pPr>
      <w:r w:rsidRPr="00553260">
        <w:rPr>
          <w:rFonts w:cs="Arial"/>
          <w:bCs/>
          <w:szCs w:val="24"/>
          <w:lang w:val="en-CA"/>
        </w:rPr>
        <w:t>Req. 3</w:t>
      </w:r>
    </w:p>
    <w:p w14:paraId="07A2CFF1" w14:textId="77777777" w:rsidR="00567D07" w:rsidRPr="00553260" w:rsidRDefault="00695F39" w:rsidP="00ED0FE2">
      <w:pPr>
        <w:pStyle w:val="text"/>
        <w:tabs>
          <w:tab w:val="left" w:pos="450"/>
        </w:tabs>
        <w:spacing w:before="0" w:line="240" w:lineRule="auto"/>
        <w:jc w:val="center"/>
        <w:rPr>
          <w:rFonts w:cs="Arial"/>
          <w:bCs/>
          <w:szCs w:val="24"/>
          <w:lang w:val="en-CA"/>
        </w:rPr>
      </w:pPr>
      <w:r w:rsidRPr="00553260">
        <w:rPr>
          <w:rFonts w:cs="Arial"/>
          <w:bCs/>
          <w:szCs w:val="24"/>
          <w:lang w:val="en-CA"/>
        </w:rPr>
        <w:t>WESTJET</w:t>
      </w:r>
      <w:r w:rsidR="00567D07" w:rsidRPr="00553260">
        <w:rPr>
          <w:rFonts w:cs="Arial"/>
          <w:bCs/>
          <w:szCs w:val="24"/>
          <w:lang w:val="en-CA"/>
        </w:rPr>
        <w:t xml:space="preserve"> AIRLINES, </w:t>
      </w:r>
      <w:r w:rsidRPr="00553260">
        <w:rPr>
          <w:rFonts w:cs="Arial"/>
          <w:bCs/>
          <w:szCs w:val="24"/>
          <w:lang w:val="en-CA"/>
        </w:rPr>
        <w:t>LTD</w:t>
      </w:r>
      <w:r w:rsidR="00567D07" w:rsidRPr="00553260">
        <w:rPr>
          <w:rFonts w:cs="Arial"/>
          <w:bCs/>
          <w:szCs w:val="24"/>
          <w:lang w:val="en-CA"/>
        </w:rPr>
        <w:t>.</w:t>
      </w:r>
    </w:p>
    <w:p w14:paraId="0C1009B9" w14:textId="77777777" w:rsidR="00567D07" w:rsidRPr="00553260" w:rsidRDefault="00567D07" w:rsidP="00ED0FE2">
      <w:pPr>
        <w:pStyle w:val="text"/>
        <w:tabs>
          <w:tab w:val="left" w:pos="450"/>
        </w:tabs>
        <w:spacing w:before="0" w:line="240" w:lineRule="auto"/>
        <w:jc w:val="center"/>
        <w:rPr>
          <w:rFonts w:cs="Arial"/>
          <w:bCs/>
          <w:szCs w:val="24"/>
          <w:lang w:val="en-CA"/>
        </w:rPr>
      </w:pPr>
      <w:r w:rsidRPr="00553260">
        <w:rPr>
          <w:rFonts w:cs="Arial"/>
          <w:bCs/>
          <w:szCs w:val="24"/>
          <w:lang w:val="en-CA"/>
        </w:rPr>
        <w:t>Balance Sheet</w:t>
      </w:r>
    </w:p>
    <w:p w14:paraId="5E51C862" w14:textId="77777777" w:rsidR="00567D07" w:rsidRPr="00553260" w:rsidRDefault="00567D07" w:rsidP="00ED0FE2">
      <w:pPr>
        <w:pStyle w:val="text"/>
        <w:tabs>
          <w:tab w:val="left" w:pos="450"/>
        </w:tabs>
        <w:spacing w:before="0" w:line="240" w:lineRule="auto"/>
        <w:jc w:val="center"/>
        <w:rPr>
          <w:rFonts w:cs="Arial"/>
          <w:bCs/>
          <w:szCs w:val="24"/>
          <w:lang w:val="en-CA"/>
        </w:rPr>
      </w:pPr>
      <w:r w:rsidRPr="00553260">
        <w:rPr>
          <w:rFonts w:cs="Arial"/>
          <w:bCs/>
          <w:szCs w:val="24"/>
          <w:lang w:val="en-CA"/>
        </w:rPr>
        <w:t>At December 31, 201</w:t>
      </w:r>
      <w:r w:rsidR="008438D6" w:rsidRPr="00553260">
        <w:rPr>
          <w:rFonts w:cs="Arial"/>
          <w:bCs/>
          <w:szCs w:val="24"/>
          <w:lang w:val="en-CA"/>
        </w:rPr>
        <w:t>7</w:t>
      </w:r>
    </w:p>
    <w:p w14:paraId="02815110" w14:textId="77777777" w:rsidR="00567D07" w:rsidRPr="00553260" w:rsidRDefault="00567D07" w:rsidP="00ED0FE2">
      <w:pPr>
        <w:pStyle w:val="text"/>
        <w:tabs>
          <w:tab w:val="left" w:pos="450"/>
        </w:tabs>
        <w:spacing w:before="0" w:line="240" w:lineRule="auto"/>
        <w:jc w:val="center"/>
        <w:rPr>
          <w:rFonts w:cs="Arial"/>
          <w:bCs/>
          <w:i/>
          <w:szCs w:val="24"/>
          <w:lang w:val="en-CA"/>
        </w:rPr>
      </w:pPr>
      <w:r w:rsidRPr="00553260">
        <w:rPr>
          <w:rFonts w:cs="Arial"/>
          <w:bCs/>
          <w:i/>
          <w:szCs w:val="24"/>
          <w:lang w:val="en-CA"/>
        </w:rPr>
        <w:t>(Amounts in millions)</w:t>
      </w:r>
    </w:p>
    <w:p w14:paraId="360F9726" w14:textId="77777777" w:rsidR="00567D07" w:rsidRPr="00553260" w:rsidRDefault="00567D07" w:rsidP="00ED0FE2">
      <w:pPr>
        <w:pStyle w:val="text"/>
        <w:tabs>
          <w:tab w:val="left" w:pos="450"/>
        </w:tabs>
        <w:spacing w:before="0" w:line="240" w:lineRule="auto"/>
        <w:jc w:val="center"/>
        <w:rPr>
          <w:rFonts w:cs="Arial"/>
          <w:bCs/>
          <w:i/>
          <w:szCs w:val="24"/>
          <w:lang w:val="en-CA"/>
        </w:rPr>
      </w:pPr>
    </w:p>
    <w:tbl>
      <w:tblPr>
        <w:tblW w:w="0" w:type="auto"/>
        <w:tblInd w:w="1008" w:type="dxa"/>
        <w:tblCellMar>
          <w:left w:w="0" w:type="dxa"/>
          <w:right w:w="0" w:type="dxa"/>
        </w:tblCellMar>
        <w:tblLook w:val="0000" w:firstRow="0" w:lastRow="0" w:firstColumn="0" w:lastColumn="0" w:noHBand="0" w:noVBand="0"/>
      </w:tblPr>
      <w:tblGrid>
        <w:gridCol w:w="6462"/>
        <w:gridCol w:w="1602"/>
      </w:tblGrid>
      <w:tr w:rsidR="00567D07" w:rsidRPr="00553260" w14:paraId="15E7A0F8" w14:textId="77777777" w:rsidTr="00BF78D0">
        <w:tc>
          <w:tcPr>
            <w:tcW w:w="6462" w:type="dxa"/>
          </w:tcPr>
          <w:p w14:paraId="0F265976" w14:textId="77777777" w:rsidR="00567D07" w:rsidRPr="00553260" w:rsidRDefault="00567D07" w:rsidP="00ED0FE2">
            <w:pPr>
              <w:pStyle w:val="text"/>
              <w:spacing w:before="0" w:line="240" w:lineRule="auto"/>
              <w:rPr>
                <w:rFonts w:cs="Arial"/>
                <w:bCs/>
                <w:szCs w:val="24"/>
                <w:lang w:val="en-CA"/>
              </w:rPr>
            </w:pPr>
            <w:r w:rsidRPr="00553260">
              <w:rPr>
                <w:rFonts w:cs="Arial"/>
                <w:bCs/>
                <w:szCs w:val="24"/>
                <w:lang w:val="en-CA"/>
              </w:rPr>
              <w:t>Assets</w:t>
            </w:r>
          </w:p>
        </w:tc>
        <w:tc>
          <w:tcPr>
            <w:tcW w:w="1602" w:type="dxa"/>
          </w:tcPr>
          <w:p w14:paraId="4D42C761" w14:textId="77777777" w:rsidR="00567D07" w:rsidRPr="00553260" w:rsidRDefault="00567D07" w:rsidP="00ED0FE2">
            <w:pPr>
              <w:jc w:val="right"/>
              <w:rPr>
                <w:rFonts w:ascii="Arial" w:hAnsi="Arial" w:cs="Arial"/>
                <w:bCs/>
                <w:sz w:val="24"/>
                <w:szCs w:val="24"/>
                <w:lang w:val="en-CA"/>
              </w:rPr>
            </w:pPr>
          </w:p>
        </w:tc>
      </w:tr>
      <w:tr w:rsidR="00567D07" w:rsidRPr="00553260" w14:paraId="6D046EA7" w14:textId="77777777" w:rsidTr="00BF78D0">
        <w:tc>
          <w:tcPr>
            <w:tcW w:w="6462" w:type="dxa"/>
          </w:tcPr>
          <w:p w14:paraId="7216FD91"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  Cash</w:t>
            </w:r>
          </w:p>
        </w:tc>
        <w:tc>
          <w:tcPr>
            <w:tcW w:w="1602" w:type="dxa"/>
          </w:tcPr>
          <w:p w14:paraId="770A9BB5" w14:textId="77777777" w:rsidR="00567D07" w:rsidRPr="00553260" w:rsidRDefault="00567D07" w:rsidP="00ED0FE2">
            <w:pPr>
              <w:jc w:val="right"/>
              <w:rPr>
                <w:rFonts w:ascii="Arial" w:hAnsi="Arial" w:cs="Arial"/>
                <w:bCs/>
                <w:sz w:val="24"/>
                <w:szCs w:val="24"/>
                <w:lang w:val="en-CA"/>
              </w:rPr>
            </w:pPr>
            <w:r w:rsidRPr="00553260">
              <w:rPr>
                <w:rFonts w:ascii="Arial" w:hAnsi="Arial" w:cs="Arial"/>
                <w:bCs/>
                <w:sz w:val="24"/>
                <w:szCs w:val="24"/>
                <w:lang w:val="en-CA"/>
              </w:rPr>
              <w:t>$          2,213</w:t>
            </w:r>
          </w:p>
        </w:tc>
      </w:tr>
      <w:tr w:rsidR="00567D07" w:rsidRPr="00553260" w14:paraId="3EF9D756" w14:textId="77777777" w:rsidTr="00BF78D0">
        <w:tc>
          <w:tcPr>
            <w:tcW w:w="6462" w:type="dxa"/>
          </w:tcPr>
          <w:p w14:paraId="5E15FF44"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  Accounts Receivable</w:t>
            </w:r>
          </w:p>
        </w:tc>
        <w:tc>
          <w:tcPr>
            <w:tcW w:w="1602" w:type="dxa"/>
          </w:tcPr>
          <w:p w14:paraId="0CEEC4A0" w14:textId="77777777" w:rsidR="00567D07" w:rsidRPr="00553260" w:rsidRDefault="00567D07" w:rsidP="00ED0FE2">
            <w:pPr>
              <w:jc w:val="right"/>
              <w:rPr>
                <w:rFonts w:ascii="Arial" w:hAnsi="Arial" w:cs="Arial"/>
                <w:bCs/>
                <w:sz w:val="24"/>
                <w:szCs w:val="24"/>
                <w:lang w:val="en-CA"/>
              </w:rPr>
            </w:pPr>
            <w:r w:rsidRPr="00553260">
              <w:rPr>
                <w:rFonts w:ascii="Arial" w:hAnsi="Arial" w:cs="Arial"/>
                <w:bCs/>
                <w:sz w:val="24"/>
                <w:szCs w:val="24"/>
                <w:lang w:val="en-CA"/>
              </w:rPr>
              <w:t>845</w:t>
            </w:r>
          </w:p>
        </w:tc>
      </w:tr>
      <w:tr w:rsidR="00567D07" w:rsidRPr="00553260" w14:paraId="2F6607D5" w14:textId="77777777" w:rsidTr="00BF78D0">
        <w:tc>
          <w:tcPr>
            <w:tcW w:w="6462" w:type="dxa"/>
          </w:tcPr>
          <w:p w14:paraId="11C6D457"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  Supplies</w:t>
            </w:r>
          </w:p>
        </w:tc>
        <w:tc>
          <w:tcPr>
            <w:tcW w:w="1602" w:type="dxa"/>
          </w:tcPr>
          <w:p w14:paraId="13CCB5C5" w14:textId="77777777" w:rsidR="00567D07" w:rsidRPr="00553260" w:rsidRDefault="00567D07" w:rsidP="00ED0FE2">
            <w:pPr>
              <w:jc w:val="right"/>
              <w:rPr>
                <w:rFonts w:ascii="Arial" w:hAnsi="Arial" w:cs="Arial"/>
                <w:bCs/>
                <w:sz w:val="24"/>
                <w:szCs w:val="24"/>
                <w:lang w:val="en-CA"/>
              </w:rPr>
            </w:pPr>
            <w:r w:rsidRPr="00553260">
              <w:rPr>
                <w:rFonts w:ascii="Arial" w:hAnsi="Arial" w:cs="Arial"/>
                <w:bCs/>
                <w:sz w:val="24"/>
                <w:szCs w:val="24"/>
                <w:lang w:val="en-CA"/>
              </w:rPr>
              <w:t>259</w:t>
            </w:r>
          </w:p>
        </w:tc>
      </w:tr>
      <w:tr w:rsidR="00567D07" w:rsidRPr="00553260" w14:paraId="686E5B32" w14:textId="77777777" w:rsidTr="00BF78D0">
        <w:tc>
          <w:tcPr>
            <w:tcW w:w="6462" w:type="dxa"/>
          </w:tcPr>
          <w:p w14:paraId="784731DE"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  Property and Equipment</w:t>
            </w:r>
          </w:p>
        </w:tc>
        <w:tc>
          <w:tcPr>
            <w:tcW w:w="1602" w:type="dxa"/>
          </w:tcPr>
          <w:p w14:paraId="5E511A64" w14:textId="77777777" w:rsidR="00567D07" w:rsidRPr="00553260" w:rsidRDefault="00567D07" w:rsidP="00ED0FE2">
            <w:pPr>
              <w:jc w:val="right"/>
              <w:rPr>
                <w:rFonts w:ascii="Arial" w:hAnsi="Arial" w:cs="Arial"/>
                <w:bCs/>
                <w:sz w:val="24"/>
                <w:szCs w:val="24"/>
                <w:lang w:val="en-CA"/>
              </w:rPr>
            </w:pPr>
            <w:r w:rsidRPr="00553260">
              <w:rPr>
                <w:rFonts w:ascii="Arial" w:hAnsi="Arial" w:cs="Arial"/>
                <w:bCs/>
                <w:sz w:val="24"/>
                <w:szCs w:val="24"/>
                <w:lang w:val="en-CA"/>
              </w:rPr>
              <w:t>10,874</w:t>
            </w:r>
          </w:p>
        </w:tc>
      </w:tr>
      <w:tr w:rsidR="00567D07" w:rsidRPr="00553260" w14:paraId="4DDED004" w14:textId="77777777" w:rsidTr="00BF78D0">
        <w:tc>
          <w:tcPr>
            <w:tcW w:w="6462" w:type="dxa"/>
          </w:tcPr>
          <w:p w14:paraId="6CAD8A71" w14:textId="77777777" w:rsidR="00567D07" w:rsidRPr="00553260" w:rsidRDefault="00567D07" w:rsidP="00ED0FE2">
            <w:pPr>
              <w:pStyle w:val="text"/>
              <w:spacing w:before="0" w:line="240" w:lineRule="auto"/>
              <w:rPr>
                <w:rFonts w:cs="Arial"/>
                <w:bCs/>
                <w:szCs w:val="24"/>
                <w:lang w:val="en-CA"/>
              </w:rPr>
            </w:pPr>
            <w:r w:rsidRPr="00553260">
              <w:rPr>
                <w:rFonts w:cs="Arial"/>
                <w:bCs/>
                <w:szCs w:val="24"/>
                <w:lang w:val="en-CA"/>
              </w:rPr>
              <w:t xml:space="preserve">  Other Assets</w:t>
            </w:r>
          </w:p>
        </w:tc>
        <w:tc>
          <w:tcPr>
            <w:tcW w:w="1602" w:type="dxa"/>
            <w:tcBorders>
              <w:bottom w:val="single" w:sz="4" w:space="0" w:color="auto"/>
            </w:tcBorders>
          </w:tcPr>
          <w:p w14:paraId="58A505DD" w14:textId="77777777" w:rsidR="00567D07" w:rsidRPr="00553260" w:rsidRDefault="00567D07" w:rsidP="00ED0FE2">
            <w:pPr>
              <w:jc w:val="right"/>
              <w:rPr>
                <w:rFonts w:ascii="Arial" w:hAnsi="Arial" w:cs="Arial"/>
                <w:bCs/>
                <w:sz w:val="24"/>
                <w:szCs w:val="24"/>
                <w:lang w:val="en-CA"/>
              </w:rPr>
            </w:pPr>
            <w:r w:rsidRPr="00553260">
              <w:rPr>
                <w:rFonts w:ascii="Arial" w:hAnsi="Arial" w:cs="Arial"/>
                <w:sz w:val="24"/>
                <w:szCs w:val="24"/>
                <w:lang w:val="en-CA"/>
              </w:rPr>
              <w:t xml:space="preserve">    2,581</w:t>
            </w:r>
          </w:p>
        </w:tc>
      </w:tr>
      <w:tr w:rsidR="00567D07" w:rsidRPr="00553260" w14:paraId="5D74FBF4" w14:textId="77777777" w:rsidTr="00BF78D0">
        <w:tc>
          <w:tcPr>
            <w:tcW w:w="6462" w:type="dxa"/>
          </w:tcPr>
          <w:p w14:paraId="77DF1665"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Total Assets</w:t>
            </w:r>
          </w:p>
        </w:tc>
        <w:tc>
          <w:tcPr>
            <w:tcW w:w="1602" w:type="dxa"/>
            <w:tcBorders>
              <w:top w:val="single" w:sz="4" w:space="0" w:color="auto"/>
            </w:tcBorders>
          </w:tcPr>
          <w:p w14:paraId="446B24F1" w14:textId="77777777" w:rsidR="00567D07" w:rsidRPr="00553260" w:rsidRDefault="00567D07" w:rsidP="00ED0FE2">
            <w:pPr>
              <w:jc w:val="right"/>
              <w:rPr>
                <w:rFonts w:ascii="Arial" w:hAnsi="Arial" w:cs="Arial"/>
                <w:bCs/>
                <w:sz w:val="24"/>
                <w:szCs w:val="24"/>
                <w:u w:val="double"/>
                <w:lang w:val="en-CA"/>
              </w:rPr>
            </w:pPr>
            <w:r w:rsidRPr="00553260">
              <w:rPr>
                <w:rFonts w:ascii="Arial" w:hAnsi="Arial" w:cs="Arial"/>
                <w:bCs/>
                <w:sz w:val="24"/>
                <w:szCs w:val="24"/>
                <w:u w:val="double"/>
                <w:lang w:val="en-CA"/>
              </w:rPr>
              <w:t>$        16,772</w:t>
            </w:r>
          </w:p>
        </w:tc>
      </w:tr>
      <w:tr w:rsidR="00567D07" w:rsidRPr="00553260" w14:paraId="06600ADD" w14:textId="77777777" w:rsidTr="00BF78D0">
        <w:tc>
          <w:tcPr>
            <w:tcW w:w="6462" w:type="dxa"/>
          </w:tcPr>
          <w:p w14:paraId="6BF2A7A4" w14:textId="77777777" w:rsidR="00567D07" w:rsidRPr="00553260" w:rsidRDefault="00567D07" w:rsidP="00ED0FE2">
            <w:pPr>
              <w:rPr>
                <w:rFonts w:ascii="Arial" w:hAnsi="Arial" w:cs="Arial"/>
                <w:bCs/>
                <w:sz w:val="24"/>
                <w:szCs w:val="24"/>
                <w:lang w:val="en-CA"/>
              </w:rPr>
            </w:pPr>
          </w:p>
        </w:tc>
        <w:tc>
          <w:tcPr>
            <w:tcW w:w="1602" w:type="dxa"/>
          </w:tcPr>
          <w:p w14:paraId="57161CE9" w14:textId="77777777" w:rsidR="00567D07" w:rsidRPr="00553260" w:rsidRDefault="00567D07" w:rsidP="00ED0FE2">
            <w:pPr>
              <w:jc w:val="right"/>
              <w:rPr>
                <w:rFonts w:ascii="Arial" w:hAnsi="Arial" w:cs="Arial"/>
                <w:bCs/>
                <w:sz w:val="24"/>
                <w:szCs w:val="24"/>
                <w:lang w:val="en-CA"/>
              </w:rPr>
            </w:pPr>
          </w:p>
        </w:tc>
      </w:tr>
      <w:tr w:rsidR="00567D07" w:rsidRPr="00553260" w14:paraId="79101565" w14:textId="77777777" w:rsidTr="00BF78D0">
        <w:tc>
          <w:tcPr>
            <w:tcW w:w="6462" w:type="dxa"/>
          </w:tcPr>
          <w:p w14:paraId="2D8D6933"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Liabilities</w:t>
            </w:r>
          </w:p>
        </w:tc>
        <w:tc>
          <w:tcPr>
            <w:tcW w:w="1602" w:type="dxa"/>
          </w:tcPr>
          <w:p w14:paraId="250983C0" w14:textId="77777777" w:rsidR="00567D07" w:rsidRPr="00553260" w:rsidRDefault="00567D07" w:rsidP="00ED0FE2">
            <w:pPr>
              <w:jc w:val="right"/>
              <w:rPr>
                <w:rFonts w:ascii="Arial" w:hAnsi="Arial" w:cs="Arial"/>
                <w:bCs/>
                <w:sz w:val="24"/>
                <w:szCs w:val="24"/>
                <w:lang w:val="en-CA"/>
              </w:rPr>
            </w:pPr>
          </w:p>
        </w:tc>
      </w:tr>
      <w:tr w:rsidR="00567D07" w:rsidRPr="00553260" w14:paraId="3B8D5AAC" w14:textId="77777777" w:rsidTr="00BF78D0">
        <w:tc>
          <w:tcPr>
            <w:tcW w:w="6462" w:type="dxa"/>
          </w:tcPr>
          <w:p w14:paraId="7911A9D1"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  Accounts Payable</w:t>
            </w:r>
          </w:p>
        </w:tc>
        <w:tc>
          <w:tcPr>
            <w:tcW w:w="1602" w:type="dxa"/>
          </w:tcPr>
          <w:p w14:paraId="35ACA6F2" w14:textId="77777777" w:rsidR="00567D07" w:rsidRPr="00553260" w:rsidRDefault="00567D07" w:rsidP="00ED0FE2">
            <w:pPr>
              <w:jc w:val="right"/>
              <w:rPr>
                <w:rFonts w:ascii="Arial" w:hAnsi="Arial" w:cs="Arial"/>
                <w:bCs/>
                <w:sz w:val="24"/>
                <w:szCs w:val="24"/>
                <w:lang w:val="en-CA"/>
              </w:rPr>
            </w:pPr>
            <w:r w:rsidRPr="00553260">
              <w:rPr>
                <w:rFonts w:ascii="Arial" w:hAnsi="Arial" w:cs="Arial"/>
                <w:bCs/>
                <w:sz w:val="24"/>
                <w:szCs w:val="24"/>
                <w:lang w:val="en-CA"/>
              </w:rPr>
              <w:t>$          1,731</w:t>
            </w:r>
          </w:p>
        </w:tc>
      </w:tr>
      <w:tr w:rsidR="00567D07" w:rsidRPr="00553260" w14:paraId="683AB023" w14:textId="77777777" w:rsidTr="00BF78D0">
        <w:tc>
          <w:tcPr>
            <w:tcW w:w="6462" w:type="dxa"/>
          </w:tcPr>
          <w:p w14:paraId="38DC3A46"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  Notes Payable</w:t>
            </w:r>
          </w:p>
        </w:tc>
        <w:tc>
          <w:tcPr>
            <w:tcW w:w="1602" w:type="dxa"/>
          </w:tcPr>
          <w:p w14:paraId="73B45556" w14:textId="77777777" w:rsidR="00567D07" w:rsidRPr="00553260" w:rsidRDefault="00567D07" w:rsidP="00ED0FE2">
            <w:pPr>
              <w:jc w:val="right"/>
              <w:rPr>
                <w:rFonts w:ascii="Arial" w:hAnsi="Arial" w:cs="Arial"/>
                <w:bCs/>
                <w:sz w:val="24"/>
                <w:szCs w:val="24"/>
                <w:lang w:val="en-CA"/>
              </w:rPr>
            </w:pPr>
            <w:r w:rsidRPr="00553260">
              <w:rPr>
                <w:rFonts w:ascii="Arial" w:hAnsi="Arial" w:cs="Arial"/>
                <w:bCs/>
                <w:sz w:val="24"/>
                <w:szCs w:val="24"/>
                <w:lang w:val="en-CA"/>
              </w:rPr>
              <w:t>  4,993</w:t>
            </w:r>
          </w:p>
        </w:tc>
      </w:tr>
      <w:tr w:rsidR="00567D07" w:rsidRPr="00553260" w14:paraId="0CF93AE1" w14:textId="77777777" w:rsidTr="00BF78D0">
        <w:tc>
          <w:tcPr>
            <w:tcW w:w="6462" w:type="dxa"/>
          </w:tcPr>
          <w:p w14:paraId="2E841E22"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  Other Liabilities </w:t>
            </w:r>
          </w:p>
        </w:tc>
        <w:tc>
          <w:tcPr>
            <w:tcW w:w="1602" w:type="dxa"/>
            <w:tcBorders>
              <w:bottom w:val="single" w:sz="4" w:space="0" w:color="auto"/>
            </w:tcBorders>
          </w:tcPr>
          <w:p w14:paraId="1D84DC04" w14:textId="77777777" w:rsidR="00567D07" w:rsidRPr="00553260" w:rsidRDefault="00567D07" w:rsidP="00ED0FE2">
            <w:pPr>
              <w:jc w:val="right"/>
              <w:rPr>
                <w:rFonts w:ascii="Arial" w:hAnsi="Arial" w:cs="Arial"/>
                <w:bCs/>
                <w:sz w:val="24"/>
                <w:szCs w:val="24"/>
                <w:lang w:val="en-CA"/>
              </w:rPr>
            </w:pPr>
            <w:r w:rsidRPr="00553260">
              <w:rPr>
                <w:rFonts w:ascii="Arial" w:hAnsi="Arial" w:cs="Arial"/>
                <w:bCs/>
                <w:sz w:val="24"/>
                <w:szCs w:val="24"/>
                <w:lang w:val="en-CA"/>
              </w:rPr>
              <w:t xml:space="preserve">  3,107</w:t>
            </w:r>
          </w:p>
        </w:tc>
      </w:tr>
      <w:tr w:rsidR="00567D07" w:rsidRPr="00553260" w14:paraId="356F6D85" w14:textId="77777777" w:rsidTr="00BF78D0">
        <w:tc>
          <w:tcPr>
            <w:tcW w:w="6462" w:type="dxa"/>
          </w:tcPr>
          <w:p w14:paraId="505490C5"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     Total Liabilities</w:t>
            </w:r>
          </w:p>
        </w:tc>
        <w:tc>
          <w:tcPr>
            <w:tcW w:w="1602" w:type="dxa"/>
            <w:tcBorders>
              <w:top w:val="single" w:sz="4" w:space="0" w:color="auto"/>
              <w:bottom w:val="single" w:sz="4" w:space="0" w:color="auto"/>
            </w:tcBorders>
          </w:tcPr>
          <w:p w14:paraId="5742B6E6" w14:textId="77777777" w:rsidR="00567D07" w:rsidRPr="00553260" w:rsidRDefault="00567D07" w:rsidP="00ED0FE2">
            <w:pPr>
              <w:jc w:val="right"/>
              <w:rPr>
                <w:rFonts w:ascii="Arial" w:hAnsi="Arial" w:cs="Arial"/>
                <w:bCs/>
                <w:sz w:val="24"/>
                <w:szCs w:val="24"/>
                <w:lang w:val="en-CA"/>
              </w:rPr>
            </w:pPr>
            <w:r w:rsidRPr="00553260">
              <w:rPr>
                <w:rFonts w:ascii="Arial" w:hAnsi="Arial" w:cs="Arial"/>
                <w:bCs/>
                <w:sz w:val="24"/>
                <w:szCs w:val="24"/>
                <w:lang w:val="en-CA"/>
              </w:rPr>
              <w:t xml:space="preserve">  9,831</w:t>
            </w:r>
          </w:p>
        </w:tc>
      </w:tr>
      <w:tr w:rsidR="00567D07" w:rsidRPr="00553260" w14:paraId="2A2C7B81" w14:textId="77777777" w:rsidTr="00BF78D0">
        <w:tc>
          <w:tcPr>
            <w:tcW w:w="6462" w:type="dxa"/>
          </w:tcPr>
          <w:p w14:paraId="0EC96A9A" w14:textId="77777777" w:rsidR="00567D07" w:rsidRPr="00553260" w:rsidRDefault="00A83910" w:rsidP="00ED0FE2">
            <w:pPr>
              <w:rPr>
                <w:rFonts w:ascii="Arial" w:hAnsi="Arial" w:cs="Arial"/>
                <w:bCs/>
                <w:sz w:val="24"/>
                <w:szCs w:val="24"/>
                <w:lang w:val="en-CA"/>
              </w:rPr>
            </w:pPr>
            <w:r w:rsidRPr="00553260">
              <w:rPr>
                <w:rFonts w:ascii="Arial" w:hAnsi="Arial" w:cs="Arial"/>
                <w:bCs/>
                <w:sz w:val="24"/>
                <w:szCs w:val="24"/>
                <w:lang w:val="en-CA"/>
              </w:rPr>
              <w:t>Shareholders’</w:t>
            </w:r>
            <w:r w:rsidR="00567D07" w:rsidRPr="00553260">
              <w:rPr>
                <w:rFonts w:ascii="Arial" w:hAnsi="Arial" w:cs="Arial"/>
                <w:bCs/>
                <w:sz w:val="24"/>
                <w:szCs w:val="24"/>
                <w:lang w:val="en-CA"/>
              </w:rPr>
              <w:t xml:space="preserve"> Equity</w:t>
            </w:r>
          </w:p>
        </w:tc>
        <w:tc>
          <w:tcPr>
            <w:tcW w:w="1602" w:type="dxa"/>
            <w:tcBorders>
              <w:top w:val="single" w:sz="4" w:space="0" w:color="auto"/>
            </w:tcBorders>
          </w:tcPr>
          <w:p w14:paraId="600B3CE8" w14:textId="77777777" w:rsidR="00567D07" w:rsidRPr="00553260" w:rsidRDefault="00567D07" w:rsidP="00ED0FE2">
            <w:pPr>
              <w:jc w:val="right"/>
              <w:rPr>
                <w:rFonts w:ascii="Arial" w:hAnsi="Arial" w:cs="Arial"/>
                <w:bCs/>
                <w:sz w:val="24"/>
                <w:szCs w:val="24"/>
                <w:lang w:val="en-CA"/>
              </w:rPr>
            </w:pPr>
          </w:p>
        </w:tc>
      </w:tr>
      <w:tr w:rsidR="00567D07" w:rsidRPr="00553260" w14:paraId="44A9353F" w14:textId="77777777" w:rsidTr="00BF78D0">
        <w:tc>
          <w:tcPr>
            <w:tcW w:w="6462" w:type="dxa"/>
          </w:tcPr>
          <w:p w14:paraId="078ADAEF"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  Contributed Capital</w:t>
            </w:r>
          </w:p>
        </w:tc>
        <w:tc>
          <w:tcPr>
            <w:tcW w:w="1602" w:type="dxa"/>
          </w:tcPr>
          <w:p w14:paraId="74FDB8D8" w14:textId="77777777" w:rsidR="00567D07" w:rsidRPr="00553260" w:rsidRDefault="00567D07" w:rsidP="00ED0FE2">
            <w:pPr>
              <w:jc w:val="right"/>
              <w:rPr>
                <w:rFonts w:ascii="Arial" w:hAnsi="Arial" w:cs="Arial"/>
                <w:bCs/>
                <w:sz w:val="24"/>
                <w:szCs w:val="24"/>
                <w:lang w:val="en-CA"/>
              </w:rPr>
            </w:pPr>
            <w:r w:rsidRPr="00553260">
              <w:rPr>
                <w:rFonts w:ascii="Arial" w:hAnsi="Arial" w:cs="Arial"/>
                <w:bCs/>
                <w:sz w:val="24"/>
                <w:szCs w:val="24"/>
                <w:lang w:val="en-CA"/>
              </w:rPr>
              <w:t>2,153</w:t>
            </w:r>
          </w:p>
        </w:tc>
      </w:tr>
      <w:tr w:rsidR="00567D07" w:rsidRPr="00553260" w14:paraId="414BB91B" w14:textId="77777777" w:rsidTr="00BF78D0">
        <w:tc>
          <w:tcPr>
            <w:tcW w:w="6462" w:type="dxa"/>
          </w:tcPr>
          <w:p w14:paraId="2A6C989D"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  Retained Earnings</w:t>
            </w:r>
          </w:p>
        </w:tc>
        <w:tc>
          <w:tcPr>
            <w:tcW w:w="1602" w:type="dxa"/>
            <w:tcBorders>
              <w:bottom w:val="single" w:sz="4" w:space="0" w:color="auto"/>
            </w:tcBorders>
          </w:tcPr>
          <w:p w14:paraId="23279A00" w14:textId="77777777" w:rsidR="00567D07" w:rsidRPr="00553260" w:rsidRDefault="00567D07" w:rsidP="00ED0FE2">
            <w:pPr>
              <w:jc w:val="right"/>
              <w:rPr>
                <w:rFonts w:ascii="Arial" w:hAnsi="Arial" w:cs="Arial"/>
                <w:bCs/>
                <w:sz w:val="24"/>
                <w:szCs w:val="24"/>
                <w:lang w:val="en-CA"/>
              </w:rPr>
            </w:pPr>
            <w:r w:rsidRPr="00553260">
              <w:rPr>
                <w:rFonts w:ascii="Arial" w:hAnsi="Arial" w:cs="Arial"/>
                <w:bCs/>
                <w:sz w:val="24"/>
                <w:szCs w:val="24"/>
                <w:lang w:val="en-CA"/>
              </w:rPr>
              <w:t>   4,788</w:t>
            </w:r>
          </w:p>
        </w:tc>
      </w:tr>
      <w:tr w:rsidR="00567D07" w:rsidRPr="00553260" w14:paraId="3196DC1C" w14:textId="77777777" w:rsidTr="00BF78D0">
        <w:tc>
          <w:tcPr>
            <w:tcW w:w="6462" w:type="dxa"/>
          </w:tcPr>
          <w:p w14:paraId="1109291D"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     Total </w:t>
            </w:r>
            <w:r w:rsidR="00A83910" w:rsidRPr="00553260">
              <w:rPr>
                <w:rFonts w:ascii="Arial" w:hAnsi="Arial" w:cs="Arial"/>
                <w:bCs/>
                <w:sz w:val="24"/>
                <w:szCs w:val="24"/>
                <w:lang w:val="en-CA"/>
              </w:rPr>
              <w:t>Shareholders’</w:t>
            </w:r>
            <w:r w:rsidRPr="00553260">
              <w:rPr>
                <w:rFonts w:ascii="Arial" w:hAnsi="Arial" w:cs="Arial"/>
                <w:bCs/>
                <w:sz w:val="24"/>
                <w:szCs w:val="24"/>
                <w:lang w:val="en-CA"/>
              </w:rPr>
              <w:t xml:space="preserve"> Equity</w:t>
            </w:r>
          </w:p>
        </w:tc>
        <w:tc>
          <w:tcPr>
            <w:tcW w:w="1602" w:type="dxa"/>
            <w:tcBorders>
              <w:top w:val="single" w:sz="4" w:space="0" w:color="auto"/>
              <w:bottom w:val="single" w:sz="4" w:space="0" w:color="auto"/>
            </w:tcBorders>
          </w:tcPr>
          <w:p w14:paraId="277AEB05" w14:textId="77777777" w:rsidR="00567D07" w:rsidRPr="00553260" w:rsidRDefault="00567D07" w:rsidP="00ED0FE2">
            <w:pPr>
              <w:jc w:val="right"/>
              <w:rPr>
                <w:rFonts w:ascii="Arial" w:hAnsi="Arial" w:cs="Arial"/>
                <w:bCs/>
                <w:sz w:val="24"/>
                <w:szCs w:val="24"/>
                <w:lang w:val="en-CA"/>
              </w:rPr>
            </w:pPr>
            <w:r w:rsidRPr="00553260">
              <w:rPr>
                <w:rFonts w:ascii="Arial" w:hAnsi="Arial" w:cs="Arial"/>
                <w:bCs/>
                <w:sz w:val="24"/>
                <w:szCs w:val="24"/>
                <w:lang w:val="en-CA"/>
              </w:rPr>
              <w:t>   6,941</w:t>
            </w:r>
          </w:p>
        </w:tc>
      </w:tr>
      <w:tr w:rsidR="00567D07" w:rsidRPr="00553260" w14:paraId="2A47F9A1" w14:textId="77777777" w:rsidTr="00BF78D0">
        <w:tc>
          <w:tcPr>
            <w:tcW w:w="6462" w:type="dxa"/>
          </w:tcPr>
          <w:p w14:paraId="0386E7FB"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Total Liabilities and </w:t>
            </w:r>
            <w:r w:rsidR="00A83910" w:rsidRPr="00553260">
              <w:rPr>
                <w:rFonts w:ascii="Arial" w:hAnsi="Arial" w:cs="Arial"/>
                <w:bCs/>
                <w:sz w:val="24"/>
                <w:szCs w:val="24"/>
                <w:lang w:val="en-CA"/>
              </w:rPr>
              <w:t>Shareholders’</w:t>
            </w:r>
            <w:r w:rsidRPr="00553260">
              <w:rPr>
                <w:rFonts w:ascii="Arial" w:hAnsi="Arial" w:cs="Arial"/>
                <w:bCs/>
                <w:sz w:val="24"/>
                <w:szCs w:val="24"/>
                <w:lang w:val="en-CA"/>
              </w:rPr>
              <w:t xml:space="preserve"> Equity</w:t>
            </w:r>
          </w:p>
        </w:tc>
        <w:tc>
          <w:tcPr>
            <w:tcW w:w="1602" w:type="dxa"/>
            <w:tcBorders>
              <w:top w:val="single" w:sz="4" w:space="0" w:color="auto"/>
            </w:tcBorders>
          </w:tcPr>
          <w:p w14:paraId="697E386F" w14:textId="77777777" w:rsidR="00567D07" w:rsidRPr="00553260" w:rsidRDefault="00567D07" w:rsidP="00ED0FE2">
            <w:pPr>
              <w:jc w:val="right"/>
              <w:rPr>
                <w:rFonts w:ascii="Arial" w:hAnsi="Arial" w:cs="Arial"/>
                <w:bCs/>
                <w:sz w:val="24"/>
                <w:szCs w:val="24"/>
                <w:lang w:val="en-CA"/>
              </w:rPr>
            </w:pPr>
            <w:r w:rsidRPr="00553260">
              <w:rPr>
                <w:rFonts w:ascii="Arial" w:hAnsi="Arial" w:cs="Arial"/>
                <w:sz w:val="24"/>
                <w:szCs w:val="24"/>
                <w:u w:val="double"/>
                <w:lang w:val="en-CA"/>
              </w:rPr>
              <w:t>$      16,772</w:t>
            </w:r>
          </w:p>
        </w:tc>
      </w:tr>
    </w:tbl>
    <w:p w14:paraId="26406045" w14:textId="77777777" w:rsidR="00567D07" w:rsidRPr="00553260" w:rsidRDefault="00567D07" w:rsidP="00ED0FE2">
      <w:pPr>
        <w:pStyle w:val="text"/>
        <w:tabs>
          <w:tab w:val="left" w:pos="450"/>
        </w:tabs>
        <w:spacing w:before="0" w:line="240" w:lineRule="auto"/>
        <w:rPr>
          <w:rFonts w:cs="Arial"/>
          <w:bCs/>
          <w:szCs w:val="24"/>
          <w:lang w:val="en-CA"/>
        </w:rPr>
      </w:pPr>
    </w:p>
    <w:p w14:paraId="0EB9F52F" w14:textId="77777777" w:rsidR="00567D07" w:rsidRPr="00553260" w:rsidRDefault="00567D07" w:rsidP="00ED0FE2">
      <w:pPr>
        <w:pStyle w:val="text"/>
        <w:tabs>
          <w:tab w:val="left" w:pos="450"/>
        </w:tabs>
        <w:spacing w:before="0" w:line="240" w:lineRule="auto"/>
        <w:rPr>
          <w:rFonts w:cs="Arial"/>
          <w:bCs/>
          <w:szCs w:val="24"/>
          <w:lang w:val="en-CA"/>
        </w:rPr>
      </w:pPr>
      <w:r w:rsidRPr="00553260">
        <w:rPr>
          <w:rFonts w:cs="Arial"/>
          <w:bCs/>
          <w:szCs w:val="24"/>
          <w:lang w:val="en-CA"/>
        </w:rPr>
        <w:t>Req. 4</w:t>
      </w:r>
    </w:p>
    <w:p w14:paraId="0EFFD5CF" w14:textId="77777777" w:rsidR="00567D07" w:rsidRPr="00553260" w:rsidRDefault="00567D07" w:rsidP="00ED0FE2">
      <w:pPr>
        <w:pStyle w:val="text"/>
        <w:tabs>
          <w:tab w:val="left" w:pos="450"/>
        </w:tabs>
        <w:spacing w:before="0" w:line="240" w:lineRule="auto"/>
        <w:rPr>
          <w:rFonts w:cs="Arial"/>
          <w:bCs/>
          <w:szCs w:val="24"/>
          <w:lang w:val="en-CA"/>
        </w:rPr>
      </w:pPr>
    </w:p>
    <w:p w14:paraId="07BA0F7D" w14:textId="77777777" w:rsidR="00567D07" w:rsidRPr="00553260" w:rsidRDefault="00695F39" w:rsidP="00ED0FE2">
      <w:pPr>
        <w:pStyle w:val="text"/>
        <w:tabs>
          <w:tab w:val="left" w:pos="450"/>
        </w:tabs>
        <w:spacing w:before="0" w:line="240" w:lineRule="auto"/>
        <w:rPr>
          <w:rFonts w:cs="Arial"/>
          <w:bCs/>
          <w:szCs w:val="24"/>
          <w:lang w:val="en-CA"/>
        </w:rPr>
      </w:pPr>
      <w:r w:rsidRPr="00553260">
        <w:rPr>
          <w:rFonts w:cs="Arial"/>
          <w:bCs/>
          <w:szCs w:val="24"/>
          <w:lang w:val="en-CA"/>
        </w:rPr>
        <w:t xml:space="preserve">Westjet </w:t>
      </w:r>
      <w:r w:rsidR="00567D07" w:rsidRPr="00553260">
        <w:rPr>
          <w:rFonts w:cs="Arial"/>
          <w:bCs/>
          <w:szCs w:val="24"/>
          <w:lang w:val="en-CA"/>
        </w:rPr>
        <w:t xml:space="preserve">Airlines financed its assets primarily with liabilities ($9,831) as opposed to </w:t>
      </w:r>
      <w:r w:rsidR="00A83910" w:rsidRPr="00553260">
        <w:rPr>
          <w:rFonts w:cs="Arial"/>
          <w:bCs/>
          <w:szCs w:val="24"/>
          <w:lang w:val="en-CA"/>
        </w:rPr>
        <w:t>shareholders’</w:t>
      </w:r>
      <w:r w:rsidR="00567D07" w:rsidRPr="00553260">
        <w:rPr>
          <w:rFonts w:cs="Arial"/>
          <w:bCs/>
          <w:szCs w:val="24"/>
          <w:lang w:val="en-CA"/>
        </w:rPr>
        <w:t xml:space="preserve"> equity ($6,941).  </w:t>
      </w:r>
    </w:p>
    <w:p w14:paraId="07F0E51D" w14:textId="77777777" w:rsidR="00567D07" w:rsidRPr="00553260" w:rsidRDefault="00567D07" w:rsidP="00ED0FE2">
      <w:pPr>
        <w:pStyle w:val="text"/>
        <w:tabs>
          <w:tab w:val="left" w:pos="450"/>
        </w:tabs>
        <w:spacing w:before="0" w:line="240" w:lineRule="auto"/>
        <w:rPr>
          <w:rFonts w:cs="Arial"/>
          <w:b/>
          <w:szCs w:val="24"/>
          <w:lang w:val="en-CA"/>
        </w:rPr>
      </w:pPr>
      <w:r w:rsidRPr="00553260">
        <w:rPr>
          <w:rFonts w:cs="Arial"/>
          <w:bCs/>
          <w:szCs w:val="24"/>
          <w:lang w:val="en-CA"/>
        </w:rPr>
        <w:br w:type="page"/>
      </w:r>
      <w:r w:rsidRPr="00553260">
        <w:rPr>
          <w:rFonts w:cs="Arial"/>
          <w:b/>
          <w:szCs w:val="24"/>
          <w:lang w:val="en-CA"/>
        </w:rPr>
        <w:lastRenderedPageBreak/>
        <w:t>ANSWERS TO EXERCISES</w:t>
      </w:r>
    </w:p>
    <w:p w14:paraId="3F922D93" w14:textId="77777777" w:rsidR="00C07EF5" w:rsidRPr="00553260" w:rsidRDefault="00C07EF5" w:rsidP="00ED0FE2">
      <w:pPr>
        <w:pStyle w:val="text"/>
        <w:tabs>
          <w:tab w:val="left" w:pos="450"/>
        </w:tabs>
        <w:spacing w:before="0" w:line="240" w:lineRule="auto"/>
        <w:rPr>
          <w:rFonts w:cs="Arial"/>
          <w:b/>
          <w:szCs w:val="24"/>
          <w:lang w:val="en-CA"/>
        </w:rPr>
      </w:pPr>
    </w:p>
    <w:p w14:paraId="65EB4867" w14:textId="77777777" w:rsidR="00ED0FE2" w:rsidRPr="00553260" w:rsidRDefault="00ED0FE2" w:rsidP="00ED0FE2">
      <w:pPr>
        <w:pStyle w:val="text"/>
        <w:tabs>
          <w:tab w:val="left" w:pos="450"/>
        </w:tabs>
        <w:spacing w:before="0" w:line="240" w:lineRule="auto"/>
        <w:rPr>
          <w:rFonts w:cs="Arial"/>
          <w:b/>
          <w:szCs w:val="24"/>
          <w:lang w:val="en-CA"/>
        </w:rPr>
      </w:pPr>
    </w:p>
    <w:p w14:paraId="0E4575C2" w14:textId="77777777" w:rsidR="00567D07" w:rsidRPr="00553260" w:rsidRDefault="00567D07" w:rsidP="00ED0FE2">
      <w:pPr>
        <w:rPr>
          <w:rFonts w:ascii="Arial" w:hAnsi="Arial" w:cs="Arial"/>
          <w:b/>
          <w:sz w:val="24"/>
          <w:szCs w:val="24"/>
          <w:lang w:val="en-CA"/>
        </w:rPr>
      </w:pPr>
      <w:r w:rsidRPr="00553260">
        <w:rPr>
          <w:rFonts w:ascii="Arial" w:hAnsi="Arial" w:cs="Arial"/>
          <w:b/>
          <w:sz w:val="24"/>
          <w:szCs w:val="24"/>
          <w:lang w:val="en-CA"/>
        </w:rPr>
        <w:t>E1-1</w:t>
      </w:r>
    </w:p>
    <w:p w14:paraId="19C33AE4" w14:textId="77777777" w:rsidR="00567D07" w:rsidRPr="00553260" w:rsidRDefault="00567D07" w:rsidP="00ED0FE2">
      <w:pPr>
        <w:rPr>
          <w:rFonts w:ascii="Arial" w:hAnsi="Arial" w:cs="Arial"/>
          <w:b/>
          <w:sz w:val="24"/>
          <w:szCs w:val="24"/>
          <w:lang w:val="en-CA"/>
        </w:rPr>
      </w:pPr>
    </w:p>
    <w:p w14:paraId="71B70522" w14:textId="77777777" w:rsidR="00567D07" w:rsidRPr="00553260" w:rsidRDefault="00567D07" w:rsidP="00ED0FE2">
      <w:pPr>
        <w:pStyle w:val="text"/>
        <w:numPr>
          <w:ilvl w:val="0"/>
          <w:numId w:val="5"/>
        </w:numPr>
        <w:tabs>
          <w:tab w:val="left" w:pos="450"/>
        </w:tabs>
        <w:spacing w:before="0" w:line="240" w:lineRule="auto"/>
        <w:rPr>
          <w:rFonts w:cs="Arial"/>
          <w:szCs w:val="24"/>
          <w:lang w:val="en-CA"/>
        </w:rPr>
      </w:pPr>
      <w:r w:rsidRPr="00553260">
        <w:rPr>
          <w:rFonts w:cs="Arial"/>
          <w:szCs w:val="24"/>
          <w:lang w:val="en-CA"/>
        </w:rPr>
        <w:t xml:space="preserve">Assets = Liabilities + </w:t>
      </w:r>
      <w:r w:rsidR="00A83910" w:rsidRPr="00553260">
        <w:rPr>
          <w:rFonts w:cs="Arial"/>
          <w:szCs w:val="24"/>
          <w:lang w:val="en-CA"/>
        </w:rPr>
        <w:t>Shareholders’</w:t>
      </w:r>
      <w:r w:rsidRPr="00553260">
        <w:rPr>
          <w:rFonts w:cs="Arial"/>
          <w:szCs w:val="24"/>
          <w:lang w:val="en-CA"/>
        </w:rPr>
        <w:t xml:space="preserve"> Equity</w:t>
      </w:r>
    </w:p>
    <w:p w14:paraId="154CCE0F" w14:textId="77777777" w:rsidR="00567D07" w:rsidRPr="00553260" w:rsidRDefault="00567D07" w:rsidP="00ED0FE2">
      <w:pPr>
        <w:ind w:left="1440"/>
        <w:rPr>
          <w:rFonts w:ascii="Arial" w:hAnsi="Arial" w:cs="Arial"/>
          <w:sz w:val="24"/>
          <w:szCs w:val="24"/>
          <w:lang w:val="en-CA"/>
        </w:rPr>
      </w:pPr>
      <w:r w:rsidRPr="00553260">
        <w:rPr>
          <w:rFonts w:ascii="Arial" w:hAnsi="Arial" w:cs="Arial"/>
          <w:sz w:val="24"/>
          <w:szCs w:val="24"/>
          <w:lang w:val="en-CA"/>
        </w:rPr>
        <w:t xml:space="preserve">     </w:t>
      </w:r>
      <w:r w:rsidRPr="00553260">
        <w:rPr>
          <w:rFonts w:ascii="Arial" w:hAnsi="Arial" w:cs="Arial"/>
          <w:sz w:val="24"/>
          <w:szCs w:val="24"/>
          <w:lang w:val="en-CA"/>
        </w:rPr>
        <w:tab/>
        <w:t>= $13,750 + $4,450</w:t>
      </w:r>
    </w:p>
    <w:p w14:paraId="3E89CDB9" w14:textId="77777777" w:rsidR="00567D07" w:rsidRPr="00553260" w:rsidRDefault="00567D07" w:rsidP="00ED0FE2">
      <w:pPr>
        <w:ind w:left="1440"/>
        <w:rPr>
          <w:rFonts w:ascii="Arial" w:hAnsi="Arial" w:cs="Arial"/>
          <w:sz w:val="24"/>
          <w:szCs w:val="24"/>
          <w:lang w:val="en-CA"/>
        </w:rPr>
      </w:pPr>
      <w:r w:rsidRPr="00553260">
        <w:rPr>
          <w:rFonts w:ascii="Arial" w:hAnsi="Arial" w:cs="Arial"/>
          <w:sz w:val="24"/>
          <w:szCs w:val="24"/>
          <w:lang w:val="en-CA"/>
        </w:rPr>
        <w:t xml:space="preserve">     </w:t>
      </w:r>
      <w:r w:rsidRPr="00553260">
        <w:rPr>
          <w:rFonts w:ascii="Arial" w:hAnsi="Arial" w:cs="Arial"/>
          <w:sz w:val="24"/>
          <w:szCs w:val="24"/>
          <w:lang w:val="en-CA"/>
        </w:rPr>
        <w:tab/>
        <w:t>= $18,200</w:t>
      </w:r>
    </w:p>
    <w:p w14:paraId="47A5F57E" w14:textId="77777777" w:rsidR="00567D07" w:rsidRPr="00553260" w:rsidRDefault="00567D07" w:rsidP="00ED0FE2">
      <w:pPr>
        <w:ind w:left="1440"/>
        <w:rPr>
          <w:rFonts w:ascii="Arial" w:hAnsi="Arial" w:cs="Arial"/>
          <w:sz w:val="24"/>
          <w:szCs w:val="24"/>
          <w:lang w:val="en-CA"/>
        </w:rPr>
      </w:pPr>
      <w:r w:rsidRPr="00553260">
        <w:rPr>
          <w:rFonts w:ascii="Arial" w:hAnsi="Arial" w:cs="Arial"/>
          <w:sz w:val="24"/>
          <w:szCs w:val="24"/>
          <w:lang w:val="en-CA"/>
        </w:rPr>
        <w:t xml:space="preserve">     </w:t>
      </w:r>
      <w:r w:rsidRPr="00553260">
        <w:rPr>
          <w:rFonts w:ascii="Arial" w:hAnsi="Arial" w:cs="Arial"/>
          <w:sz w:val="24"/>
          <w:szCs w:val="24"/>
          <w:lang w:val="en-CA"/>
        </w:rPr>
        <w:tab/>
        <w:t>= Assets reported on the balance sheet</w:t>
      </w:r>
    </w:p>
    <w:p w14:paraId="44C7C0F5" w14:textId="77777777" w:rsidR="00567D07" w:rsidRPr="00553260" w:rsidRDefault="00567D07" w:rsidP="00ED0FE2">
      <w:pPr>
        <w:ind w:left="1440"/>
        <w:rPr>
          <w:rFonts w:ascii="Arial" w:hAnsi="Arial" w:cs="Arial"/>
          <w:sz w:val="24"/>
          <w:szCs w:val="24"/>
          <w:lang w:val="en-CA"/>
        </w:rPr>
      </w:pPr>
    </w:p>
    <w:p w14:paraId="3E425D35" w14:textId="77777777" w:rsidR="00567D07" w:rsidRPr="00553260" w:rsidRDefault="00567D07" w:rsidP="00ED0FE2">
      <w:pPr>
        <w:numPr>
          <w:ilvl w:val="0"/>
          <w:numId w:val="5"/>
        </w:numPr>
        <w:rPr>
          <w:rFonts w:ascii="Arial" w:hAnsi="Arial" w:cs="Arial"/>
          <w:sz w:val="24"/>
          <w:szCs w:val="24"/>
          <w:lang w:val="en-CA"/>
        </w:rPr>
      </w:pPr>
      <w:r w:rsidRPr="00553260">
        <w:rPr>
          <w:rFonts w:ascii="Arial" w:hAnsi="Arial" w:cs="Arial"/>
          <w:sz w:val="24"/>
          <w:szCs w:val="24"/>
          <w:lang w:val="en-CA"/>
        </w:rPr>
        <w:t>Net Income = Revenue – Expenses</w:t>
      </w:r>
    </w:p>
    <w:p w14:paraId="12FE8ACE"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$10,500 - $9,200</w:t>
      </w:r>
    </w:p>
    <w:p w14:paraId="4A1FBE6D"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$1,300</w:t>
      </w:r>
    </w:p>
    <w:p w14:paraId="3ED94147"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Net income reported on the income statement</w:t>
      </w:r>
    </w:p>
    <w:p w14:paraId="2FAA06ED" w14:textId="77777777" w:rsidR="00567D07" w:rsidRPr="00553260" w:rsidRDefault="00567D07" w:rsidP="00ED0FE2">
      <w:pPr>
        <w:rPr>
          <w:rFonts w:ascii="Arial" w:hAnsi="Arial" w:cs="Arial"/>
          <w:sz w:val="24"/>
          <w:szCs w:val="24"/>
          <w:lang w:val="en-CA"/>
        </w:rPr>
      </w:pPr>
    </w:p>
    <w:p w14:paraId="28D88C8A" w14:textId="77777777" w:rsidR="00567D07" w:rsidRPr="00553260" w:rsidRDefault="00567D07" w:rsidP="00ED0FE2">
      <w:pPr>
        <w:numPr>
          <w:ilvl w:val="0"/>
          <w:numId w:val="5"/>
        </w:numPr>
        <w:rPr>
          <w:rFonts w:ascii="Arial" w:hAnsi="Arial" w:cs="Arial"/>
          <w:sz w:val="24"/>
          <w:szCs w:val="24"/>
          <w:lang w:val="en-CA"/>
        </w:rPr>
      </w:pPr>
      <w:r w:rsidRPr="00553260">
        <w:rPr>
          <w:rFonts w:ascii="Arial" w:hAnsi="Arial" w:cs="Arial"/>
          <w:sz w:val="24"/>
          <w:szCs w:val="24"/>
          <w:lang w:val="en-CA"/>
        </w:rPr>
        <w:t>Beginning Retained Earnings (R/E) + Net Income – Dividends = Ending R/E</w:t>
      </w:r>
    </w:p>
    <w:p w14:paraId="169446D4"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b/>
        <w:t xml:space="preserve">                  </w:t>
      </w:r>
      <w:r w:rsidRPr="00553260">
        <w:rPr>
          <w:rFonts w:ascii="Arial" w:hAnsi="Arial" w:cs="Arial"/>
          <w:sz w:val="24"/>
          <w:szCs w:val="24"/>
          <w:lang w:val="en-CA"/>
        </w:rPr>
        <w:tab/>
        <w:t xml:space="preserve">$3,500 + $1,300 - $500 = $4,300                  </w:t>
      </w:r>
    </w:p>
    <w:p w14:paraId="516DEB70"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w:t>
      </w:r>
    </w:p>
    <w:p w14:paraId="00EDF8EA" w14:textId="77777777" w:rsidR="00567D07" w:rsidRPr="00553260" w:rsidRDefault="00567D07" w:rsidP="00ED0FE2">
      <w:pPr>
        <w:numPr>
          <w:ilvl w:val="0"/>
          <w:numId w:val="5"/>
        </w:numPr>
        <w:rPr>
          <w:rFonts w:ascii="Arial" w:hAnsi="Arial" w:cs="Arial"/>
          <w:sz w:val="24"/>
          <w:szCs w:val="24"/>
          <w:lang w:val="en-CA"/>
        </w:rPr>
      </w:pPr>
      <w:r w:rsidRPr="00553260">
        <w:rPr>
          <w:rFonts w:ascii="Arial" w:hAnsi="Arial" w:cs="Arial"/>
          <w:sz w:val="24"/>
          <w:szCs w:val="24"/>
          <w:lang w:val="en-CA"/>
        </w:rPr>
        <w:t>Beginning Cash + Cash Flows from Operating Activities + Cash Flows from Investing Activities + Cash Flows from Financing Activities = Ending Cash</w:t>
      </w:r>
    </w:p>
    <w:p w14:paraId="4472D89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$1,000 + $1,600 + ($1,000) + ($900) = $700</w:t>
      </w:r>
    </w:p>
    <w:p w14:paraId="04EBD973" w14:textId="77777777" w:rsidR="00567D07" w:rsidRPr="00553260" w:rsidRDefault="00567D07" w:rsidP="00ED0FE2">
      <w:pPr>
        <w:pStyle w:val="text"/>
        <w:tabs>
          <w:tab w:val="left" w:pos="450"/>
        </w:tabs>
        <w:spacing w:before="0" w:line="240" w:lineRule="auto"/>
        <w:ind w:left="450" w:hanging="450"/>
        <w:rPr>
          <w:rFonts w:cs="Arial"/>
          <w:bCs/>
          <w:szCs w:val="24"/>
          <w:lang w:val="en-CA"/>
        </w:rPr>
      </w:pPr>
    </w:p>
    <w:p w14:paraId="6701BF61" w14:textId="77777777" w:rsidR="00CB4D61" w:rsidRPr="00553260" w:rsidRDefault="00CB4D61" w:rsidP="00ED0FE2">
      <w:pPr>
        <w:pStyle w:val="text"/>
        <w:tabs>
          <w:tab w:val="left" w:pos="450"/>
        </w:tabs>
        <w:spacing w:before="0" w:line="240" w:lineRule="auto"/>
        <w:ind w:left="450" w:hanging="450"/>
        <w:rPr>
          <w:rFonts w:cs="Arial"/>
          <w:bCs/>
          <w:szCs w:val="24"/>
          <w:lang w:val="en-CA"/>
        </w:rPr>
      </w:pPr>
    </w:p>
    <w:p w14:paraId="4917EBB1" w14:textId="77777777" w:rsidR="00567D07" w:rsidRPr="00553260" w:rsidRDefault="00567D07" w:rsidP="00ED0FE2">
      <w:pPr>
        <w:pStyle w:val="Heading4"/>
        <w:rPr>
          <w:szCs w:val="24"/>
          <w:lang w:val="en-CA"/>
        </w:rPr>
      </w:pPr>
      <w:r w:rsidRPr="00553260">
        <w:rPr>
          <w:szCs w:val="24"/>
          <w:lang w:val="en-CA"/>
        </w:rPr>
        <w:t>E1-2</w:t>
      </w:r>
    </w:p>
    <w:p w14:paraId="35B9BE04" w14:textId="77777777" w:rsidR="00567D07" w:rsidRPr="00553260" w:rsidRDefault="00567D07" w:rsidP="00ED0FE2">
      <w:pPr>
        <w:rPr>
          <w:rFonts w:ascii="Arial" w:hAnsi="Arial" w:cs="Arial"/>
          <w:sz w:val="24"/>
          <w:szCs w:val="24"/>
          <w:lang w:val="en-CA"/>
        </w:rPr>
      </w:pPr>
    </w:p>
    <w:p w14:paraId="31BB7BB1" w14:textId="77777777" w:rsidR="00567D07" w:rsidRPr="00553260" w:rsidRDefault="00567D07" w:rsidP="00ED0FE2">
      <w:pPr>
        <w:numPr>
          <w:ilvl w:val="0"/>
          <w:numId w:val="6"/>
        </w:numPr>
        <w:rPr>
          <w:rFonts w:ascii="Arial" w:hAnsi="Arial" w:cs="Arial"/>
          <w:sz w:val="24"/>
          <w:szCs w:val="24"/>
          <w:lang w:val="en-CA"/>
        </w:rPr>
      </w:pPr>
      <w:r w:rsidRPr="00553260">
        <w:rPr>
          <w:rFonts w:ascii="Arial" w:hAnsi="Arial" w:cs="Arial"/>
          <w:sz w:val="24"/>
          <w:szCs w:val="24"/>
          <w:lang w:val="en-CA"/>
        </w:rPr>
        <w:t xml:space="preserve">Assets = Liabilities +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w:t>
      </w:r>
    </w:p>
    <w:p w14:paraId="0084FFC9" w14:textId="77777777" w:rsidR="00567D07" w:rsidRPr="00553260" w:rsidRDefault="00567D07" w:rsidP="00ED0FE2">
      <w:pPr>
        <w:ind w:left="1440"/>
        <w:rPr>
          <w:rFonts w:ascii="Arial" w:hAnsi="Arial" w:cs="Arial"/>
          <w:sz w:val="24"/>
          <w:szCs w:val="24"/>
          <w:lang w:val="en-CA"/>
        </w:rPr>
      </w:pPr>
      <w:r w:rsidRPr="00553260">
        <w:rPr>
          <w:rFonts w:ascii="Arial" w:hAnsi="Arial" w:cs="Arial"/>
          <w:sz w:val="24"/>
          <w:szCs w:val="24"/>
          <w:lang w:val="en-CA"/>
        </w:rPr>
        <w:t xml:space="preserve">     </w:t>
      </w:r>
      <w:r w:rsidRPr="00553260">
        <w:rPr>
          <w:rFonts w:ascii="Arial" w:hAnsi="Arial" w:cs="Arial"/>
          <w:sz w:val="24"/>
          <w:szCs w:val="24"/>
          <w:lang w:val="en-CA"/>
        </w:rPr>
        <w:tab/>
        <w:t>= $18,500 + $61,000</w:t>
      </w:r>
    </w:p>
    <w:p w14:paraId="09556444" w14:textId="77777777" w:rsidR="00567D07" w:rsidRPr="00553260" w:rsidRDefault="00567D07" w:rsidP="00ED0FE2">
      <w:pPr>
        <w:ind w:left="1440"/>
        <w:rPr>
          <w:rFonts w:ascii="Arial" w:hAnsi="Arial" w:cs="Arial"/>
          <w:sz w:val="24"/>
          <w:szCs w:val="24"/>
          <w:lang w:val="en-CA"/>
        </w:rPr>
      </w:pPr>
      <w:r w:rsidRPr="00553260">
        <w:rPr>
          <w:rFonts w:ascii="Arial" w:hAnsi="Arial" w:cs="Arial"/>
          <w:sz w:val="24"/>
          <w:szCs w:val="24"/>
          <w:lang w:val="en-CA"/>
        </w:rPr>
        <w:t xml:space="preserve">     </w:t>
      </w:r>
      <w:r w:rsidRPr="00553260">
        <w:rPr>
          <w:rFonts w:ascii="Arial" w:hAnsi="Arial" w:cs="Arial"/>
          <w:sz w:val="24"/>
          <w:szCs w:val="24"/>
          <w:lang w:val="en-CA"/>
        </w:rPr>
        <w:tab/>
        <w:t>= $79,500</w:t>
      </w:r>
    </w:p>
    <w:p w14:paraId="2BF4388E" w14:textId="77777777" w:rsidR="00567D07" w:rsidRPr="00553260" w:rsidRDefault="00567D07" w:rsidP="00ED0FE2">
      <w:pPr>
        <w:ind w:left="1440"/>
        <w:rPr>
          <w:rFonts w:ascii="Arial" w:hAnsi="Arial" w:cs="Arial"/>
          <w:sz w:val="24"/>
          <w:szCs w:val="24"/>
          <w:lang w:val="en-CA"/>
        </w:rPr>
      </w:pPr>
      <w:r w:rsidRPr="00553260">
        <w:rPr>
          <w:rFonts w:ascii="Arial" w:hAnsi="Arial" w:cs="Arial"/>
          <w:sz w:val="24"/>
          <w:szCs w:val="24"/>
          <w:lang w:val="en-CA"/>
        </w:rPr>
        <w:t xml:space="preserve">     </w:t>
      </w:r>
      <w:r w:rsidRPr="00553260">
        <w:rPr>
          <w:rFonts w:ascii="Arial" w:hAnsi="Arial" w:cs="Arial"/>
          <w:sz w:val="24"/>
          <w:szCs w:val="24"/>
          <w:lang w:val="en-CA"/>
        </w:rPr>
        <w:tab/>
        <w:t>= Assets reported on the balance sheet</w:t>
      </w:r>
    </w:p>
    <w:p w14:paraId="532A793D" w14:textId="77777777" w:rsidR="00567D07" w:rsidRPr="00553260" w:rsidRDefault="00567D07" w:rsidP="00ED0FE2">
      <w:pPr>
        <w:ind w:left="1440"/>
        <w:rPr>
          <w:rFonts w:ascii="Arial" w:hAnsi="Arial" w:cs="Arial"/>
          <w:sz w:val="24"/>
          <w:szCs w:val="24"/>
          <w:lang w:val="en-CA"/>
        </w:rPr>
      </w:pPr>
    </w:p>
    <w:p w14:paraId="1F79EC98" w14:textId="77777777" w:rsidR="00567D07" w:rsidRPr="00553260" w:rsidRDefault="00567D07" w:rsidP="00ED0FE2">
      <w:pPr>
        <w:numPr>
          <w:ilvl w:val="0"/>
          <w:numId w:val="6"/>
        </w:numPr>
        <w:rPr>
          <w:rFonts w:ascii="Arial" w:hAnsi="Arial" w:cs="Arial"/>
          <w:sz w:val="24"/>
          <w:szCs w:val="24"/>
          <w:lang w:val="en-CA"/>
        </w:rPr>
      </w:pPr>
      <w:r w:rsidRPr="00553260">
        <w:rPr>
          <w:rFonts w:ascii="Arial" w:hAnsi="Arial" w:cs="Arial"/>
          <w:sz w:val="24"/>
          <w:szCs w:val="24"/>
          <w:lang w:val="en-CA"/>
        </w:rPr>
        <w:t>Net Income = Revenue – Expenses</w:t>
      </w:r>
    </w:p>
    <w:p w14:paraId="237653B2"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$32,100 – $18,950</w:t>
      </w:r>
    </w:p>
    <w:p w14:paraId="0D758A4A"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$13,150</w:t>
      </w:r>
    </w:p>
    <w:p w14:paraId="7146FC51"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Net income reported on the income statement</w:t>
      </w:r>
    </w:p>
    <w:p w14:paraId="4B4A9B8C" w14:textId="77777777" w:rsidR="00567D07" w:rsidRPr="00553260" w:rsidRDefault="00567D07" w:rsidP="00ED0FE2">
      <w:pPr>
        <w:rPr>
          <w:rFonts w:ascii="Arial" w:hAnsi="Arial" w:cs="Arial"/>
          <w:sz w:val="24"/>
          <w:szCs w:val="24"/>
          <w:lang w:val="en-CA"/>
        </w:rPr>
      </w:pPr>
    </w:p>
    <w:p w14:paraId="083E27E6" w14:textId="77777777" w:rsidR="00567D07" w:rsidRPr="00553260" w:rsidRDefault="00567D07" w:rsidP="00ED0FE2">
      <w:pPr>
        <w:numPr>
          <w:ilvl w:val="0"/>
          <w:numId w:val="6"/>
        </w:numPr>
        <w:rPr>
          <w:rFonts w:ascii="Arial" w:hAnsi="Arial" w:cs="Arial"/>
          <w:sz w:val="24"/>
          <w:szCs w:val="24"/>
          <w:lang w:val="en-CA"/>
        </w:rPr>
      </w:pPr>
      <w:r w:rsidRPr="00553260">
        <w:rPr>
          <w:rFonts w:ascii="Arial" w:hAnsi="Arial" w:cs="Arial"/>
          <w:sz w:val="24"/>
          <w:szCs w:val="24"/>
          <w:lang w:val="en-CA"/>
        </w:rPr>
        <w:t>Beginning Retained Earnings (R/E) + Net Income – Dividends = Ending R/E</w:t>
      </w:r>
    </w:p>
    <w:p w14:paraId="538D5475"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b/>
        <w:t xml:space="preserve">             </w:t>
      </w:r>
      <w:r w:rsidRPr="00553260">
        <w:rPr>
          <w:rFonts w:ascii="Arial" w:hAnsi="Arial" w:cs="Arial"/>
          <w:sz w:val="24"/>
          <w:szCs w:val="24"/>
          <w:lang w:val="en-CA"/>
        </w:rPr>
        <w:tab/>
        <w:t xml:space="preserve">$20,500 + $13,150 – $4,900 = $28,750                       </w:t>
      </w:r>
    </w:p>
    <w:p w14:paraId="6FEDE54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w:t>
      </w:r>
    </w:p>
    <w:p w14:paraId="14825174" w14:textId="77777777" w:rsidR="00567D07" w:rsidRPr="00553260" w:rsidRDefault="00567D07" w:rsidP="00ED0FE2">
      <w:pPr>
        <w:numPr>
          <w:ilvl w:val="0"/>
          <w:numId w:val="6"/>
        </w:numPr>
        <w:rPr>
          <w:rFonts w:ascii="Arial" w:hAnsi="Arial" w:cs="Arial"/>
          <w:sz w:val="24"/>
          <w:szCs w:val="24"/>
          <w:lang w:val="en-CA"/>
        </w:rPr>
      </w:pPr>
      <w:r w:rsidRPr="00553260">
        <w:rPr>
          <w:rFonts w:ascii="Arial" w:hAnsi="Arial" w:cs="Arial"/>
          <w:sz w:val="24"/>
          <w:szCs w:val="24"/>
          <w:lang w:val="en-CA"/>
        </w:rPr>
        <w:t>Beginning Cash + Cash Flows from Operating Activities + Cash Flows from Investing Activities + Cash Flows from Financing Activities = Ending Cash</w:t>
      </w:r>
    </w:p>
    <w:p w14:paraId="667B957F"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$3,200 + $15,700 + ($7,200) + ($5,300) = $6,400</w:t>
      </w:r>
    </w:p>
    <w:p w14:paraId="2E23187B" w14:textId="77777777" w:rsidR="00567D07" w:rsidRPr="00553260" w:rsidRDefault="00567D07" w:rsidP="00ED0FE2">
      <w:pPr>
        <w:rPr>
          <w:rFonts w:ascii="Arial" w:hAnsi="Arial" w:cs="Arial"/>
          <w:b/>
          <w:sz w:val="24"/>
          <w:szCs w:val="24"/>
          <w:lang w:val="en-CA"/>
        </w:rPr>
      </w:pPr>
    </w:p>
    <w:p w14:paraId="136EFD61" w14:textId="77777777" w:rsidR="00567D07" w:rsidRPr="00553260" w:rsidRDefault="00567D07" w:rsidP="00ED0FE2">
      <w:pPr>
        <w:rPr>
          <w:rFonts w:ascii="Arial" w:hAnsi="Arial" w:cs="Arial"/>
          <w:b/>
          <w:sz w:val="24"/>
          <w:szCs w:val="24"/>
          <w:lang w:val="en-CA"/>
        </w:rPr>
      </w:pPr>
      <w:r w:rsidRPr="00553260">
        <w:rPr>
          <w:rFonts w:ascii="Arial" w:hAnsi="Arial" w:cs="Arial"/>
          <w:b/>
          <w:sz w:val="24"/>
          <w:szCs w:val="24"/>
          <w:lang w:val="en-CA"/>
        </w:rPr>
        <w:br w:type="page"/>
      </w:r>
      <w:r w:rsidRPr="00553260">
        <w:rPr>
          <w:rFonts w:ascii="Arial" w:hAnsi="Arial" w:cs="Arial"/>
          <w:b/>
          <w:sz w:val="24"/>
          <w:szCs w:val="24"/>
          <w:lang w:val="en-CA"/>
        </w:rPr>
        <w:lastRenderedPageBreak/>
        <w:t>E1-3</w:t>
      </w:r>
    </w:p>
    <w:p w14:paraId="23FB2BC9" w14:textId="77777777" w:rsidR="00567D07" w:rsidRPr="00553260" w:rsidRDefault="00567D07" w:rsidP="00ED0FE2">
      <w:pPr>
        <w:rPr>
          <w:rFonts w:ascii="Arial" w:hAnsi="Arial" w:cs="Arial"/>
          <w:b/>
          <w:sz w:val="24"/>
          <w:szCs w:val="24"/>
          <w:lang w:val="en-CA"/>
        </w:rPr>
      </w:pPr>
    </w:p>
    <w:p w14:paraId="75CB84AD" w14:textId="77777777" w:rsidR="00567D07" w:rsidRPr="00553260" w:rsidRDefault="00567D07" w:rsidP="00ED0FE2">
      <w:pPr>
        <w:pStyle w:val="text"/>
        <w:spacing w:before="0" w:line="240" w:lineRule="auto"/>
        <w:rPr>
          <w:rFonts w:cs="Arial"/>
          <w:bCs/>
          <w:szCs w:val="24"/>
          <w:lang w:val="en-CA"/>
        </w:rPr>
      </w:pPr>
      <w:r w:rsidRPr="00553260">
        <w:rPr>
          <w:rFonts w:cs="Arial"/>
          <w:bCs/>
          <w:szCs w:val="24"/>
          <w:lang w:val="en-CA"/>
        </w:rPr>
        <w:t>Req. 1</w:t>
      </w:r>
    </w:p>
    <w:p w14:paraId="1BADC5B4" w14:textId="77777777" w:rsidR="00567D07" w:rsidRPr="00553260" w:rsidRDefault="00567D07" w:rsidP="00ED0FE2">
      <w:pPr>
        <w:pStyle w:val="textc"/>
        <w:spacing w:after="0" w:line="240" w:lineRule="auto"/>
        <w:rPr>
          <w:rFonts w:cs="Arial"/>
          <w:bCs/>
          <w:szCs w:val="24"/>
          <w:lang w:val="en-CA"/>
        </w:rPr>
      </w:pPr>
      <w:r w:rsidRPr="00553260">
        <w:rPr>
          <w:rFonts w:cs="Arial"/>
          <w:bCs/>
          <w:szCs w:val="24"/>
          <w:lang w:val="en-CA"/>
        </w:rPr>
        <w:t>Designer Footwear Inc.</w:t>
      </w:r>
    </w:p>
    <w:p w14:paraId="748650BF" w14:textId="77777777" w:rsidR="00567D07" w:rsidRPr="00553260" w:rsidRDefault="00567D07" w:rsidP="00ED0FE2">
      <w:pPr>
        <w:jc w:val="center"/>
        <w:rPr>
          <w:rFonts w:ascii="Arial" w:hAnsi="Arial" w:cs="Arial"/>
          <w:bCs/>
          <w:sz w:val="24"/>
          <w:szCs w:val="24"/>
          <w:lang w:val="en-CA"/>
        </w:rPr>
      </w:pPr>
      <w:r w:rsidRPr="00553260">
        <w:rPr>
          <w:rFonts w:ascii="Arial" w:hAnsi="Arial" w:cs="Arial"/>
          <w:bCs/>
          <w:sz w:val="24"/>
          <w:szCs w:val="24"/>
          <w:lang w:val="en-CA"/>
        </w:rPr>
        <w:t>Balance Sheet</w:t>
      </w:r>
    </w:p>
    <w:p w14:paraId="5FD49EBB" w14:textId="77777777" w:rsidR="00567D07" w:rsidRPr="00553260" w:rsidRDefault="00567D07" w:rsidP="00ED0FE2">
      <w:pPr>
        <w:jc w:val="center"/>
        <w:rPr>
          <w:rFonts w:ascii="Arial" w:hAnsi="Arial" w:cs="Arial"/>
          <w:bCs/>
          <w:sz w:val="24"/>
          <w:szCs w:val="24"/>
          <w:lang w:val="en-CA"/>
        </w:rPr>
      </w:pPr>
      <w:r w:rsidRPr="00553260">
        <w:rPr>
          <w:rFonts w:ascii="Arial" w:hAnsi="Arial" w:cs="Arial"/>
          <w:bCs/>
          <w:sz w:val="24"/>
          <w:szCs w:val="24"/>
          <w:lang w:val="en-CA"/>
        </w:rPr>
        <w:t>At November 1, 201</w:t>
      </w:r>
      <w:r w:rsidR="00F1539E" w:rsidRPr="00553260">
        <w:rPr>
          <w:rFonts w:ascii="Arial" w:hAnsi="Arial" w:cs="Arial"/>
          <w:bCs/>
          <w:sz w:val="24"/>
          <w:szCs w:val="24"/>
          <w:lang w:val="en-CA"/>
        </w:rPr>
        <w:t>7</w:t>
      </w:r>
    </w:p>
    <w:p w14:paraId="7ADA42C6" w14:textId="77777777" w:rsidR="00567D07" w:rsidRPr="00553260" w:rsidRDefault="00567D07" w:rsidP="00ED0FE2">
      <w:pPr>
        <w:jc w:val="center"/>
        <w:rPr>
          <w:rFonts w:ascii="Arial" w:hAnsi="Arial" w:cs="Arial"/>
          <w:bCs/>
          <w:sz w:val="24"/>
          <w:szCs w:val="24"/>
          <w:lang w:val="en-CA"/>
        </w:rPr>
      </w:pPr>
      <w:r w:rsidRPr="00553260">
        <w:rPr>
          <w:rFonts w:ascii="Arial" w:hAnsi="Arial" w:cs="Arial"/>
          <w:bCs/>
          <w:sz w:val="24"/>
          <w:szCs w:val="24"/>
          <w:lang w:val="en-CA"/>
        </w:rPr>
        <w:t>(in thousands)</w:t>
      </w:r>
    </w:p>
    <w:tbl>
      <w:tblPr>
        <w:tblW w:w="0" w:type="auto"/>
        <w:tblLayout w:type="fixed"/>
        <w:tblCellMar>
          <w:left w:w="0" w:type="dxa"/>
          <w:right w:w="0" w:type="dxa"/>
        </w:tblCellMar>
        <w:tblLook w:val="0000" w:firstRow="0" w:lastRow="0" w:firstColumn="0" w:lastColumn="0" w:noHBand="0" w:noVBand="0"/>
      </w:tblPr>
      <w:tblGrid>
        <w:gridCol w:w="7938"/>
        <w:gridCol w:w="1058"/>
      </w:tblGrid>
      <w:tr w:rsidR="00567D07" w:rsidRPr="00553260" w14:paraId="093E801A" w14:textId="77777777" w:rsidTr="00A349A2">
        <w:trPr>
          <w:trHeight w:val="288"/>
        </w:trPr>
        <w:tc>
          <w:tcPr>
            <w:tcW w:w="7938" w:type="dxa"/>
          </w:tcPr>
          <w:p w14:paraId="224093C7" w14:textId="77777777" w:rsidR="00567D07" w:rsidRPr="00553260" w:rsidRDefault="00567D07" w:rsidP="00ED0FE2">
            <w:pPr>
              <w:pStyle w:val="text"/>
              <w:spacing w:before="0" w:line="240" w:lineRule="auto"/>
              <w:rPr>
                <w:rFonts w:cs="Arial"/>
                <w:bCs/>
                <w:szCs w:val="24"/>
                <w:lang w:val="en-CA"/>
              </w:rPr>
            </w:pPr>
            <w:r w:rsidRPr="00553260">
              <w:rPr>
                <w:rFonts w:cs="Arial"/>
                <w:bCs/>
                <w:szCs w:val="24"/>
                <w:lang w:val="en-CA"/>
              </w:rPr>
              <w:t>Assets</w:t>
            </w:r>
          </w:p>
        </w:tc>
        <w:tc>
          <w:tcPr>
            <w:tcW w:w="1058" w:type="dxa"/>
          </w:tcPr>
          <w:p w14:paraId="2271F7DC" w14:textId="77777777" w:rsidR="00567D07" w:rsidRPr="00553260" w:rsidRDefault="00567D07" w:rsidP="00ED0FE2">
            <w:pPr>
              <w:jc w:val="right"/>
              <w:rPr>
                <w:rFonts w:ascii="Arial" w:hAnsi="Arial" w:cs="Arial"/>
                <w:bCs/>
                <w:sz w:val="24"/>
                <w:szCs w:val="24"/>
                <w:lang w:val="en-CA"/>
              </w:rPr>
            </w:pPr>
          </w:p>
        </w:tc>
      </w:tr>
      <w:tr w:rsidR="00567D07" w:rsidRPr="00553260" w14:paraId="5DB66124" w14:textId="77777777" w:rsidTr="00A349A2">
        <w:trPr>
          <w:trHeight w:val="288"/>
        </w:trPr>
        <w:tc>
          <w:tcPr>
            <w:tcW w:w="7938" w:type="dxa"/>
          </w:tcPr>
          <w:p w14:paraId="3DC51C5E"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  Cash</w:t>
            </w:r>
          </w:p>
        </w:tc>
        <w:tc>
          <w:tcPr>
            <w:tcW w:w="1058" w:type="dxa"/>
          </w:tcPr>
          <w:p w14:paraId="4DDE2175" w14:textId="77777777" w:rsidR="00567D07" w:rsidRPr="00553260" w:rsidRDefault="00567D07" w:rsidP="00ED0FE2">
            <w:pPr>
              <w:jc w:val="right"/>
              <w:rPr>
                <w:rFonts w:ascii="Arial" w:hAnsi="Arial" w:cs="Arial"/>
                <w:bCs/>
                <w:sz w:val="24"/>
                <w:szCs w:val="24"/>
                <w:lang w:val="en-CA"/>
              </w:rPr>
            </w:pPr>
            <w:r w:rsidRPr="00553260">
              <w:rPr>
                <w:rFonts w:ascii="Arial" w:hAnsi="Arial" w:cs="Arial"/>
                <w:bCs/>
                <w:sz w:val="24"/>
                <w:szCs w:val="24"/>
                <w:lang w:val="en-CA"/>
              </w:rPr>
              <w:t>$  45,570</w:t>
            </w:r>
          </w:p>
        </w:tc>
      </w:tr>
      <w:tr w:rsidR="00567D07" w:rsidRPr="00553260" w14:paraId="29E95D30" w14:textId="77777777" w:rsidTr="00A349A2">
        <w:trPr>
          <w:trHeight w:val="268"/>
        </w:trPr>
        <w:tc>
          <w:tcPr>
            <w:tcW w:w="7938" w:type="dxa"/>
          </w:tcPr>
          <w:p w14:paraId="38B9818A"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  Accounts Receivable</w:t>
            </w:r>
          </w:p>
        </w:tc>
        <w:tc>
          <w:tcPr>
            <w:tcW w:w="1058" w:type="dxa"/>
          </w:tcPr>
          <w:p w14:paraId="3FAB4E58" w14:textId="77777777" w:rsidR="00567D07" w:rsidRPr="00553260" w:rsidRDefault="00567D07" w:rsidP="00ED0FE2">
            <w:pPr>
              <w:jc w:val="right"/>
              <w:rPr>
                <w:rFonts w:ascii="Arial" w:hAnsi="Arial" w:cs="Arial"/>
                <w:bCs/>
                <w:sz w:val="24"/>
                <w:szCs w:val="24"/>
                <w:lang w:val="en-CA"/>
              </w:rPr>
            </w:pPr>
            <w:r w:rsidRPr="00553260">
              <w:rPr>
                <w:rFonts w:ascii="Arial" w:hAnsi="Arial" w:cs="Arial"/>
                <w:bCs/>
                <w:sz w:val="24"/>
                <w:szCs w:val="24"/>
                <w:lang w:val="en-CA"/>
              </w:rPr>
              <w:t>11,888</w:t>
            </w:r>
          </w:p>
        </w:tc>
      </w:tr>
      <w:tr w:rsidR="00567D07" w:rsidRPr="00553260" w14:paraId="32C3DBB3" w14:textId="77777777" w:rsidTr="00A349A2">
        <w:trPr>
          <w:trHeight w:val="288"/>
        </w:trPr>
        <w:tc>
          <w:tcPr>
            <w:tcW w:w="7938" w:type="dxa"/>
          </w:tcPr>
          <w:p w14:paraId="78A8BE65"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  Property, Plant, and Equipment</w:t>
            </w:r>
          </w:p>
        </w:tc>
        <w:tc>
          <w:tcPr>
            <w:tcW w:w="1058" w:type="dxa"/>
          </w:tcPr>
          <w:p w14:paraId="7C9D1F39" w14:textId="77777777" w:rsidR="00567D07" w:rsidRPr="00553260" w:rsidRDefault="00567D07" w:rsidP="00ED0FE2">
            <w:pPr>
              <w:jc w:val="right"/>
              <w:rPr>
                <w:rFonts w:ascii="Arial" w:hAnsi="Arial" w:cs="Arial"/>
                <w:bCs/>
                <w:sz w:val="24"/>
                <w:szCs w:val="24"/>
                <w:lang w:val="en-CA"/>
              </w:rPr>
            </w:pPr>
            <w:r w:rsidRPr="00553260">
              <w:rPr>
                <w:rFonts w:ascii="Arial" w:hAnsi="Arial" w:cs="Arial"/>
                <w:bCs/>
                <w:sz w:val="24"/>
                <w:szCs w:val="24"/>
                <w:lang w:val="en-CA"/>
              </w:rPr>
              <w:t>  233,631</w:t>
            </w:r>
          </w:p>
        </w:tc>
      </w:tr>
      <w:tr w:rsidR="00567D07" w:rsidRPr="00553260" w14:paraId="3D09585A" w14:textId="77777777" w:rsidTr="00A349A2">
        <w:trPr>
          <w:trHeight w:val="288"/>
        </w:trPr>
        <w:tc>
          <w:tcPr>
            <w:tcW w:w="7938" w:type="dxa"/>
          </w:tcPr>
          <w:p w14:paraId="1ED01D99" w14:textId="77777777" w:rsidR="00567D07" w:rsidRPr="00553260" w:rsidRDefault="00567D07" w:rsidP="00ED0FE2">
            <w:pPr>
              <w:pStyle w:val="text"/>
              <w:spacing w:before="0" w:line="240" w:lineRule="auto"/>
              <w:rPr>
                <w:rFonts w:cs="Arial"/>
                <w:bCs/>
                <w:szCs w:val="24"/>
                <w:lang w:val="en-CA"/>
              </w:rPr>
            </w:pPr>
            <w:r w:rsidRPr="00553260">
              <w:rPr>
                <w:rFonts w:cs="Arial"/>
                <w:bCs/>
                <w:szCs w:val="24"/>
                <w:lang w:val="en-CA"/>
              </w:rPr>
              <w:t xml:space="preserve">  Other Assets</w:t>
            </w:r>
          </w:p>
        </w:tc>
        <w:tc>
          <w:tcPr>
            <w:tcW w:w="1058" w:type="dxa"/>
          </w:tcPr>
          <w:p w14:paraId="310C3992" w14:textId="77777777" w:rsidR="00567D07" w:rsidRPr="00553260" w:rsidRDefault="00567D07" w:rsidP="00ED0FE2">
            <w:pPr>
              <w:jc w:val="right"/>
              <w:rPr>
                <w:rFonts w:ascii="Arial" w:hAnsi="Arial" w:cs="Arial"/>
                <w:bCs/>
                <w:sz w:val="24"/>
                <w:szCs w:val="24"/>
                <w:u w:val="single"/>
                <w:lang w:val="en-CA"/>
              </w:rPr>
            </w:pPr>
            <w:r w:rsidRPr="00553260">
              <w:rPr>
                <w:rFonts w:ascii="Arial" w:hAnsi="Arial" w:cs="Arial"/>
                <w:sz w:val="24"/>
                <w:szCs w:val="24"/>
                <w:u w:val="single"/>
                <w:lang w:val="en-CA"/>
              </w:rPr>
              <w:t xml:space="preserve">  494,294</w:t>
            </w:r>
          </w:p>
        </w:tc>
      </w:tr>
      <w:tr w:rsidR="00567D07" w:rsidRPr="00553260" w14:paraId="1D9CD354" w14:textId="77777777" w:rsidTr="00A349A2">
        <w:trPr>
          <w:trHeight w:val="288"/>
        </w:trPr>
        <w:tc>
          <w:tcPr>
            <w:tcW w:w="7938" w:type="dxa"/>
          </w:tcPr>
          <w:p w14:paraId="2A8F4505"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Total Assets</w:t>
            </w:r>
          </w:p>
        </w:tc>
        <w:tc>
          <w:tcPr>
            <w:tcW w:w="1058" w:type="dxa"/>
          </w:tcPr>
          <w:p w14:paraId="55579FDD" w14:textId="77777777" w:rsidR="00567D07" w:rsidRPr="00553260" w:rsidRDefault="00567D07" w:rsidP="00ED0FE2">
            <w:pPr>
              <w:jc w:val="right"/>
              <w:rPr>
                <w:rFonts w:ascii="Arial" w:hAnsi="Arial" w:cs="Arial"/>
                <w:bCs/>
                <w:sz w:val="24"/>
                <w:szCs w:val="24"/>
                <w:u w:val="double"/>
                <w:lang w:val="en-CA"/>
              </w:rPr>
            </w:pPr>
            <w:r w:rsidRPr="00553260">
              <w:rPr>
                <w:rFonts w:ascii="Arial" w:hAnsi="Arial" w:cs="Arial"/>
                <w:bCs/>
                <w:sz w:val="24"/>
                <w:szCs w:val="24"/>
                <w:u w:val="double"/>
                <w:lang w:val="en-CA"/>
              </w:rPr>
              <w:t>$785,383</w:t>
            </w:r>
          </w:p>
        </w:tc>
      </w:tr>
      <w:tr w:rsidR="00567D07" w:rsidRPr="00553260" w14:paraId="411714B8" w14:textId="77777777" w:rsidTr="00A349A2">
        <w:trPr>
          <w:trHeight w:val="268"/>
        </w:trPr>
        <w:tc>
          <w:tcPr>
            <w:tcW w:w="7938" w:type="dxa"/>
          </w:tcPr>
          <w:p w14:paraId="24640287" w14:textId="77777777" w:rsidR="00567D07" w:rsidRPr="00553260" w:rsidRDefault="00567D07" w:rsidP="00ED0FE2">
            <w:pPr>
              <w:rPr>
                <w:rFonts w:ascii="Arial" w:hAnsi="Arial" w:cs="Arial"/>
                <w:bCs/>
                <w:sz w:val="24"/>
                <w:szCs w:val="24"/>
                <w:lang w:val="en-CA"/>
              </w:rPr>
            </w:pPr>
          </w:p>
        </w:tc>
        <w:tc>
          <w:tcPr>
            <w:tcW w:w="1058" w:type="dxa"/>
          </w:tcPr>
          <w:p w14:paraId="2BC1B3AF" w14:textId="77777777" w:rsidR="00567D07" w:rsidRPr="00553260" w:rsidRDefault="00567D07" w:rsidP="00ED0FE2">
            <w:pPr>
              <w:jc w:val="right"/>
              <w:rPr>
                <w:rFonts w:ascii="Arial" w:hAnsi="Arial" w:cs="Arial"/>
                <w:bCs/>
                <w:sz w:val="24"/>
                <w:szCs w:val="24"/>
                <w:lang w:val="en-CA"/>
              </w:rPr>
            </w:pPr>
          </w:p>
        </w:tc>
      </w:tr>
      <w:tr w:rsidR="00567D07" w:rsidRPr="00553260" w14:paraId="6AF9C042" w14:textId="77777777" w:rsidTr="00A349A2">
        <w:trPr>
          <w:trHeight w:val="288"/>
        </w:trPr>
        <w:tc>
          <w:tcPr>
            <w:tcW w:w="7938" w:type="dxa"/>
          </w:tcPr>
          <w:p w14:paraId="2D82B003"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Liabilities</w:t>
            </w:r>
          </w:p>
        </w:tc>
        <w:tc>
          <w:tcPr>
            <w:tcW w:w="1058" w:type="dxa"/>
          </w:tcPr>
          <w:p w14:paraId="09A71C6A" w14:textId="77777777" w:rsidR="00567D07" w:rsidRPr="00553260" w:rsidRDefault="00567D07" w:rsidP="00ED0FE2">
            <w:pPr>
              <w:jc w:val="right"/>
              <w:rPr>
                <w:rFonts w:ascii="Arial" w:hAnsi="Arial" w:cs="Arial"/>
                <w:bCs/>
                <w:sz w:val="24"/>
                <w:szCs w:val="24"/>
                <w:lang w:val="en-CA"/>
              </w:rPr>
            </w:pPr>
          </w:p>
        </w:tc>
      </w:tr>
      <w:tr w:rsidR="00567D07" w:rsidRPr="00553260" w14:paraId="737690BA" w14:textId="77777777" w:rsidTr="00A349A2">
        <w:trPr>
          <w:trHeight w:val="288"/>
        </w:trPr>
        <w:tc>
          <w:tcPr>
            <w:tcW w:w="7938" w:type="dxa"/>
          </w:tcPr>
          <w:p w14:paraId="0A519532"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  Accounts Payable</w:t>
            </w:r>
          </w:p>
        </w:tc>
        <w:tc>
          <w:tcPr>
            <w:tcW w:w="1058" w:type="dxa"/>
          </w:tcPr>
          <w:p w14:paraId="76D56452" w14:textId="77777777" w:rsidR="00567D07" w:rsidRPr="00553260" w:rsidRDefault="00567D07" w:rsidP="00ED0FE2">
            <w:pPr>
              <w:jc w:val="right"/>
              <w:rPr>
                <w:rFonts w:ascii="Arial" w:hAnsi="Arial" w:cs="Arial"/>
                <w:bCs/>
                <w:sz w:val="24"/>
                <w:szCs w:val="24"/>
                <w:lang w:val="en-CA"/>
              </w:rPr>
            </w:pPr>
            <w:r w:rsidRPr="00553260">
              <w:rPr>
                <w:rFonts w:ascii="Arial" w:hAnsi="Arial" w:cs="Arial"/>
                <w:bCs/>
                <w:sz w:val="24"/>
                <w:szCs w:val="24"/>
                <w:lang w:val="en-CA"/>
              </w:rPr>
              <w:t>$136,405</w:t>
            </w:r>
          </w:p>
        </w:tc>
      </w:tr>
      <w:tr w:rsidR="00567D07" w:rsidRPr="00553260" w14:paraId="78130152" w14:textId="77777777" w:rsidTr="00A349A2">
        <w:trPr>
          <w:trHeight w:val="288"/>
        </w:trPr>
        <w:tc>
          <w:tcPr>
            <w:tcW w:w="7938" w:type="dxa"/>
          </w:tcPr>
          <w:p w14:paraId="269B21FD"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  Notes Payable </w:t>
            </w:r>
          </w:p>
        </w:tc>
        <w:tc>
          <w:tcPr>
            <w:tcW w:w="1058" w:type="dxa"/>
          </w:tcPr>
          <w:p w14:paraId="2873A879" w14:textId="77777777" w:rsidR="00567D07" w:rsidRPr="00553260" w:rsidRDefault="00567D07" w:rsidP="00ED0FE2">
            <w:pPr>
              <w:jc w:val="right"/>
              <w:rPr>
                <w:rFonts w:ascii="Arial" w:hAnsi="Arial" w:cs="Arial"/>
                <w:bCs/>
                <w:sz w:val="24"/>
                <w:szCs w:val="24"/>
                <w:lang w:val="en-CA"/>
              </w:rPr>
            </w:pPr>
            <w:r w:rsidRPr="00553260">
              <w:rPr>
                <w:rFonts w:ascii="Arial" w:hAnsi="Arial" w:cs="Arial"/>
                <w:bCs/>
                <w:sz w:val="24"/>
                <w:szCs w:val="24"/>
                <w:lang w:val="en-CA"/>
              </w:rPr>
              <w:t xml:space="preserve">  99,044</w:t>
            </w:r>
          </w:p>
        </w:tc>
      </w:tr>
      <w:tr w:rsidR="00567D07" w:rsidRPr="00553260" w14:paraId="4DD437C3" w14:textId="77777777" w:rsidTr="00A349A2">
        <w:trPr>
          <w:trHeight w:val="268"/>
        </w:trPr>
        <w:tc>
          <w:tcPr>
            <w:tcW w:w="7938" w:type="dxa"/>
          </w:tcPr>
          <w:p w14:paraId="0C269F0D"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  Other Liabilities</w:t>
            </w:r>
            <w:r w:rsidRPr="00553260" w:rsidDel="00021314">
              <w:rPr>
                <w:rFonts w:ascii="Arial" w:hAnsi="Arial" w:cs="Arial"/>
                <w:bCs/>
                <w:sz w:val="24"/>
                <w:szCs w:val="24"/>
                <w:lang w:val="en-CA"/>
              </w:rPr>
              <w:t xml:space="preserve"> </w:t>
            </w:r>
          </w:p>
        </w:tc>
        <w:tc>
          <w:tcPr>
            <w:tcW w:w="1058" w:type="dxa"/>
          </w:tcPr>
          <w:p w14:paraId="40B07DBB" w14:textId="77777777" w:rsidR="00567D07" w:rsidRPr="00553260" w:rsidRDefault="00567D07" w:rsidP="00ED0FE2">
            <w:pPr>
              <w:jc w:val="right"/>
              <w:rPr>
                <w:rFonts w:ascii="Arial" w:hAnsi="Arial" w:cs="Arial"/>
                <w:bCs/>
                <w:sz w:val="24"/>
                <w:szCs w:val="24"/>
                <w:u w:val="single"/>
                <w:lang w:val="en-CA"/>
              </w:rPr>
            </w:pPr>
            <w:r w:rsidRPr="00553260">
              <w:rPr>
                <w:rFonts w:ascii="Arial" w:hAnsi="Arial" w:cs="Arial"/>
                <w:bCs/>
                <w:sz w:val="24"/>
                <w:szCs w:val="24"/>
                <w:u w:val="single"/>
                <w:lang w:val="en-CA"/>
              </w:rPr>
              <w:t xml:space="preserve">    79,148</w:t>
            </w:r>
          </w:p>
        </w:tc>
      </w:tr>
      <w:tr w:rsidR="00567D07" w:rsidRPr="00553260" w14:paraId="0AB43971" w14:textId="77777777" w:rsidTr="00A349A2">
        <w:trPr>
          <w:trHeight w:val="288"/>
        </w:trPr>
        <w:tc>
          <w:tcPr>
            <w:tcW w:w="7938" w:type="dxa"/>
          </w:tcPr>
          <w:p w14:paraId="616C22F5"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     Total Liabilities</w:t>
            </w:r>
          </w:p>
        </w:tc>
        <w:tc>
          <w:tcPr>
            <w:tcW w:w="1058" w:type="dxa"/>
          </w:tcPr>
          <w:p w14:paraId="0C85F928" w14:textId="77777777" w:rsidR="00567D07" w:rsidRPr="00553260" w:rsidRDefault="00567D07" w:rsidP="00ED0FE2">
            <w:pPr>
              <w:jc w:val="right"/>
              <w:rPr>
                <w:rFonts w:ascii="Arial" w:hAnsi="Arial" w:cs="Arial"/>
                <w:bCs/>
                <w:sz w:val="24"/>
                <w:szCs w:val="24"/>
                <w:u w:val="single"/>
                <w:lang w:val="en-CA"/>
              </w:rPr>
            </w:pPr>
            <w:r w:rsidRPr="00553260">
              <w:rPr>
                <w:rFonts w:ascii="Arial" w:hAnsi="Arial" w:cs="Arial"/>
                <w:bCs/>
                <w:sz w:val="24"/>
                <w:szCs w:val="24"/>
                <w:u w:val="single"/>
                <w:lang w:val="en-CA"/>
              </w:rPr>
              <w:t xml:space="preserve">  314,597</w:t>
            </w:r>
          </w:p>
        </w:tc>
      </w:tr>
      <w:tr w:rsidR="00567D07" w:rsidRPr="00553260" w14:paraId="3426A085" w14:textId="77777777" w:rsidTr="00A349A2">
        <w:trPr>
          <w:trHeight w:val="268"/>
        </w:trPr>
        <w:tc>
          <w:tcPr>
            <w:tcW w:w="7938" w:type="dxa"/>
          </w:tcPr>
          <w:p w14:paraId="3F0C6996" w14:textId="77777777" w:rsidR="00567D07" w:rsidRPr="00553260" w:rsidRDefault="00A83910" w:rsidP="00ED0FE2">
            <w:pPr>
              <w:rPr>
                <w:rFonts w:ascii="Arial" w:hAnsi="Arial" w:cs="Arial"/>
                <w:bCs/>
                <w:sz w:val="24"/>
                <w:szCs w:val="24"/>
                <w:lang w:val="en-CA"/>
              </w:rPr>
            </w:pPr>
            <w:r w:rsidRPr="00553260">
              <w:rPr>
                <w:rFonts w:ascii="Arial" w:hAnsi="Arial" w:cs="Arial"/>
                <w:bCs/>
                <w:sz w:val="24"/>
                <w:szCs w:val="24"/>
                <w:lang w:val="en-CA"/>
              </w:rPr>
              <w:t>Shareholders’</w:t>
            </w:r>
            <w:r w:rsidR="00567D07" w:rsidRPr="00553260">
              <w:rPr>
                <w:rFonts w:ascii="Arial" w:hAnsi="Arial" w:cs="Arial"/>
                <w:bCs/>
                <w:sz w:val="24"/>
                <w:szCs w:val="24"/>
                <w:lang w:val="en-CA"/>
              </w:rPr>
              <w:t xml:space="preserve"> Equity</w:t>
            </w:r>
          </w:p>
        </w:tc>
        <w:tc>
          <w:tcPr>
            <w:tcW w:w="1058" w:type="dxa"/>
          </w:tcPr>
          <w:p w14:paraId="5A3B688C" w14:textId="77777777" w:rsidR="00567D07" w:rsidRPr="00553260" w:rsidRDefault="00567D07" w:rsidP="00ED0FE2">
            <w:pPr>
              <w:jc w:val="right"/>
              <w:rPr>
                <w:rFonts w:ascii="Arial" w:hAnsi="Arial" w:cs="Arial"/>
                <w:bCs/>
                <w:sz w:val="24"/>
                <w:szCs w:val="24"/>
                <w:lang w:val="en-CA"/>
              </w:rPr>
            </w:pPr>
          </w:p>
        </w:tc>
      </w:tr>
      <w:tr w:rsidR="00567D07" w:rsidRPr="00553260" w14:paraId="39171D70" w14:textId="77777777" w:rsidTr="00A349A2">
        <w:trPr>
          <w:trHeight w:val="288"/>
        </w:trPr>
        <w:tc>
          <w:tcPr>
            <w:tcW w:w="7938" w:type="dxa"/>
          </w:tcPr>
          <w:p w14:paraId="48E8EA1A"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  Contributed Capital</w:t>
            </w:r>
          </w:p>
        </w:tc>
        <w:tc>
          <w:tcPr>
            <w:tcW w:w="1058" w:type="dxa"/>
          </w:tcPr>
          <w:p w14:paraId="2A69D4D8" w14:textId="77777777" w:rsidR="00567D07" w:rsidRPr="00553260" w:rsidRDefault="00567D07" w:rsidP="00ED0FE2">
            <w:pPr>
              <w:jc w:val="right"/>
              <w:rPr>
                <w:rFonts w:ascii="Arial" w:hAnsi="Arial" w:cs="Arial"/>
                <w:bCs/>
                <w:sz w:val="24"/>
                <w:szCs w:val="24"/>
                <w:lang w:val="en-CA"/>
              </w:rPr>
            </w:pPr>
            <w:r w:rsidRPr="00553260">
              <w:rPr>
                <w:rFonts w:ascii="Arial" w:hAnsi="Arial" w:cs="Arial"/>
                <w:bCs/>
                <w:sz w:val="24"/>
                <w:szCs w:val="24"/>
                <w:lang w:val="en-CA"/>
              </w:rPr>
              <w:t>291,248</w:t>
            </w:r>
          </w:p>
        </w:tc>
      </w:tr>
      <w:tr w:rsidR="00567D07" w:rsidRPr="00553260" w14:paraId="350B0D9B" w14:textId="77777777" w:rsidTr="00A349A2">
        <w:trPr>
          <w:trHeight w:val="288"/>
        </w:trPr>
        <w:tc>
          <w:tcPr>
            <w:tcW w:w="7938" w:type="dxa"/>
          </w:tcPr>
          <w:p w14:paraId="46D129A7"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  Retained Earnings</w:t>
            </w:r>
          </w:p>
        </w:tc>
        <w:tc>
          <w:tcPr>
            <w:tcW w:w="1058" w:type="dxa"/>
          </w:tcPr>
          <w:p w14:paraId="6137CEF2" w14:textId="77777777" w:rsidR="00567D07" w:rsidRPr="00553260" w:rsidRDefault="00567D07" w:rsidP="00ED0FE2">
            <w:pPr>
              <w:jc w:val="right"/>
              <w:rPr>
                <w:rFonts w:ascii="Arial" w:hAnsi="Arial" w:cs="Arial"/>
                <w:bCs/>
                <w:sz w:val="24"/>
                <w:szCs w:val="24"/>
                <w:u w:val="single"/>
                <w:lang w:val="en-CA"/>
              </w:rPr>
            </w:pPr>
            <w:r w:rsidRPr="00553260">
              <w:rPr>
                <w:rFonts w:ascii="Arial" w:hAnsi="Arial" w:cs="Arial"/>
                <w:bCs/>
                <w:sz w:val="24"/>
                <w:szCs w:val="24"/>
                <w:u w:val="single"/>
                <w:lang w:val="en-CA"/>
              </w:rPr>
              <w:t>  179,538</w:t>
            </w:r>
          </w:p>
        </w:tc>
      </w:tr>
      <w:tr w:rsidR="00567D07" w:rsidRPr="00553260" w14:paraId="53BDDC53" w14:textId="77777777" w:rsidTr="00A349A2">
        <w:trPr>
          <w:trHeight w:val="288"/>
        </w:trPr>
        <w:tc>
          <w:tcPr>
            <w:tcW w:w="7938" w:type="dxa"/>
          </w:tcPr>
          <w:p w14:paraId="0415B82C"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     Total </w:t>
            </w:r>
            <w:r w:rsidR="00A83910" w:rsidRPr="00553260">
              <w:rPr>
                <w:rFonts w:ascii="Arial" w:hAnsi="Arial" w:cs="Arial"/>
                <w:bCs/>
                <w:sz w:val="24"/>
                <w:szCs w:val="24"/>
                <w:lang w:val="en-CA"/>
              </w:rPr>
              <w:t>Shareholders’</w:t>
            </w:r>
            <w:r w:rsidRPr="00553260">
              <w:rPr>
                <w:rFonts w:ascii="Arial" w:hAnsi="Arial" w:cs="Arial"/>
                <w:bCs/>
                <w:sz w:val="24"/>
                <w:szCs w:val="24"/>
                <w:lang w:val="en-CA"/>
              </w:rPr>
              <w:t xml:space="preserve"> Equity</w:t>
            </w:r>
          </w:p>
        </w:tc>
        <w:tc>
          <w:tcPr>
            <w:tcW w:w="1058" w:type="dxa"/>
          </w:tcPr>
          <w:p w14:paraId="504720B0" w14:textId="77777777" w:rsidR="00567D07" w:rsidRPr="00553260" w:rsidRDefault="00567D07" w:rsidP="00ED0FE2">
            <w:pPr>
              <w:jc w:val="right"/>
              <w:rPr>
                <w:rFonts w:ascii="Arial" w:hAnsi="Arial" w:cs="Arial"/>
                <w:bCs/>
                <w:sz w:val="24"/>
                <w:szCs w:val="24"/>
                <w:u w:val="single"/>
                <w:lang w:val="en-CA"/>
              </w:rPr>
            </w:pPr>
            <w:r w:rsidRPr="00553260">
              <w:rPr>
                <w:rFonts w:ascii="Arial" w:hAnsi="Arial" w:cs="Arial"/>
                <w:bCs/>
                <w:sz w:val="24"/>
                <w:szCs w:val="24"/>
                <w:u w:val="single"/>
                <w:lang w:val="en-CA"/>
              </w:rPr>
              <w:t xml:space="preserve">  470,786</w:t>
            </w:r>
          </w:p>
        </w:tc>
      </w:tr>
      <w:tr w:rsidR="00567D07" w:rsidRPr="00553260" w14:paraId="0E2D9B62" w14:textId="77777777" w:rsidTr="00A349A2">
        <w:trPr>
          <w:trHeight w:val="268"/>
        </w:trPr>
        <w:tc>
          <w:tcPr>
            <w:tcW w:w="7938" w:type="dxa"/>
          </w:tcPr>
          <w:p w14:paraId="35BA3492"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Total Liabilities and </w:t>
            </w:r>
            <w:r w:rsidR="00A83910" w:rsidRPr="00553260">
              <w:rPr>
                <w:rFonts w:ascii="Arial" w:hAnsi="Arial" w:cs="Arial"/>
                <w:bCs/>
                <w:sz w:val="24"/>
                <w:szCs w:val="24"/>
                <w:lang w:val="en-CA"/>
              </w:rPr>
              <w:t>Shareholders’</w:t>
            </w:r>
            <w:r w:rsidRPr="00553260">
              <w:rPr>
                <w:rFonts w:ascii="Arial" w:hAnsi="Arial" w:cs="Arial"/>
                <w:bCs/>
                <w:sz w:val="24"/>
                <w:szCs w:val="24"/>
                <w:lang w:val="en-CA"/>
              </w:rPr>
              <w:t xml:space="preserve"> Equity</w:t>
            </w:r>
          </w:p>
        </w:tc>
        <w:tc>
          <w:tcPr>
            <w:tcW w:w="1058" w:type="dxa"/>
          </w:tcPr>
          <w:p w14:paraId="437F8567" w14:textId="77777777" w:rsidR="00567D07" w:rsidRPr="00553260" w:rsidRDefault="00567D07" w:rsidP="00ED0FE2">
            <w:pPr>
              <w:jc w:val="right"/>
              <w:rPr>
                <w:rFonts w:ascii="Arial" w:hAnsi="Arial" w:cs="Arial"/>
                <w:bCs/>
                <w:sz w:val="24"/>
                <w:szCs w:val="24"/>
                <w:lang w:val="en-CA"/>
              </w:rPr>
            </w:pPr>
            <w:r w:rsidRPr="00553260">
              <w:rPr>
                <w:rFonts w:ascii="Arial" w:hAnsi="Arial" w:cs="Arial"/>
                <w:sz w:val="24"/>
                <w:szCs w:val="24"/>
                <w:u w:val="double"/>
                <w:lang w:val="en-CA"/>
              </w:rPr>
              <w:t>$785,383</w:t>
            </w:r>
          </w:p>
        </w:tc>
      </w:tr>
    </w:tbl>
    <w:p w14:paraId="06AEC5B6" w14:textId="77777777" w:rsidR="00567D07" w:rsidRPr="00553260" w:rsidRDefault="00567D07" w:rsidP="00ED0FE2">
      <w:pPr>
        <w:jc w:val="center"/>
        <w:rPr>
          <w:rFonts w:ascii="Arial" w:hAnsi="Arial" w:cs="Arial"/>
          <w:bCs/>
          <w:sz w:val="24"/>
          <w:szCs w:val="24"/>
          <w:lang w:val="en-CA"/>
        </w:rPr>
      </w:pPr>
    </w:p>
    <w:p w14:paraId="79E3990D" w14:textId="77777777" w:rsidR="00567D07" w:rsidRPr="00553260" w:rsidRDefault="00567D07" w:rsidP="00ED0FE2">
      <w:pPr>
        <w:pStyle w:val="BodyTextIndent"/>
        <w:keepLines w:val="0"/>
        <w:tabs>
          <w:tab w:val="clear" w:pos="432"/>
          <w:tab w:val="left" w:pos="450"/>
          <w:tab w:val="left" w:pos="810"/>
          <w:tab w:val="left" w:pos="1350"/>
        </w:tabs>
        <w:rPr>
          <w:rFonts w:cs="Arial"/>
          <w:bCs/>
          <w:szCs w:val="24"/>
          <w:lang w:val="en-CA"/>
        </w:rPr>
      </w:pPr>
    </w:p>
    <w:p w14:paraId="2B7381EF" w14:textId="77777777" w:rsidR="00567D07" w:rsidRPr="00553260" w:rsidRDefault="00567D07" w:rsidP="00ED0FE2">
      <w:pPr>
        <w:pStyle w:val="BodyTextIndent"/>
        <w:keepLines w:val="0"/>
        <w:tabs>
          <w:tab w:val="clear" w:pos="432"/>
          <w:tab w:val="left" w:pos="450"/>
          <w:tab w:val="left" w:pos="810"/>
          <w:tab w:val="left" w:pos="1350"/>
        </w:tabs>
        <w:rPr>
          <w:rFonts w:cs="Arial"/>
          <w:bCs/>
          <w:szCs w:val="24"/>
          <w:lang w:val="en-CA"/>
        </w:rPr>
      </w:pPr>
      <w:r w:rsidRPr="00553260">
        <w:rPr>
          <w:rFonts w:cs="Arial"/>
          <w:bCs/>
          <w:szCs w:val="24"/>
          <w:lang w:val="en-CA"/>
        </w:rPr>
        <w:t>Req. 2</w:t>
      </w:r>
      <w:r w:rsidRPr="00553260">
        <w:rPr>
          <w:rFonts w:cs="Arial"/>
          <w:bCs/>
          <w:szCs w:val="24"/>
          <w:lang w:val="en-CA"/>
        </w:rPr>
        <w:tab/>
      </w:r>
    </w:p>
    <w:p w14:paraId="094C6B32" w14:textId="77777777" w:rsidR="00567D07" w:rsidRPr="00553260" w:rsidRDefault="00567D07" w:rsidP="00ED0FE2">
      <w:pPr>
        <w:pStyle w:val="BodyTextIndent"/>
        <w:keepLines w:val="0"/>
        <w:tabs>
          <w:tab w:val="clear" w:pos="432"/>
          <w:tab w:val="left" w:pos="450"/>
          <w:tab w:val="left" w:pos="810"/>
          <w:tab w:val="left" w:pos="1350"/>
        </w:tabs>
        <w:rPr>
          <w:rFonts w:cs="Arial"/>
          <w:bCs/>
          <w:szCs w:val="24"/>
          <w:lang w:val="en-CA"/>
        </w:rPr>
      </w:pPr>
    </w:p>
    <w:p w14:paraId="53B90793" w14:textId="77777777" w:rsidR="00567D07" w:rsidRPr="00553260" w:rsidRDefault="00567D07" w:rsidP="00ED0FE2">
      <w:pPr>
        <w:pStyle w:val="BodyTextIndent"/>
        <w:keepLines w:val="0"/>
        <w:tabs>
          <w:tab w:val="clear" w:pos="432"/>
          <w:tab w:val="left" w:pos="540"/>
          <w:tab w:val="left" w:pos="810"/>
          <w:tab w:val="left" w:pos="1350"/>
        </w:tabs>
        <w:ind w:left="0" w:firstLine="0"/>
        <w:rPr>
          <w:rFonts w:cs="Arial"/>
          <w:bCs/>
          <w:szCs w:val="24"/>
          <w:lang w:val="en-CA"/>
        </w:rPr>
      </w:pPr>
      <w:r w:rsidRPr="00553260">
        <w:rPr>
          <w:rFonts w:cs="Arial"/>
          <w:bCs/>
          <w:szCs w:val="24"/>
          <w:lang w:val="en-CA"/>
        </w:rPr>
        <w:t xml:space="preserve">Most of the financing as of November 1 came from </w:t>
      </w:r>
      <w:r w:rsidR="00A83910" w:rsidRPr="00553260">
        <w:rPr>
          <w:rFonts w:cs="Arial"/>
          <w:bCs/>
          <w:szCs w:val="24"/>
          <w:lang w:val="en-CA"/>
        </w:rPr>
        <w:t>shareholders</w:t>
      </w:r>
      <w:r w:rsidRPr="00553260">
        <w:rPr>
          <w:rFonts w:cs="Arial"/>
          <w:bCs/>
          <w:szCs w:val="24"/>
          <w:lang w:val="en-CA"/>
        </w:rPr>
        <w:t xml:space="preserve">.  The </w:t>
      </w:r>
      <w:r w:rsidR="00A83910" w:rsidRPr="00553260">
        <w:rPr>
          <w:rFonts w:cs="Arial"/>
          <w:bCs/>
          <w:szCs w:val="24"/>
          <w:lang w:val="en-CA"/>
        </w:rPr>
        <w:t>shareholders</w:t>
      </w:r>
      <w:r w:rsidRPr="00553260">
        <w:rPr>
          <w:rFonts w:cs="Arial"/>
          <w:bCs/>
          <w:szCs w:val="24"/>
          <w:lang w:val="en-CA"/>
        </w:rPr>
        <w:t xml:space="preserve"> have financed $470,786 of the total assets and creditors have financed only $314,597 of the total assets of the company.</w:t>
      </w:r>
    </w:p>
    <w:p w14:paraId="7C6464E5" w14:textId="77777777" w:rsidR="00567D07" w:rsidRPr="00553260" w:rsidRDefault="00567D07" w:rsidP="00ED0FE2">
      <w:pPr>
        <w:rPr>
          <w:rFonts w:ascii="Arial" w:hAnsi="Arial" w:cs="Arial"/>
          <w:b/>
          <w:sz w:val="24"/>
          <w:szCs w:val="24"/>
          <w:lang w:val="en-CA"/>
        </w:rPr>
      </w:pPr>
    </w:p>
    <w:p w14:paraId="327FA4DF" w14:textId="77777777" w:rsidR="00567D07" w:rsidRPr="00553260" w:rsidRDefault="00567D07" w:rsidP="00ED0FE2">
      <w:pPr>
        <w:rPr>
          <w:rFonts w:ascii="Arial" w:hAnsi="Arial" w:cs="Arial"/>
          <w:b/>
          <w:sz w:val="24"/>
          <w:szCs w:val="24"/>
          <w:lang w:val="en-CA"/>
        </w:rPr>
      </w:pPr>
      <w:r w:rsidRPr="00553260">
        <w:rPr>
          <w:rFonts w:ascii="Arial" w:hAnsi="Arial" w:cs="Arial"/>
          <w:b/>
          <w:sz w:val="24"/>
          <w:szCs w:val="24"/>
          <w:lang w:val="en-CA"/>
        </w:rPr>
        <w:br w:type="page"/>
      </w:r>
      <w:r w:rsidRPr="00553260">
        <w:rPr>
          <w:rFonts w:ascii="Arial" w:hAnsi="Arial" w:cs="Arial"/>
          <w:b/>
          <w:sz w:val="24"/>
          <w:szCs w:val="24"/>
          <w:lang w:val="en-CA"/>
        </w:rPr>
        <w:lastRenderedPageBreak/>
        <w:t>E1-4</w:t>
      </w:r>
    </w:p>
    <w:p w14:paraId="65E4C644" w14:textId="77777777" w:rsidR="00567D07" w:rsidRPr="00553260" w:rsidRDefault="00567D07" w:rsidP="00ED0FE2">
      <w:pPr>
        <w:rPr>
          <w:rFonts w:ascii="Arial" w:hAnsi="Arial" w:cs="Arial"/>
          <w:b/>
          <w:sz w:val="24"/>
          <w:szCs w:val="24"/>
          <w:lang w:val="en-CA"/>
        </w:rPr>
      </w:pPr>
    </w:p>
    <w:p w14:paraId="149714F1"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Req. 1</w:t>
      </w:r>
    </w:p>
    <w:p w14:paraId="030B2D28"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 xml:space="preserve">READER DIRECT </w:t>
      </w:r>
    </w:p>
    <w:p w14:paraId="5ED01592"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Balance Sheet</w:t>
      </w:r>
    </w:p>
    <w:p w14:paraId="6FD86B2A"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At December 31, 201</w:t>
      </w:r>
      <w:r w:rsidR="00F1539E" w:rsidRPr="00553260">
        <w:rPr>
          <w:rFonts w:ascii="Arial" w:hAnsi="Arial" w:cs="Arial"/>
          <w:sz w:val="24"/>
          <w:szCs w:val="24"/>
          <w:lang w:val="en-CA"/>
        </w:rPr>
        <w:t>7</w:t>
      </w:r>
    </w:p>
    <w:p w14:paraId="5C941507" w14:textId="77777777" w:rsidR="00567D07" w:rsidRPr="00553260" w:rsidRDefault="00567D07" w:rsidP="00ED0FE2">
      <w:pPr>
        <w:pStyle w:val="text"/>
        <w:spacing w:before="0" w:line="240" w:lineRule="auto"/>
        <w:rPr>
          <w:rFonts w:cs="Arial"/>
          <w:szCs w:val="24"/>
          <w:lang w:val="en-CA"/>
        </w:rPr>
      </w:pPr>
    </w:p>
    <w:tbl>
      <w:tblPr>
        <w:tblW w:w="0" w:type="auto"/>
        <w:tblLayout w:type="fixed"/>
        <w:tblCellMar>
          <w:left w:w="0" w:type="dxa"/>
          <w:right w:w="0" w:type="dxa"/>
        </w:tblCellMar>
        <w:tblLook w:val="0000" w:firstRow="0" w:lastRow="0" w:firstColumn="0" w:lastColumn="0" w:noHBand="0" w:noVBand="0"/>
      </w:tblPr>
      <w:tblGrid>
        <w:gridCol w:w="3456"/>
        <w:gridCol w:w="1296"/>
        <w:gridCol w:w="3456"/>
        <w:gridCol w:w="1296"/>
      </w:tblGrid>
      <w:tr w:rsidR="00567D07" w:rsidRPr="00553260" w14:paraId="584C045F" w14:textId="77777777" w:rsidTr="00A349A2">
        <w:tc>
          <w:tcPr>
            <w:tcW w:w="3456" w:type="dxa"/>
          </w:tcPr>
          <w:p w14:paraId="37F7A79A"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Assets</w:t>
            </w:r>
          </w:p>
        </w:tc>
        <w:tc>
          <w:tcPr>
            <w:tcW w:w="1296" w:type="dxa"/>
          </w:tcPr>
          <w:p w14:paraId="32E594AA" w14:textId="77777777" w:rsidR="00567D07" w:rsidRPr="00553260" w:rsidRDefault="00567D07" w:rsidP="00ED0FE2">
            <w:pPr>
              <w:pStyle w:val="text"/>
              <w:spacing w:before="0" w:line="240" w:lineRule="auto"/>
              <w:ind w:right="108"/>
              <w:jc w:val="right"/>
              <w:rPr>
                <w:rFonts w:cs="Arial"/>
                <w:b/>
                <w:szCs w:val="24"/>
                <w:lang w:val="en-CA"/>
              </w:rPr>
            </w:pPr>
          </w:p>
        </w:tc>
        <w:tc>
          <w:tcPr>
            <w:tcW w:w="3456" w:type="dxa"/>
          </w:tcPr>
          <w:p w14:paraId="2C850FCE" w14:textId="77777777" w:rsidR="00567D07" w:rsidRPr="00553260" w:rsidRDefault="00567D07" w:rsidP="00ED0FE2">
            <w:pPr>
              <w:pStyle w:val="text"/>
              <w:spacing w:before="0" w:line="240" w:lineRule="auto"/>
              <w:jc w:val="both"/>
              <w:rPr>
                <w:rFonts w:cs="Arial"/>
                <w:szCs w:val="24"/>
                <w:lang w:val="en-CA"/>
              </w:rPr>
            </w:pPr>
            <w:r w:rsidRPr="00553260">
              <w:rPr>
                <w:rFonts w:cs="Arial"/>
                <w:szCs w:val="24"/>
                <w:lang w:val="en-CA"/>
              </w:rPr>
              <w:t>Liabilities</w:t>
            </w:r>
          </w:p>
        </w:tc>
        <w:tc>
          <w:tcPr>
            <w:tcW w:w="1296" w:type="dxa"/>
          </w:tcPr>
          <w:p w14:paraId="07BC27B5" w14:textId="77777777" w:rsidR="00567D07" w:rsidRPr="00553260" w:rsidRDefault="00567D07" w:rsidP="00ED0FE2">
            <w:pPr>
              <w:pStyle w:val="text"/>
              <w:spacing w:before="0" w:line="240" w:lineRule="auto"/>
              <w:ind w:right="90"/>
              <w:jc w:val="right"/>
              <w:rPr>
                <w:rFonts w:cs="Arial"/>
                <w:b/>
                <w:szCs w:val="24"/>
                <w:lang w:val="en-CA"/>
              </w:rPr>
            </w:pPr>
          </w:p>
        </w:tc>
      </w:tr>
      <w:tr w:rsidR="00567D07" w:rsidRPr="00553260" w14:paraId="508E5DB7" w14:textId="77777777" w:rsidTr="00A349A2">
        <w:tc>
          <w:tcPr>
            <w:tcW w:w="3456" w:type="dxa"/>
          </w:tcPr>
          <w:p w14:paraId="7750A47F"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 xml:space="preserve">  Cash</w:t>
            </w:r>
          </w:p>
        </w:tc>
        <w:tc>
          <w:tcPr>
            <w:tcW w:w="1296" w:type="dxa"/>
          </w:tcPr>
          <w:p w14:paraId="6BC3A33B" w14:textId="77777777" w:rsidR="00567D07" w:rsidRPr="00553260" w:rsidRDefault="00567D07" w:rsidP="00ED0FE2">
            <w:pPr>
              <w:pStyle w:val="text"/>
              <w:spacing w:before="0" w:line="240" w:lineRule="auto"/>
              <w:ind w:right="108"/>
              <w:jc w:val="center"/>
              <w:rPr>
                <w:rFonts w:cs="Arial"/>
                <w:szCs w:val="24"/>
                <w:lang w:val="en-CA"/>
              </w:rPr>
            </w:pPr>
            <w:r w:rsidRPr="00553260">
              <w:rPr>
                <w:rFonts w:cs="Arial"/>
                <w:szCs w:val="24"/>
                <w:lang w:val="en-CA"/>
              </w:rPr>
              <w:t xml:space="preserve">   $   47,500</w:t>
            </w:r>
          </w:p>
        </w:tc>
        <w:tc>
          <w:tcPr>
            <w:tcW w:w="3456" w:type="dxa"/>
          </w:tcPr>
          <w:p w14:paraId="4B59FB74"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 xml:space="preserve">  Accounts Payable </w:t>
            </w:r>
          </w:p>
        </w:tc>
        <w:tc>
          <w:tcPr>
            <w:tcW w:w="1296" w:type="dxa"/>
          </w:tcPr>
          <w:p w14:paraId="56107611" w14:textId="77777777" w:rsidR="00567D07" w:rsidRPr="00553260" w:rsidRDefault="00567D07" w:rsidP="00ED0FE2">
            <w:pPr>
              <w:pStyle w:val="text"/>
              <w:spacing w:before="0" w:line="240" w:lineRule="auto"/>
              <w:ind w:right="90"/>
              <w:jc w:val="right"/>
              <w:rPr>
                <w:rFonts w:cs="Arial"/>
                <w:szCs w:val="24"/>
                <w:lang w:val="en-CA"/>
              </w:rPr>
            </w:pPr>
            <w:r w:rsidRPr="00553260">
              <w:rPr>
                <w:rFonts w:cs="Arial"/>
                <w:szCs w:val="24"/>
                <w:lang w:val="en-CA"/>
              </w:rPr>
              <w:t>$    8,000</w:t>
            </w:r>
          </w:p>
        </w:tc>
      </w:tr>
      <w:tr w:rsidR="00567D07" w:rsidRPr="00553260" w14:paraId="2C78BDBB" w14:textId="77777777" w:rsidTr="00A349A2">
        <w:tc>
          <w:tcPr>
            <w:tcW w:w="3456" w:type="dxa"/>
          </w:tcPr>
          <w:p w14:paraId="00AE12C5"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Accounts Receivable</w:t>
            </w:r>
          </w:p>
        </w:tc>
        <w:tc>
          <w:tcPr>
            <w:tcW w:w="1296" w:type="dxa"/>
          </w:tcPr>
          <w:p w14:paraId="3112C883" w14:textId="77777777" w:rsidR="00567D07" w:rsidRPr="00553260" w:rsidRDefault="00567D07" w:rsidP="00ED0FE2">
            <w:pPr>
              <w:ind w:right="108"/>
              <w:jc w:val="right"/>
              <w:rPr>
                <w:rFonts w:ascii="Arial" w:hAnsi="Arial" w:cs="Arial"/>
                <w:sz w:val="24"/>
                <w:szCs w:val="24"/>
                <w:lang w:val="en-CA"/>
              </w:rPr>
            </w:pPr>
            <w:r w:rsidRPr="00553260">
              <w:rPr>
                <w:rFonts w:ascii="Arial" w:hAnsi="Arial" w:cs="Arial"/>
                <w:sz w:val="24"/>
                <w:szCs w:val="24"/>
                <w:lang w:val="en-CA"/>
              </w:rPr>
              <w:t>26,900</w:t>
            </w:r>
          </w:p>
        </w:tc>
        <w:tc>
          <w:tcPr>
            <w:tcW w:w="3456" w:type="dxa"/>
          </w:tcPr>
          <w:p w14:paraId="38A3253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Note Payable</w:t>
            </w:r>
          </w:p>
        </w:tc>
        <w:tc>
          <w:tcPr>
            <w:tcW w:w="1296" w:type="dxa"/>
          </w:tcPr>
          <w:p w14:paraId="65D80D07" w14:textId="77777777" w:rsidR="00567D07" w:rsidRPr="00553260" w:rsidRDefault="00567D07" w:rsidP="00ED0FE2">
            <w:pPr>
              <w:ind w:right="90"/>
              <w:jc w:val="right"/>
              <w:rPr>
                <w:rFonts w:ascii="Arial" w:hAnsi="Arial" w:cs="Arial"/>
                <w:sz w:val="24"/>
                <w:szCs w:val="24"/>
                <w:u w:val="single"/>
                <w:lang w:val="en-CA"/>
              </w:rPr>
            </w:pPr>
            <w:r w:rsidRPr="00553260">
              <w:rPr>
                <w:rFonts w:ascii="Arial" w:hAnsi="Arial" w:cs="Arial"/>
                <w:sz w:val="24"/>
                <w:szCs w:val="24"/>
                <w:u w:val="single"/>
                <w:lang w:val="en-CA"/>
              </w:rPr>
              <w:t xml:space="preserve">      2,850</w:t>
            </w:r>
          </w:p>
        </w:tc>
      </w:tr>
      <w:tr w:rsidR="00567D07" w:rsidRPr="00553260" w14:paraId="5E7753D7" w14:textId="77777777" w:rsidTr="00A349A2">
        <w:tc>
          <w:tcPr>
            <w:tcW w:w="3456" w:type="dxa"/>
          </w:tcPr>
          <w:p w14:paraId="2F136FE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Property and Equipment</w:t>
            </w:r>
          </w:p>
        </w:tc>
        <w:tc>
          <w:tcPr>
            <w:tcW w:w="1296" w:type="dxa"/>
          </w:tcPr>
          <w:p w14:paraId="17B8908A" w14:textId="77777777" w:rsidR="00567D07" w:rsidRPr="00553260" w:rsidRDefault="00567D07" w:rsidP="00ED0FE2">
            <w:pPr>
              <w:ind w:right="108"/>
              <w:jc w:val="right"/>
              <w:rPr>
                <w:rFonts w:ascii="Arial" w:hAnsi="Arial" w:cs="Arial"/>
                <w:sz w:val="24"/>
                <w:szCs w:val="24"/>
                <w:u w:val="single"/>
                <w:lang w:val="en-CA"/>
              </w:rPr>
            </w:pPr>
            <w:r w:rsidRPr="00553260">
              <w:rPr>
                <w:rFonts w:ascii="Arial" w:hAnsi="Arial" w:cs="Arial"/>
                <w:sz w:val="24"/>
                <w:szCs w:val="24"/>
                <w:u w:val="single"/>
                <w:lang w:val="en-CA"/>
              </w:rPr>
              <w:t xml:space="preserve">     48,000</w:t>
            </w:r>
          </w:p>
        </w:tc>
        <w:tc>
          <w:tcPr>
            <w:tcW w:w="3456" w:type="dxa"/>
          </w:tcPr>
          <w:p w14:paraId="1E8DCAA3" w14:textId="77777777" w:rsidR="00567D07" w:rsidRPr="00553260" w:rsidRDefault="00567D07" w:rsidP="00ED0FE2">
            <w:pPr>
              <w:rPr>
                <w:rFonts w:ascii="Arial" w:hAnsi="Arial" w:cs="Arial"/>
                <w:sz w:val="24"/>
                <w:szCs w:val="24"/>
                <w:lang w:val="en-CA"/>
              </w:rPr>
            </w:pPr>
          </w:p>
        </w:tc>
        <w:tc>
          <w:tcPr>
            <w:tcW w:w="1296" w:type="dxa"/>
          </w:tcPr>
          <w:p w14:paraId="40A39426" w14:textId="77777777" w:rsidR="00567D07" w:rsidRPr="00553260" w:rsidRDefault="00567D07" w:rsidP="00ED0FE2">
            <w:pPr>
              <w:ind w:right="90"/>
              <w:jc w:val="right"/>
              <w:rPr>
                <w:rFonts w:ascii="Arial" w:hAnsi="Arial" w:cs="Arial"/>
                <w:sz w:val="24"/>
                <w:szCs w:val="24"/>
                <w:lang w:val="en-CA"/>
              </w:rPr>
            </w:pPr>
          </w:p>
        </w:tc>
      </w:tr>
      <w:tr w:rsidR="00567D07" w:rsidRPr="00553260" w14:paraId="4DD27F98" w14:textId="77777777" w:rsidTr="00A349A2">
        <w:tc>
          <w:tcPr>
            <w:tcW w:w="3456" w:type="dxa"/>
          </w:tcPr>
          <w:p w14:paraId="22D83760" w14:textId="77777777" w:rsidR="00567D07" w:rsidRPr="00553260" w:rsidRDefault="00567D07" w:rsidP="00ED0FE2">
            <w:pPr>
              <w:rPr>
                <w:rFonts w:ascii="Arial" w:hAnsi="Arial" w:cs="Arial"/>
                <w:sz w:val="24"/>
                <w:szCs w:val="24"/>
                <w:lang w:val="en-CA"/>
              </w:rPr>
            </w:pPr>
          </w:p>
        </w:tc>
        <w:tc>
          <w:tcPr>
            <w:tcW w:w="1296" w:type="dxa"/>
          </w:tcPr>
          <w:p w14:paraId="5BD1104D" w14:textId="77777777" w:rsidR="00567D07" w:rsidRPr="00553260" w:rsidRDefault="00567D07" w:rsidP="00ED0FE2">
            <w:pPr>
              <w:ind w:right="108"/>
              <w:jc w:val="right"/>
              <w:rPr>
                <w:rFonts w:ascii="Arial" w:hAnsi="Arial" w:cs="Arial"/>
                <w:sz w:val="24"/>
                <w:szCs w:val="24"/>
                <w:lang w:val="en-CA"/>
              </w:rPr>
            </w:pPr>
          </w:p>
        </w:tc>
        <w:tc>
          <w:tcPr>
            <w:tcW w:w="3456" w:type="dxa"/>
          </w:tcPr>
          <w:p w14:paraId="7E6B3D2D"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Liabilities</w:t>
            </w:r>
          </w:p>
        </w:tc>
        <w:tc>
          <w:tcPr>
            <w:tcW w:w="1296" w:type="dxa"/>
          </w:tcPr>
          <w:p w14:paraId="7316D411" w14:textId="77777777" w:rsidR="00567D07" w:rsidRPr="00553260" w:rsidRDefault="00567D07" w:rsidP="00ED0FE2">
            <w:pPr>
              <w:ind w:right="90"/>
              <w:jc w:val="right"/>
              <w:rPr>
                <w:rFonts w:ascii="Arial" w:hAnsi="Arial" w:cs="Arial"/>
                <w:sz w:val="24"/>
                <w:szCs w:val="24"/>
                <w:u w:val="single"/>
                <w:lang w:val="en-CA"/>
              </w:rPr>
            </w:pPr>
            <w:r w:rsidRPr="00553260">
              <w:rPr>
                <w:rFonts w:ascii="Arial" w:hAnsi="Arial" w:cs="Arial"/>
                <w:sz w:val="24"/>
                <w:szCs w:val="24"/>
                <w:u w:val="single"/>
                <w:lang w:val="en-CA"/>
              </w:rPr>
              <w:t xml:space="preserve">    10,850</w:t>
            </w:r>
          </w:p>
        </w:tc>
      </w:tr>
      <w:tr w:rsidR="00567D07" w:rsidRPr="00553260" w14:paraId="7B672721" w14:textId="77777777" w:rsidTr="00A349A2">
        <w:tc>
          <w:tcPr>
            <w:tcW w:w="3456" w:type="dxa"/>
          </w:tcPr>
          <w:p w14:paraId="1F75C7F5" w14:textId="77777777" w:rsidR="00567D07" w:rsidRPr="00553260" w:rsidRDefault="00567D07" w:rsidP="00ED0FE2">
            <w:pPr>
              <w:rPr>
                <w:rFonts w:ascii="Arial" w:hAnsi="Arial" w:cs="Arial"/>
                <w:sz w:val="24"/>
                <w:szCs w:val="24"/>
                <w:lang w:val="en-CA"/>
              </w:rPr>
            </w:pPr>
          </w:p>
        </w:tc>
        <w:tc>
          <w:tcPr>
            <w:tcW w:w="1296" w:type="dxa"/>
          </w:tcPr>
          <w:p w14:paraId="0484BE66" w14:textId="77777777" w:rsidR="00567D07" w:rsidRPr="00553260" w:rsidRDefault="00567D07" w:rsidP="00ED0FE2">
            <w:pPr>
              <w:ind w:right="108"/>
              <w:jc w:val="right"/>
              <w:rPr>
                <w:rFonts w:ascii="Arial" w:hAnsi="Arial" w:cs="Arial"/>
                <w:sz w:val="24"/>
                <w:szCs w:val="24"/>
                <w:lang w:val="en-CA"/>
              </w:rPr>
            </w:pPr>
          </w:p>
        </w:tc>
        <w:tc>
          <w:tcPr>
            <w:tcW w:w="3456" w:type="dxa"/>
          </w:tcPr>
          <w:p w14:paraId="738911F6" w14:textId="77777777" w:rsidR="00567D07" w:rsidRPr="00553260" w:rsidRDefault="00567D07" w:rsidP="00ED0FE2">
            <w:pPr>
              <w:rPr>
                <w:rFonts w:ascii="Arial" w:hAnsi="Arial" w:cs="Arial"/>
                <w:sz w:val="24"/>
                <w:szCs w:val="24"/>
                <w:lang w:val="en-CA"/>
              </w:rPr>
            </w:pPr>
          </w:p>
        </w:tc>
        <w:tc>
          <w:tcPr>
            <w:tcW w:w="1296" w:type="dxa"/>
          </w:tcPr>
          <w:p w14:paraId="6C83126F" w14:textId="77777777" w:rsidR="00567D07" w:rsidRPr="00553260" w:rsidRDefault="00567D07" w:rsidP="00ED0FE2">
            <w:pPr>
              <w:ind w:right="90"/>
              <w:jc w:val="right"/>
              <w:rPr>
                <w:rFonts w:ascii="Arial" w:hAnsi="Arial" w:cs="Arial"/>
                <w:sz w:val="24"/>
                <w:szCs w:val="24"/>
                <w:lang w:val="en-CA"/>
              </w:rPr>
            </w:pPr>
          </w:p>
        </w:tc>
      </w:tr>
      <w:tr w:rsidR="00567D07" w:rsidRPr="00553260" w14:paraId="187FA84C" w14:textId="77777777" w:rsidTr="00A349A2">
        <w:tc>
          <w:tcPr>
            <w:tcW w:w="3456" w:type="dxa"/>
          </w:tcPr>
          <w:p w14:paraId="3F55121A" w14:textId="77777777" w:rsidR="00567D07" w:rsidRPr="00553260" w:rsidRDefault="00567D07" w:rsidP="00ED0FE2">
            <w:pPr>
              <w:rPr>
                <w:rFonts w:ascii="Arial" w:hAnsi="Arial" w:cs="Arial"/>
                <w:sz w:val="24"/>
                <w:szCs w:val="24"/>
                <w:lang w:val="en-CA"/>
              </w:rPr>
            </w:pPr>
          </w:p>
        </w:tc>
        <w:tc>
          <w:tcPr>
            <w:tcW w:w="1296" w:type="dxa"/>
          </w:tcPr>
          <w:p w14:paraId="3DA445B0" w14:textId="77777777" w:rsidR="00567D07" w:rsidRPr="00553260" w:rsidRDefault="00567D07" w:rsidP="00ED0FE2">
            <w:pPr>
              <w:ind w:right="108"/>
              <w:jc w:val="right"/>
              <w:rPr>
                <w:rFonts w:ascii="Arial" w:hAnsi="Arial" w:cs="Arial"/>
                <w:sz w:val="24"/>
                <w:szCs w:val="24"/>
                <w:lang w:val="en-CA"/>
              </w:rPr>
            </w:pPr>
          </w:p>
        </w:tc>
        <w:tc>
          <w:tcPr>
            <w:tcW w:w="3456" w:type="dxa"/>
          </w:tcPr>
          <w:p w14:paraId="62124D66" w14:textId="77777777" w:rsidR="00567D07" w:rsidRPr="00553260" w:rsidRDefault="00A83910" w:rsidP="00ED0FE2">
            <w:pPr>
              <w:pStyle w:val="text"/>
              <w:spacing w:before="0" w:line="240" w:lineRule="auto"/>
              <w:rPr>
                <w:rFonts w:cs="Arial"/>
                <w:szCs w:val="24"/>
                <w:lang w:val="en-CA"/>
              </w:rPr>
            </w:pPr>
            <w:r w:rsidRPr="00553260">
              <w:rPr>
                <w:rFonts w:cs="Arial"/>
                <w:szCs w:val="24"/>
                <w:lang w:val="en-CA"/>
              </w:rPr>
              <w:t>Shareholders’</w:t>
            </w:r>
            <w:r w:rsidR="00567D07" w:rsidRPr="00553260">
              <w:rPr>
                <w:rFonts w:cs="Arial"/>
                <w:szCs w:val="24"/>
                <w:lang w:val="en-CA"/>
              </w:rPr>
              <w:t xml:space="preserve"> Equity</w:t>
            </w:r>
          </w:p>
        </w:tc>
        <w:tc>
          <w:tcPr>
            <w:tcW w:w="1296" w:type="dxa"/>
          </w:tcPr>
          <w:p w14:paraId="73302170" w14:textId="77777777" w:rsidR="00567D07" w:rsidRPr="00553260" w:rsidRDefault="00567D07" w:rsidP="00ED0FE2">
            <w:pPr>
              <w:ind w:right="90"/>
              <w:jc w:val="right"/>
              <w:rPr>
                <w:rFonts w:ascii="Arial" w:hAnsi="Arial" w:cs="Arial"/>
                <w:sz w:val="24"/>
                <w:szCs w:val="24"/>
                <w:lang w:val="en-CA"/>
              </w:rPr>
            </w:pPr>
          </w:p>
        </w:tc>
      </w:tr>
      <w:tr w:rsidR="00567D07" w:rsidRPr="00553260" w14:paraId="6CB530D1" w14:textId="77777777" w:rsidTr="00A349A2">
        <w:tc>
          <w:tcPr>
            <w:tcW w:w="3456" w:type="dxa"/>
          </w:tcPr>
          <w:p w14:paraId="74682095" w14:textId="77777777" w:rsidR="00567D07" w:rsidRPr="00553260" w:rsidRDefault="00567D07" w:rsidP="00ED0FE2">
            <w:pPr>
              <w:rPr>
                <w:rFonts w:ascii="Arial" w:hAnsi="Arial" w:cs="Arial"/>
                <w:sz w:val="24"/>
                <w:szCs w:val="24"/>
                <w:lang w:val="en-CA"/>
              </w:rPr>
            </w:pPr>
          </w:p>
        </w:tc>
        <w:tc>
          <w:tcPr>
            <w:tcW w:w="1296" w:type="dxa"/>
          </w:tcPr>
          <w:p w14:paraId="59B6DE14" w14:textId="77777777" w:rsidR="00567D07" w:rsidRPr="00553260" w:rsidRDefault="00567D07" w:rsidP="00ED0FE2">
            <w:pPr>
              <w:ind w:right="108"/>
              <w:jc w:val="right"/>
              <w:rPr>
                <w:rFonts w:ascii="Arial" w:hAnsi="Arial" w:cs="Arial"/>
                <w:sz w:val="24"/>
                <w:szCs w:val="24"/>
                <w:lang w:val="en-CA"/>
              </w:rPr>
            </w:pPr>
          </w:p>
        </w:tc>
        <w:tc>
          <w:tcPr>
            <w:tcW w:w="3456" w:type="dxa"/>
          </w:tcPr>
          <w:p w14:paraId="5772791C"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Contributed Capital</w:t>
            </w:r>
          </w:p>
        </w:tc>
        <w:tc>
          <w:tcPr>
            <w:tcW w:w="1296" w:type="dxa"/>
          </w:tcPr>
          <w:p w14:paraId="5D9D0AD3" w14:textId="77777777" w:rsidR="00567D07" w:rsidRPr="00553260" w:rsidRDefault="00567D07" w:rsidP="00ED0FE2">
            <w:pPr>
              <w:ind w:right="90"/>
              <w:jc w:val="right"/>
              <w:rPr>
                <w:rFonts w:ascii="Arial" w:hAnsi="Arial" w:cs="Arial"/>
                <w:sz w:val="24"/>
                <w:szCs w:val="24"/>
                <w:lang w:val="en-CA"/>
              </w:rPr>
            </w:pPr>
            <w:r w:rsidRPr="00553260">
              <w:rPr>
                <w:rFonts w:ascii="Arial" w:hAnsi="Arial" w:cs="Arial"/>
                <w:sz w:val="24"/>
                <w:szCs w:val="24"/>
                <w:lang w:val="en-CA"/>
              </w:rPr>
              <w:t>98,000</w:t>
            </w:r>
          </w:p>
        </w:tc>
      </w:tr>
      <w:tr w:rsidR="00567D07" w:rsidRPr="00553260" w14:paraId="35712F89" w14:textId="77777777" w:rsidTr="00A349A2">
        <w:tc>
          <w:tcPr>
            <w:tcW w:w="3456" w:type="dxa"/>
          </w:tcPr>
          <w:p w14:paraId="7E1EBEE7" w14:textId="77777777" w:rsidR="00567D07" w:rsidRPr="00553260" w:rsidRDefault="00567D07" w:rsidP="00ED0FE2">
            <w:pPr>
              <w:rPr>
                <w:rFonts w:ascii="Arial" w:hAnsi="Arial" w:cs="Arial"/>
                <w:sz w:val="24"/>
                <w:szCs w:val="24"/>
                <w:lang w:val="en-CA"/>
              </w:rPr>
            </w:pPr>
          </w:p>
        </w:tc>
        <w:tc>
          <w:tcPr>
            <w:tcW w:w="1296" w:type="dxa"/>
          </w:tcPr>
          <w:p w14:paraId="7C8EA338" w14:textId="77777777" w:rsidR="00567D07" w:rsidRPr="00553260" w:rsidRDefault="00567D07" w:rsidP="00ED0FE2">
            <w:pPr>
              <w:ind w:right="108"/>
              <w:jc w:val="right"/>
              <w:rPr>
                <w:rFonts w:ascii="Arial" w:hAnsi="Arial" w:cs="Arial"/>
                <w:sz w:val="24"/>
                <w:szCs w:val="24"/>
                <w:lang w:val="en-CA"/>
              </w:rPr>
            </w:pPr>
          </w:p>
        </w:tc>
        <w:tc>
          <w:tcPr>
            <w:tcW w:w="3456" w:type="dxa"/>
          </w:tcPr>
          <w:p w14:paraId="07188C90"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Retained Earnings</w:t>
            </w:r>
          </w:p>
        </w:tc>
        <w:tc>
          <w:tcPr>
            <w:tcW w:w="1296" w:type="dxa"/>
          </w:tcPr>
          <w:p w14:paraId="53D53578" w14:textId="77777777" w:rsidR="00567D07" w:rsidRPr="00553260" w:rsidRDefault="00567D07" w:rsidP="00ED0FE2">
            <w:pPr>
              <w:ind w:right="90"/>
              <w:jc w:val="right"/>
              <w:rPr>
                <w:rFonts w:ascii="Arial" w:hAnsi="Arial" w:cs="Arial"/>
                <w:sz w:val="24"/>
                <w:szCs w:val="24"/>
                <w:u w:val="single"/>
                <w:lang w:val="en-CA"/>
              </w:rPr>
            </w:pPr>
            <w:r w:rsidRPr="00553260">
              <w:rPr>
                <w:rFonts w:ascii="Arial" w:hAnsi="Arial" w:cs="Arial"/>
                <w:sz w:val="24"/>
                <w:szCs w:val="24"/>
                <w:u w:val="single"/>
                <w:lang w:val="en-CA"/>
              </w:rPr>
              <w:t xml:space="preserve">    13,550</w:t>
            </w:r>
          </w:p>
        </w:tc>
      </w:tr>
      <w:tr w:rsidR="00567D07" w:rsidRPr="00553260" w14:paraId="0FCDAB4C" w14:textId="77777777" w:rsidTr="00A349A2">
        <w:tc>
          <w:tcPr>
            <w:tcW w:w="3456" w:type="dxa"/>
          </w:tcPr>
          <w:p w14:paraId="523966AC" w14:textId="77777777" w:rsidR="00567D07" w:rsidRPr="00553260" w:rsidRDefault="00567D07" w:rsidP="00ED0FE2">
            <w:pPr>
              <w:rPr>
                <w:rFonts w:ascii="Arial" w:hAnsi="Arial" w:cs="Arial"/>
                <w:sz w:val="24"/>
                <w:szCs w:val="24"/>
                <w:lang w:val="en-CA"/>
              </w:rPr>
            </w:pPr>
          </w:p>
        </w:tc>
        <w:tc>
          <w:tcPr>
            <w:tcW w:w="1296" w:type="dxa"/>
          </w:tcPr>
          <w:p w14:paraId="7F24AE65" w14:textId="77777777" w:rsidR="00567D07" w:rsidRPr="00553260" w:rsidRDefault="00567D07" w:rsidP="00ED0FE2">
            <w:pPr>
              <w:ind w:right="108"/>
              <w:jc w:val="right"/>
              <w:rPr>
                <w:rFonts w:ascii="Arial" w:hAnsi="Arial" w:cs="Arial"/>
                <w:sz w:val="24"/>
                <w:szCs w:val="24"/>
                <w:lang w:val="en-CA"/>
              </w:rPr>
            </w:pPr>
          </w:p>
        </w:tc>
        <w:tc>
          <w:tcPr>
            <w:tcW w:w="3456" w:type="dxa"/>
          </w:tcPr>
          <w:p w14:paraId="3D4357B2"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w:t>
            </w:r>
          </w:p>
        </w:tc>
        <w:tc>
          <w:tcPr>
            <w:tcW w:w="1296" w:type="dxa"/>
          </w:tcPr>
          <w:p w14:paraId="5B881D02" w14:textId="77777777" w:rsidR="00567D07" w:rsidRPr="00553260" w:rsidRDefault="00567D07" w:rsidP="00ED0FE2">
            <w:pPr>
              <w:ind w:right="90"/>
              <w:jc w:val="right"/>
              <w:rPr>
                <w:rFonts w:ascii="Arial" w:hAnsi="Arial" w:cs="Arial"/>
                <w:sz w:val="24"/>
                <w:szCs w:val="24"/>
                <w:u w:val="single"/>
                <w:lang w:val="en-CA"/>
              </w:rPr>
            </w:pPr>
            <w:r w:rsidRPr="00553260">
              <w:rPr>
                <w:rFonts w:ascii="Arial" w:hAnsi="Arial" w:cs="Arial"/>
                <w:sz w:val="24"/>
                <w:szCs w:val="24"/>
                <w:u w:val="single"/>
                <w:lang w:val="en-CA"/>
              </w:rPr>
              <w:t xml:space="preserve">  111,550</w:t>
            </w:r>
          </w:p>
        </w:tc>
      </w:tr>
      <w:tr w:rsidR="00567D07" w:rsidRPr="00553260" w14:paraId="16425C24" w14:textId="77777777" w:rsidTr="00A349A2">
        <w:tc>
          <w:tcPr>
            <w:tcW w:w="3456" w:type="dxa"/>
          </w:tcPr>
          <w:p w14:paraId="603146B8" w14:textId="77777777" w:rsidR="00567D07" w:rsidRPr="00553260" w:rsidRDefault="00567D07" w:rsidP="00ED0FE2">
            <w:pPr>
              <w:rPr>
                <w:rFonts w:ascii="Arial" w:hAnsi="Arial" w:cs="Arial"/>
                <w:sz w:val="24"/>
                <w:szCs w:val="24"/>
                <w:lang w:val="en-CA"/>
              </w:rPr>
            </w:pPr>
          </w:p>
          <w:p w14:paraId="5D72DEF4"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Total Assets</w:t>
            </w:r>
          </w:p>
        </w:tc>
        <w:tc>
          <w:tcPr>
            <w:tcW w:w="1296" w:type="dxa"/>
          </w:tcPr>
          <w:p w14:paraId="1AE015E1" w14:textId="77777777" w:rsidR="00567D07" w:rsidRPr="00553260" w:rsidRDefault="00567D07" w:rsidP="00ED0FE2">
            <w:pPr>
              <w:ind w:right="108"/>
              <w:jc w:val="right"/>
              <w:rPr>
                <w:rFonts w:ascii="Arial" w:hAnsi="Arial" w:cs="Arial"/>
                <w:sz w:val="24"/>
                <w:szCs w:val="24"/>
                <w:lang w:val="en-CA"/>
              </w:rPr>
            </w:pPr>
          </w:p>
          <w:p w14:paraId="21B4070C" w14:textId="77777777" w:rsidR="00567D07" w:rsidRPr="00553260" w:rsidRDefault="00567D07" w:rsidP="00ED0FE2">
            <w:pPr>
              <w:ind w:right="108"/>
              <w:jc w:val="right"/>
              <w:rPr>
                <w:rFonts w:ascii="Arial" w:hAnsi="Arial" w:cs="Arial"/>
                <w:sz w:val="24"/>
                <w:szCs w:val="24"/>
                <w:u w:val="double"/>
                <w:lang w:val="en-CA"/>
              </w:rPr>
            </w:pPr>
            <w:r w:rsidRPr="00553260">
              <w:rPr>
                <w:rFonts w:ascii="Arial" w:hAnsi="Arial" w:cs="Arial"/>
                <w:sz w:val="24"/>
                <w:szCs w:val="24"/>
                <w:u w:val="double"/>
                <w:lang w:val="en-CA"/>
              </w:rPr>
              <w:t xml:space="preserve"> $122,400</w:t>
            </w:r>
          </w:p>
        </w:tc>
        <w:tc>
          <w:tcPr>
            <w:tcW w:w="3456" w:type="dxa"/>
          </w:tcPr>
          <w:p w14:paraId="127F1494"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Total Liabilities and</w:t>
            </w:r>
            <w:r w:rsidRPr="00553260">
              <w:rPr>
                <w:rFonts w:ascii="Arial" w:hAnsi="Arial" w:cs="Arial"/>
                <w:sz w:val="24"/>
                <w:szCs w:val="24"/>
                <w:lang w:val="en-CA"/>
              </w:rPr>
              <w:br/>
              <w:t xml:space="preserve">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w:t>
            </w:r>
          </w:p>
        </w:tc>
        <w:tc>
          <w:tcPr>
            <w:tcW w:w="1296" w:type="dxa"/>
          </w:tcPr>
          <w:p w14:paraId="3045349A" w14:textId="77777777" w:rsidR="00567D07" w:rsidRPr="00553260" w:rsidRDefault="00567D07" w:rsidP="00ED0FE2">
            <w:pPr>
              <w:ind w:right="90"/>
              <w:jc w:val="right"/>
              <w:rPr>
                <w:rFonts w:ascii="Arial" w:hAnsi="Arial" w:cs="Arial"/>
                <w:sz w:val="24"/>
                <w:szCs w:val="24"/>
                <w:lang w:val="en-CA"/>
              </w:rPr>
            </w:pPr>
          </w:p>
          <w:p w14:paraId="69FFD2AE" w14:textId="77777777" w:rsidR="00567D07" w:rsidRPr="00553260" w:rsidRDefault="00567D07" w:rsidP="00ED0FE2">
            <w:pPr>
              <w:ind w:right="90"/>
              <w:jc w:val="right"/>
              <w:rPr>
                <w:rFonts w:ascii="Arial" w:hAnsi="Arial" w:cs="Arial"/>
                <w:sz w:val="24"/>
                <w:szCs w:val="24"/>
                <w:u w:val="double"/>
                <w:lang w:val="en-CA"/>
              </w:rPr>
            </w:pPr>
            <w:r w:rsidRPr="00553260">
              <w:rPr>
                <w:rFonts w:ascii="Arial" w:hAnsi="Arial" w:cs="Arial"/>
                <w:sz w:val="24"/>
                <w:szCs w:val="24"/>
                <w:u w:val="double"/>
                <w:lang w:val="en-CA"/>
              </w:rPr>
              <w:t>$122,400</w:t>
            </w:r>
          </w:p>
        </w:tc>
      </w:tr>
    </w:tbl>
    <w:p w14:paraId="0AD59F62" w14:textId="77777777" w:rsidR="00567D07" w:rsidRPr="00553260" w:rsidRDefault="00567D07" w:rsidP="00ED0FE2">
      <w:pPr>
        <w:rPr>
          <w:rFonts w:ascii="Arial" w:hAnsi="Arial" w:cs="Arial"/>
          <w:sz w:val="24"/>
          <w:szCs w:val="24"/>
          <w:lang w:val="en-CA"/>
        </w:rPr>
      </w:pPr>
    </w:p>
    <w:p w14:paraId="40501EF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Req. 2</w:t>
      </w:r>
    </w:p>
    <w:p w14:paraId="5CC08B39" w14:textId="77777777" w:rsidR="00567D07" w:rsidRPr="00553260" w:rsidRDefault="00567D07" w:rsidP="00ED0FE2">
      <w:pPr>
        <w:rPr>
          <w:rFonts w:ascii="Arial" w:hAnsi="Arial" w:cs="Arial"/>
          <w:sz w:val="24"/>
          <w:szCs w:val="24"/>
          <w:lang w:val="en-CA"/>
        </w:rPr>
      </w:pPr>
    </w:p>
    <w:p w14:paraId="61A9EAF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Beginning Retained Earnings (R/E) + Net Income – Dividends = Ending R/E, so </w:t>
      </w:r>
    </w:p>
    <w:p w14:paraId="4EA7D6BA"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Net Income</w:t>
      </w:r>
      <w:r w:rsidR="003D04BC">
        <w:rPr>
          <w:rFonts w:ascii="Arial" w:hAnsi="Arial" w:cs="Arial"/>
          <w:sz w:val="24"/>
          <w:szCs w:val="24"/>
          <w:lang w:val="en-CA"/>
        </w:rPr>
        <w:t xml:space="preserve"> </w:t>
      </w:r>
      <w:r w:rsidRPr="00553260">
        <w:rPr>
          <w:rFonts w:ascii="Arial" w:hAnsi="Arial" w:cs="Arial"/>
          <w:sz w:val="24"/>
          <w:szCs w:val="24"/>
          <w:lang w:val="en-CA"/>
        </w:rPr>
        <w:t xml:space="preserve">= Ending R/E + Dividends </w:t>
      </w:r>
      <w:r w:rsidR="003D04BC">
        <w:rPr>
          <w:rFonts w:ascii="Arial" w:hAnsi="Arial" w:cs="Arial"/>
          <w:sz w:val="24"/>
          <w:szCs w:val="24"/>
          <w:lang w:val="en-CA"/>
        </w:rPr>
        <w:t>–</w:t>
      </w:r>
      <w:r w:rsidR="003D04BC" w:rsidRPr="00553260">
        <w:rPr>
          <w:rFonts w:ascii="Arial" w:hAnsi="Arial" w:cs="Arial"/>
          <w:sz w:val="24"/>
          <w:szCs w:val="24"/>
          <w:lang w:val="en-CA"/>
        </w:rPr>
        <w:t xml:space="preserve"> </w:t>
      </w:r>
      <w:r w:rsidRPr="00553260">
        <w:rPr>
          <w:rFonts w:ascii="Arial" w:hAnsi="Arial" w:cs="Arial"/>
          <w:sz w:val="24"/>
          <w:szCs w:val="24"/>
          <w:lang w:val="en-CA"/>
        </w:rPr>
        <w:t>Beginning R/E</w:t>
      </w:r>
    </w:p>
    <w:p w14:paraId="17E584F9"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$13,550 + 0 – 0</w:t>
      </w:r>
    </w:p>
    <w:p w14:paraId="5B2B1168"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$13,550</w:t>
      </w:r>
    </w:p>
    <w:p w14:paraId="1E47B187"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Net income for the year was $13,550. This is the first year of operations and no dividends were declared or paid to </w:t>
      </w:r>
      <w:r w:rsidR="00A83910" w:rsidRPr="00553260">
        <w:rPr>
          <w:rFonts w:ascii="Arial" w:hAnsi="Arial" w:cs="Arial"/>
          <w:sz w:val="24"/>
          <w:szCs w:val="24"/>
          <w:lang w:val="en-CA"/>
        </w:rPr>
        <w:t>shareholders</w:t>
      </w:r>
      <w:r w:rsidRPr="00553260">
        <w:rPr>
          <w:rFonts w:ascii="Arial" w:hAnsi="Arial" w:cs="Arial"/>
          <w:sz w:val="24"/>
          <w:szCs w:val="24"/>
          <w:lang w:val="en-CA"/>
        </w:rPr>
        <w:t>; therefore, retained earnings is $13,550 (which represents income for one year).</w:t>
      </w:r>
    </w:p>
    <w:p w14:paraId="3F724D5A"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w:t>
      </w:r>
    </w:p>
    <w:p w14:paraId="1F0E503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Req. 3</w:t>
      </w:r>
    </w:p>
    <w:p w14:paraId="0327EB48" w14:textId="77777777" w:rsidR="00567D07" w:rsidRPr="00553260" w:rsidRDefault="00567D07" w:rsidP="00ED0FE2">
      <w:pPr>
        <w:rPr>
          <w:rFonts w:ascii="Arial" w:hAnsi="Arial" w:cs="Arial"/>
          <w:sz w:val="24"/>
          <w:szCs w:val="24"/>
          <w:lang w:val="en-CA"/>
        </w:rPr>
      </w:pPr>
    </w:p>
    <w:p w14:paraId="2D79DD75" w14:textId="77777777" w:rsidR="00567D07" w:rsidRPr="00553260" w:rsidRDefault="00567D07" w:rsidP="00ED0FE2">
      <w:pPr>
        <w:pStyle w:val="BodyTextIndent"/>
        <w:keepLines w:val="0"/>
        <w:tabs>
          <w:tab w:val="clear" w:pos="432"/>
          <w:tab w:val="left" w:pos="540"/>
          <w:tab w:val="left" w:pos="810"/>
          <w:tab w:val="left" w:pos="1350"/>
        </w:tabs>
        <w:ind w:left="0" w:firstLine="0"/>
        <w:rPr>
          <w:rFonts w:cs="Arial"/>
          <w:bCs/>
          <w:szCs w:val="24"/>
          <w:lang w:val="en-CA"/>
        </w:rPr>
      </w:pPr>
      <w:r w:rsidRPr="00553260">
        <w:rPr>
          <w:rFonts w:cs="Arial"/>
          <w:bCs/>
          <w:szCs w:val="24"/>
          <w:lang w:val="en-CA"/>
        </w:rPr>
        <w:t>Most of the financing as of December 31, 201</w:t>
      </w:r>
      <w:r w:rsidR="00F1539E" w:rsidRPr="00553260">
        <w:rPr>
          <w:rFonts w:cs="Arial"/>
          <w:bCs/>
          <w:szCs w:val="24"/>
          <w:lang w:val="en-CA"/>
        </w:rPr>
        <w:t>7</w:t>
      </w:r>
      <w:r w:rsidRPr="00553260">
        <w:rPr>
          <w:rFonts w:cs="Arial"/>
          <w:bCs/>
          <w:szCs w:val="24"/>
          <w:lang w:val="en-CA"/>
        </w:rPr>
        <w:t xml:space="preserve"> came from </w:t>
      </w:r>
      <w:r w:rsidR="00A83910" w:rsidRPr="00553260">
        <w:rPr>
          <w:rFonts w:cs="Arial"/>
          <w:bCs/>
          <w:szCs w:val="24"/>
          <w:lang w:val="en-CA"/>
        </w:rPr>
        <w:t>shareholders</w:t>
      </w:r>
      <w:r w:rsidRPr="00553260">
        <w:rPr>
          <w:rFonts w:cs="Arial"/>
          <w:bCs/>
          <w:szCs w:val="24"/>
          <w:lang w:val="en-CA"/>
        </w:rPr>
        <w:t xml:space="preserve">.  The </w:t>
      </w:r>
      <w:r w:rsidR="00A83910" w:rsidRPr="00553260">
        <w:rPr>
          <w:rFonts w:cs="Arial"/>
          <w:bCs/>
          <w:szCs w:val="24"/>
          <w:lang w:val="en-CA"/>
        </w:rPr>
        <w:t>shareholders</w:t>
      </w:r>
      <w:r w:rsidRPr="00553260">
        <w:rPr>
          <w:rFonts w:cs="Arial"/>
          <w:bCs/>
          <w:szCs w:val="24"/>
          <w:lang w:val="en-CA"/>
        </w:rPr>
        <w:t xml:space="preserve"> have financed $111,550 of the total assets and creditors have financed only $10,850 of the total assets of the company.</w:t>
      </w:r>
    </w:p>
    <w:p w14:paraId="3731A31B" w14:textId="77777777" w:rsidR="00567D07" w:rsidRPr="00553260" w:rsidRDefault="00567D07" w:rsidP="00ED0FE2">
      <w:pPr>
        <w:pStyle w:val="BodyTextIndent"/>
        <w:keepLines w:val="0"/>
        <w:tabs>
          <w:tab w:val="clear" w:pos="432"/>
          <w:tab w:val="left" w:pos="540"/>
          <w:tab w:val="left" w:pos="810"/>
          <w:tab w:val="left" w:pos="1350"/>
        </w:tabs>
        <w:ind w:left="0" w:firstLine="0"/>
        <w:rPr>
          <w:rFonts w:cs="Arial"/>
          <w:bCs/>
          <w:szCs w:val="24"/>
          <w:lang w:val="en-CA"/>
        </w:rPr>
      </w:pPr>
    </w:p>
    <w:p w14:paraId="064B05E0" w14:textId="77777777" w:rsidR="00567D07" w:rsidRPr="00553260" w:rsidRDefault="00567D07" w:rsidP="00ED0FE2">
      <w:pPr>
        <w:pStyle w:val="BodyTextIndent"/>
        <w:keepLines w:val="0"/>
        <w:tabs>
          <w:tab w:val="clear" w:pos="432"/>
          <w:tab w:val="left" w:pos="540"/>
          <w:tab w:val="left" w:pos="810"/>
          <w:tab w:val="left" w:pos="1350"/>
        </w:tabs>
        <w:ind w:left="0" w:firstLine="0"/>
        <w:rPr>
          <w:rFonts w:cs="Arial"/>
          <w:bCs/>
          <w:szCs w:val="24"/>
          <w:lang w:val="en-CA"/>
        </w:rPr>
      </w:pPr>
      <w:r w:rsidRPr="00553260">
        <w:rPr>
          <w:rFonts w:cs="Arial"/>
          <w:bCs/>
          <w:szCs w:val="24"/>
          <w:lang w:val="en-CA"/>
        </w:rPr>
        <w:t>Req.4</w:t>
      </w:r>
    </w:p>
    <w:p w14:paraId="072D054C" w14:textId="77777777" w:rsidR="00567D07" w:rsidRPr="00553260" w:rsidRDefault="00567D07" w:rsidP="00ED0FE2">
      <w:pPr>
        <w:pStyle w:val="BodyTextIndent"/>
        <w:keepLines w:val="0"/>
        <w:tabs>
          <w:tab w:val="clear" w:pos="432"/>
          <w:tab w:val="left" w:pos="540"/>
          <w:tab w:val="left" w:pos="810"/>
          <w:tab w:val="left" w:pos="1350"/>
        </w:tabs>
        <w:ind w:left="0" w:firstLine="0"/>
        <w:rPr>
          <w:rFonts w:cs="Arial"/>
          <w:bCs/>
          <w:szCs w:val="24"/>
          <w:lang w:val="en-CA"/>
        </w:rPr>
      </w:pPr>
    </w:p>
    <w:p w14:paraId="6530DA72" w14:textId="77777777" w:rsidR="00567D07" w:rsidRPr="00553260" w:rsidRDefault="00567D07" w:rsidP="00ED0FE2">
      <w:pPr>
        <w:pStyle w:val="BodyTextIndent"/>
        <w:keepLines w:val="0"/>
        <w:tabs>
          <w:tab w:val="clear" w:pos="432"/>
          <w:tab w:val="left" w:pos="540"/>
          <w:tab w:val="left" w:pos="810"/>
          <w:tab w:val="left" w:pos="1350"/>
        </w:tabs>
        <w:ind w:left="0" w:firstLine="0"/>
        <w:rPr>
          <w:rFonts w:cs="Arial"/>
          <w:bCs/>
          <w:szCs w:val="24"/>
          <w:lang w:val="en-CA"/>
        </w:rPr>
      </w:pPr>
      <w:r w:rsidRPr="00553260">
        <w:rPr>
          <w:rFonts w:cs="Arial"/>
          <w:bCs/>
          <w:szCs w:val="24"/>
          <w:lang w:val="en-CA"/>
        </w:rPr>
        <w:t>Beginning Retained Earnings (R/E) + Net Income – Dividends = Ending R/E, so</w:t>
      </w:r>
    </w:p>
    <w:p w14:paraId="1E393D34" w14:textId="77777777" w:rsidR="00567D07" w:rsidRPr="00553260" w:rsidRDefault="00567D07" w:rsidP="00ED0FE2">
      <w:pPr>
        <w:pStyle w:val="BodyTextIndent"/>
        <w:keepLines w:val="0"/>
        <w:tabs>
          <w:tab w:val="clear" w:pos="432"/>
          <w:tab w:val="left" w:pos="540"/>
          <w:tab w:val="left" w:pos="810"/>
          <w:tab w:val="left" w:pos="1350"/>
        </w:tabs>
        <w:ind w:left="0" w:firstLine="0"/>
        <w:rPr>
          <w:rFonts w:cs="Arial"/>
          <w:bCs/>
          <w:szCs w:val="24"/>
          <w:lang w:val="en-CA"/>
        </w:rPr>
      </w:pPr>
      <w:r w:rsidRPr="00553260">
        <w:rPr>
          <w:rFonts w:cs="Arial"/>
          <w:bCs/>
          <w:szCs w:val="24"/>
          <w:lang w:val="en-CA"/>
        </w:rPr>
        <w:t>Ending R/E = $13,550 + 3,000 – 2,000</w:t>
      </w:r>
    </w:p>
    <w:p w14:paraId="14EDBC0D" w14:textId="77777777" w:rsidR="00567D07" w:rsidRPr="00553260" w:rsidRDefault="00567D07" w:rsidP="00ED0FE2">
      <w:pPr>
        <w:pStyle w:val="BodyTextIndent"/>
        <w:keepLines w:val="0"/>
        <w:tabs>
          <w:tab w:val="clear" w:pos="432"/>
          <w:tab w:val="left" w:pos="540"/>
          <w:tab w:val="left" w:pos="810"/>
          <w:tab w:val="left" w:pos="1350"/>
        </w:tabs>
        <w:ind w:left="0" w:firstLine="0"/>
        <w:rPr>
          <w:rFonts w:cs="Arial"/>
          <w:bCs/>
          <w:szCs w:val="24"/>
          <w:lang w:val="en-CA"/>
        </w:rPr>
      </w:pPr>
      <w:r w:rsidRPr="00553260">
        <w:rPr>
          <w:rFonts w:cs="Arial"/>
          <w:bCs/>
          <w:szCs w:val="24"/>
          <w:lang w:val="en-CA"/>
        </w:rPr>
        <w:tab/>
      </w:r>
      <w:r w:rsidRPr="00553260">
        <w:rPr>
          <w:rFonts w:cs="Arial"/>
          <w:bCs/>
          <w:szCs w:val="24"/>
          <w:lang w:val="en-CA"/>
        </w:rPr>
        <w:tab/>
        <w:t xml:space="preserve">        = $14,550</w:t>
      </w:r>
    </w:p>
    <w:p w14:paraId="7F53EF1F"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Retained Earnings at December 31, 201</w:t>
      </w:r>
      <w:r w:rsidR="00F1539E" w:rsidRPr="00553260">
        <w:rPr>
          <w:rFonts w:ascii="Arial" w:hAnsi="Arial" w:cs="Arial"/>
          <w:sz w:val="24"/>
          <w:szCs w:val="24"/>
          <w:lang w:val="en-CA"/>
        </w:rPr>
        <w:t>8</w:t>
      </w:r>
      <w:r w:rsidRPr="00553260">
        <w:rPr>
          <w:rFonts w:ascii="Arial" w:hAnsi="Arial" w:cs="Arial"/>
          <w:sz w:val="24"/>
          <w:szCs w:val="24"/>
          <w:lang w:val="en-CA"/>
        </w:rPr>
        <w:t xml:space="preserve"> would be $14,550.</w:t>
      </w:r>
    </w:p>
    <w:p w14:paraId="52098580" w14:textId="77777777" w:rsidR="00567D07" w:rsidRPr="00553260" w:rsidRDefault="00567D07" w:rsidP="00ED0FE2">
      <w:pPr>
        <w:rPr>
          <w:rFonts w:ascii="Arial" w:hAnsi="Arial" w:cs="Arial"/>
          <w:sz w:val="24"/>
          <w:szCs w:val="24"/>
          <w:lang w:val="en-CA"/>
        </w:rPr>
      </w:pPr>
    </w:p>
    <w:p w14:paraId="52536879" w14:textId="77777777" w:rsidR="00567D07" w:rsidRPr="00553260" w:rsidRDefault="00567D07" w:rsidP="00ED0FE2">
      <w:pPr>
        <w:pStyle w:val="Heading4"/>
        <w:rPr>
          <w:bCs/>
          <w:szCs w:val="24"/>
          <w:lang w:val="en-CA"/>
        </w:rPr>
      </w:pPr>
    </w:p>
    <w:p w14:paraId="64DBD627" w14:textId="77777777" w:rsidR="00567D07" w:rsidRPr="00553260" w:rsidRDefault="00567D07" w:rsidP="00ED0FE2">
      <w:pPr>
        <w:rPr>
          <w:rFonts w:ascii="Arial" w:hAnsi="Arial" w:cs="Arial"/>
          <w:b/>
          <w:bCs/>
          <w:sz w:val="24"/>
          <w:szCs w:val="24"/>
          <w:lang w:val="en-CA"/>
        </w:rPr>
      </w:pPr>
      <w:r w:rsidRPr="00553260">
        <w:rPr>
          <w:rFonts w:ascii="Arial" w:hAnsi="Arial" w:cs="Arial"/>
          <w:sz w:val="24"/>
          <w:szCs w:val="24"/>
          <w:lang w:val="en-CA"/>
        </w:rPr>
        <w:br w:type="page"/>
      </w:r>
      <w:r w:rsidRPr="00553260">
        <w:rPr>
          <w:rFonts w:ascii="Arial" w:hAnsi="Arial" w:cs="Arial"/>
          <w:b/>
          <w:bCs/>
          <w:sz w:val="24"/>
          <w:szCs w:val="24"/>
          <w:lang w:val="en-CA"/>
        </w:rPr>
        <w:lastRenderedPageBreak/>
        <w:t>E1-5</w:t>
      </w:r>
    </w:p>
    <w:p w14:paraId="60B37B18" w14:textId="77777777" w:rsidR="00567D07" w:rsidRPr="00553260" w:rsidRDefault="00567D07" w:rsidP="00ED0FE2">
      <w:pPr>
        <w:rPr>
          <w:rFonts w:ascii="Arial" w:hAnsi="Arial" w:cs="Arial"/>
          <w:sz w:val="24"/>
          <w:szCs w:val="24"/>
          <w:lang w:val="en-CA"/>
        </w:rPr>
      </w:pPr>
    </w:p>
    <w:tbl>
      <w:tblPr>
        <w:tblW w:w="9648" w:type="dxa"/>
        <w:tblLook w:val="01E0" w:firstRow="1" w:lastRow="1" w:firstColumn="1" w:lastColumn="1" w:noHBand="0" w:noVBand="0"/>
      </w:tblPr>
      <w:tblGrid>
        <w:gridCol w:w="417"/>
        <w:gridCol w:w="5451"/>
        <w:gridCol w:w="2610"/>
        <w:gridCol w:w="1170"/>
      </w:tblGrid>
      <w:tr w:rsidR="00567D07" w:rsidRPr="00553260" w14:paraId="6048F430" w14:textId="77777777" w:rsidTr="00A349A2">
        <w:tc>
          <w:tcPr>
            <w:tcW w:w="417" w:type="dxa"/>
          </w:tcPr>
          <w:p w14:paraId="60863B42" w14:textId="77777777" w:rsidR="00567D07" w:rsidRPr="00553260" w:rsidRDefault="00567D07" w:rsidP="00ED0FE2">
            <w:pPr>
              <w:pStyle w:val="LH"/>
              <w:spacing w:before="0" w:line="240" w:lineRule="auto"/>
              <w:rPr>
                <w:rFonts w:ascii="Arial" w:hAnsi="Arial" w:cs="Arial"/>
                <w:sz w:val="24"/>
                <w:szCs w:val="24"/>
                <w:lang w:val="en-CA"/>
              </w:rPr>
            </w:pPr>
          </w:p>
        </w:tc>
        <w:tc>
          <w:tcPr>
            <w:tcW w:w="5451" w:type="dxa"/>
          </w:tcPr>
          <w:p w14:paraId="189C3044" w14:textId="77777777" w:rsidR="00567D07" w:rsidRPr="00553260" w:rsidRDefault="00567D07" w:rsidP="00ED0FE2">
            <w:pPr>
              <w:pStyle w:val="LH"/>
              <w:spacing w:before="0" w:line="240" w:lineRule="auto"/>
              <w:rPr>
                <w:rFonts w:ascii="Arial" w:hAnsi="Arial" w:cs="Arial"/>
                <w:sz w:val="24"/>
                <w:szCs w:val="24"/>
                <w:lang w:val="en-CA"/>
              </w:rPr>
            </w:pPr>
          </w:p>
        </w:tc>
        <w:tc>
          <w:tcPr>
            <w:tcW w:w="2610" w:type="dxa"/>
          </w:tcPr>
          <w:p w14:paraId="3AF459A6" w14:textId="77777777" w:rsidR="00567D07" w:rsidRPr="00553260" w:rsidRDefault="00567D07" w:rsidP="00ED0FE2">
            <w:pPr>
              <w:pStyle w:val="LH"/>
              <w:spacing w:before="0" w:line="240" w:lineRule="auto"/>
              <w:jc w:val="center"/>
              <w:rPr>
                <w:rFonts w:ascii="Arial" w:hAnsi="Arial" w:cs="Arial"/>
                <w:b/>
                <w:sz w:val="24"/>
                <w:szCs w:val="24"/>
                <w:lang w:val="en-CA"/>
              </w:rPr>
            </w:pPr>
            <w:r w:rsidRPr="00553260">
              <w:rPr>
                <w:rFonts w:ascii="Arial" w:hAnsi="Arial" w:cs="Arial"/>
                <w:b/>
                <w:sz w:val="24"/>
                <w:szCs w:val="24"/>
                <w:lang w:val="en-CA"/>
              </w:rPr>
              <w:t>Req. 1</w:t>
            </w:r>
          </w:p>
          <w:p w14:paraId="4B2010F1" w14:textId="77777777" w:rsidR="00567D07" w:rsidRPr="00553260" w:rsidRDefault="00567D07" w:rsidP="00ED0FE2">
            <w:pPr>
              <w:pStyle w:val="LH"/>
              <w:spacing w:before="0" w:line="240" w:lineRule="auto"/>
              <w:jc w:val="center"/>
              <w:rPr>
                <w:rFonts w:ascii="Arial" w:hAnsi="Arial" w:cs="Arial"/>
                <w:sz w:val="24"/>
                <w:szCs w:val="24"/>
                <w:u w:val="single"/>
                <w:lang w:val="en-CA"/>
              </w:rPr>
            </w:pPr>
            <w:r w:rsidRPr="00553260">
              <w:rPr>
                <w:rFonts w:ascii="Arial" w:hAnsi="Arial" w:cs="Arial"/>
                <w:sz w:val="24"/>
                <w:szCs w:val="24"/>
                <w:u w:val="single"/>
                <w:lang w:val="en-CA"/>
              </w:rPr>
              <w:t>Label</w:t>
            </w:r>
          </w:p>
        </w:tc>
        <w:tc>
          <w:tcPr>
            <w:tcW w:w="1170" w:type="dxa"/>
          </w:tcPr>
          <w:p w14:paraId="2836CD03" w14:textId="77777777" w:rsidR="00567D07" w:rsidRPr="00553260" w:rsidRDefault="00567D07" w:rsidP="00ED0FE2">
            <w:pPr>
              <w:pStyle w:val="LH"/>
              <w:spacing w:before="0" w:line="240" w:lineRule="auto"/>
              <w:jc w:val="center"/>
              <w:rPr>
                <w:rFonts w:ascii="Arial" w:hAnsi="Arial" w:cs="Arial"/>
                <w:b/>
                <w:sz w:val="24"/>
                <w:szCs w:val="24"/>
                <w:lang w:val="en-CA"/>
              </w:rPr>
            </w:pPr>
            <w:r w:rsidRPr="00553260">
              <w:rPr>
                <w:rFonts w:ascii="Arial" w:hAnsi="Arial" w:cs="Arial"/>
                <w:b/>
                <w:sz w:val="24"/>
                <w:szCs w:val="24"/>
                <w:lang w:val="en-CA"/>
              </w:rPr>
              <w:t>Req. 2</w:t>
            </w:r>
          </w:p>
          <w:p w14:paraId="5963AF4D" w14:textId="77777777" w:rsidR="00567D07" w:rsidRPr="00553260" w:rsidRDefault="00567D07" w:rsidP="00ED0FE2">
            <w:pPr>
              <w:pStyle w:val="LH"/>
              <w:spacing w:before="0" w:line="240" w:lineRule="auto"/>
              <w:jc w:val="center"/>
              <w:rPr>
                <w:rFonts w:ascii="Arial" w:hAnsi="Arial" w:cs="Arial"/>
                <w:sz w:val="24"/>
                <w:szCs w:val="24"/>
                <w:u w:val="single"/>
                <w:lang w:val="en-CA"/>
              </w:rPr>
            </w:pPr>
            <w:r w:rsidRPr="00553260">
              <w:rPr>
                <w:rFonts w:ascii="Arial" w:hAnsi="Arial" w:cs="Arial"/>
                <w:sz w:val="24"/>
                <w:szCs w:val="24"/>
                <w:u w:val="single"/>
                <w:lang w:val="en-CA"/>
              </w:rPr>
              <w:t>Type</w:t>
            </w:r>
          </w:p>
        </w:tc>
      </w:tr>
      <w:tr w:rsidR="00567D07" w:rsidRPr="00553260" w14:paraId="4190EDCA" w14:textId="77777777" w:rsidTr="00A349A2">
        <w:tc>
          <w:tcPr>
            <w:tcW w:w="417" w:type="dxa"/>
          </w:tcPr>
          <w:p w14:paraId="69CCBFC2"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a.</w:t>
            </w:r>
          </w:p>
        </w:tc>
        <w:tc>
          <w:tcPr>
            <w:tcW w:w="5451" w:type="dxa"/>
          </w:tcPr>
          <w:p w14:paraId="6EE56C03" w14:textId="77777777" w:rsidR="00567D07" w:rsidRPr="00553260" w:rsidRDefault="00567D07" w:rsidP="003D04BC">
            <w:pPr>
              <w:pStyle w:val="LH"/>
              <w:spacing w:before="0" w:line="240" w:lineRule="auto"/>
              <w:rPr>
                <w:rFonts w:ascii="Arial" w:hAnsi="Arial" w:cs="Arial"/>
                <w:sz w:val="24"/>
                <w:szCs w:val="24"/>
                <w:lang w:val="en-CA"/>
              </w:rPr>
            </w:pPr>
            <w:r w:rsidRPr="00553260">
              <w:rPr>
                <w:rFonts w:ascii="Arial" w:hAnsi="Arial" w:cs="Arial"/>
                <w:sz w:val="24"/>
                <w:szCs w:val="24"/>
                <w:lang w:val="en-CA"/>
              </w:rPr>
              <w:t>Coins</w:t>
            </w:r>
            <w:r w:rsidR="001612A6" w:rsidRPr="00553260">
              <w:rPr>
                <w:rFonts w:ascii="Arial" w:hAnsi="Arial" w:cs="Arial"/>
                <w:sz w:val="24"/>
                <w:szCs w:val="24"/>
                <w:lang w:val="en-CA"/>
              </w:rPr>
              <w:t xml:space="preserve"> </w:t>
            </w:r>
            <w:r w:rsidRPr="00553260">
              <w:rPr>
                <w:rFonts w:ascii="Arial" w:hAnsi="Arial" w:cs="Arial"/>
                <w:sz w:val="24"/>
                <w:szCs w:val="24"/>
                <w:lang w:val="en-CA"/>
              </w:rPr>
              <w:t>and currency</w:t>
            </w:r>
          </w:p>
        </w:tc>
        <w:tc>
          <w:tcPr>
            <w:tcW w:w="2610" w:type="dxa"/>
          </w:tcPr>
          <w:p w14:paraId="726D9690" w14:textId="77777777" w:rsidR="00567D07" w:rsidRPr="00553260" w:rsidRDefault="009F09C6"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Inventory</w:t>
            </w:r>
          </w:p>
        </w:tc>
        <w:tc>
          <w:tcPr>
            <w:tcW w:w="1170" w:type="dxa"/>
          </w:tcPr>
          <w:p w14:paraId="71360CAB" w14:textId="77777777" w:rsidR="00567D07" w:rsidRPr="00553260" w:rsidRDefault="00567D07" w:rsidP="00ED0FE2">
            <w:pPr>
              <w:pStyle w:val="LH"/>
              <w:spacing w:before="0" w:line="240" w:lineRule="auto"/>
              <w:jc w:val="center"/>
              <w:rPr>
                <w:rFonts w:ascii="Arial" w:hAnsi="Arial" w:cs="Arial"/>
                <w:sz w:val="24"/>
                <w:szCs w:val="24"/>
                <w:lang w:val="en-CA"/>
              </w:rPr>
            </w:pPr>
            <w:r w:rsidRPr="00553260">
              <w:rPr>
                <w:rFonts w:ascii="Arial" w:hAnsi="Arial" w:cs="Arial"/>
                <w:sz w:val="24"/>
                <w:szCs w:val="24"/>
                <w:lang w:val="en-CA"/>
              </w:rPr>
              <w:t>A</w:t>
            </w:r>
          </w:p>
        </w:tc>
      </w:tr>
      <w:tr w:rsidR="00567D07" w:rsidRPr="00553260" w14:paraId="06691229" w14:textId="77777777" w:rsidTr="00A349A2">
        <w:tc>
          <w:tcPr>
            <w:tcW w:w="417" w:type="dxa"/>
          </w:tcPr>
          <w:p w14:paraId="6FFF26FC"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b.</w:t>
            </w:r>
          </w:p>
        </w:tc>
        <w:tc>
          <w:tcPr>
            <w:tcW w:w="5451" w:type="dxa"/>
          </w:tcPr>
          <w:p w14:paraId="2A879220" w14:textId="77777777" w:rsidR="00567D07" w:rsidRPr="00553260" w:rsidRDefault="00567D07" w:rsidP="003D04BC">
            <w:pPr>
              <w:pStyle w:val="LH"/>
              <w:spacing w:before="0" w:line="240" w:lineRule="auto"/>
              <w:rPr>
                <w:rFonts w:ascii="Arial" w:hAnsi="Arial" w:cs="Arial"/>
                <w:sz w:val="24"/>
                <w:szCs w:val="24"/>
                <w:lang w:val="en-CA"/>
              </w:rPr>
            </w:pPr>
            <w:r w:rsidRPr="00553260">
              <w:rPr>
                <w:rFonts w:ascii="Arial" w:hAnsi="Arial" w:cs="Arial"/>
                <w:sz w:val="24"/>
                <w:szCs w:val="24"/>
                <w:lang w:val="en-CA"/>
              </w:rPr>
              <w:t>Amounts Collectibles Canada owes</w:t>
            </w:r>
            <w:r w:rsidR="001612A6" w:rsidRPr="00553260">
              <w:rPr>
                <w:rFonts w:ascii="Arial" w:hAnsi="Arial" w:cs="Arial"/>
                <w:sz w:val="24"/>
                <w:szCs w:val="24"/>
                <w:lang w:val="en-CA"/>
              </w:rPr>
              <w:t xml:space="preserve"> to suppliers of coins and currency</w:t>
            </w:r>
          </w:p>
        </w:tc>
        <w:tc>
          <w:tcPr>
            <w:tcW w:w="2610" w:type="dxa"/>
          </w:tcPr>
          <w:p w14:paraId="2DFDA3C7" w14:textId="77777777" w:rsidR="00567D07" w:rsidRPr="00553260" w:rsidRDefault="00567D07" w:rsidP="00ED0FE2">
            <w:pPr>
              <w:pStyle w:val="LH"/>
              <w:spacing w:before="0" w:line="240" w:lineRule="auto"/>
              <w:rPr>
                <w:rFonts w:ascii="Arial" w:hAnsi="Arial" w:cs="Arial"/>
                <w:sz w:val="24"/>
                <w:szCs w:val="24"/>
                <w:lang w:val="en-CA"/>
              </w:rPr>
            </w:pPr>
          </w:p>
          <w:p w14:paraId="7680CE13"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Accounts Payable</w:t>
            </w:r>
          </w:p>
        </w:tc>
        <w:tc>
          <w:tcPr>
            <w:tcW w:w="1170" w:type="dxa"/>
          </w:tcPr>
          <w:p w14:paraId="466EA55D" w14:textId="77777777" w:rsidR="00567D07" w:rsidRPr="00553260" w:rsidRDefault="00567D07" w:rsidP="00ED0FE2">
            <w:pPr>
              <w:pStyle w:val="LH"/>
              <w:spacing w:before="0" w:line="240" w:lineRule="auto"/>
              <w:jc w:val="center"/>
              <w:rPr>
                <w:rFonts w:ascii="Arial" w:hAnsi="Arial" w:cs="Arial"/>
                <w:sz w:val="24"/>
                <w:szCs w:val="24"/>
                <w:lang w:val="en-CA"/>
              </w:rPr>
            </w:pPr>
          </w:p>
          <w:p w14:paraId="1DCAC15F" w14:textId="77777777" w:rsidR="00567D07" w:rsidRPr="00553260" w:rsidRDefault="00567D07" w:rsidP="00ED0FE2">
            <w:pPr>
              <w:pStyle w:val="LH"/>
              <w:spacing w:before="0" w:line="240" w:lineRule="auto"/>
              <w:jc w:val="center"/>
              <w:rPr>
                <w:rFonts w:ascii="Arial" w:hAnsi="Arial" w:cs="Arial"/>
                <w:sz w:val="24"/>
                <w:szCs w:val="24"/>
                <w:lang w:val="en-CA"/>
              </w:rPr>
            </w:pPr>
            <w:r w:rsidRPr="00553260">
              <w:rPr>
                <w:rFonts w:ascii="Arial" w:hAnsi="Arial" w:cs="Arial"/>
                <w:sz w:val="24"/>
                <w:szCs w:val="24"/>
                <w:lang w:val="en-CA"/>
              </w:rPr>
              <w:t>L</w:t>
            </w:r>
          </w:p>
        </w:tc>
      </w:tr>
      <w:tr w:rsidR="00567D07" w:rsidRPr="00553260" w14:paraId="0A49ECDC" w14:textId="77777777" w:rsidTr="00A349A2">
        <w:tc>
          <w:tcPr>
            <w:tcW w:w="417" w:type="dxa"/>
          </w:tcPr>
          <w:p w14:paraId="07EA6EAA"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c.</w:t>
            </w:r>
          </w:p>
        </w:tc>
        <w:tc>
          <w:tcPr>
            <w:tcW w:w="5451" w:type="dxa"/>
          </w:tcPr>
          <w:p w14:paraId="47A412F9"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Amounts Collectibles Canada can collect from customers</w:t>
            </w:r>
          </w:p>
        </w:tc>
        <w:tc>
          <w:tcPr>
            <w:tcW w:w="2610" w:type="dxa"/>
          </w:tcPr>
          <w:p w14:paraId="7C78C287" w14:textId="77777777" w:rsidR="00567D07" w:rsidRPr="00553260" w:rsidRDefault="00567D07" w:rsidP="00ED0FE2">
            <w:pPr>
              <w:pStyle w:val="LH"/>
              <w:spacing w:before="0" w:line="240" w:lineRule="auto"/>
              <w:rPr>
                <w:rFonts w:ascii="Arial" w:hAnsi="Arial" w:cs="Arial"/>
                <w:sz w:val="24"/>
                <w:szCs w:val="24"/>
                <w:lang w:val="en-CA"/>
              </w:rPr>
            </w:pPr>
          </w:p>
          <w:p w14:paraId="3FCBC0B6"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Accounts Receivable</w:t>
            </w:r>
          </w:p>
        </w:tc>
        <w:tc>
          <w:tcPr>
            <w:tcW w:w="1170" w:type="dxa"/>
          </w:tcPr>
          <w:p w14:paraId="06ACCFC7" w14:textId="77777777" w:rsidR="00567D07" w:rsidRPr="00553260" w:rsidRDefault="00567D07" w:rsidP="00ED0FE2">
            <w:pPr>
              <w:pStyle w:val="LH"/>
              <w:spacing w:before="0" w:line="240" w:lineRule="auto"/>
              <w:jc w:val="center"/>
              <w:rPr>
                <w:rFonts w:ascii="Arial" w:hAnsi="Arial" w:cs="Arial"/>
                <w:sz w:val="24"/>
                <w:szCs w:val="24"/>
                <w:lang w:val="en-CA"/>
              </w:rPr>
            </w:pPr>
          </w:p>
          <w:p w14:paraId="2EABA79D" w14:textId="77777777" w:rsidR="00567D07" w:rsidRPr="00553260" w:rsidRDefault="00567D07" w:rsidP="00ED0FE2">
            <w:pPr>
              <w:pStyle w:val="LH"/>
              <w:spacing w:before="0" w:line="240" w:lineRule="auto"/>
              <w:jc w:val="center"/>
              <w:rPr>
                <w:rFonts w:ascii="Arial" w:hAnsi="Arial" w:cs="Arial"/>
                <w:sz w:val="24"/>
                <w:szCs w:val="24"/>
                <w:lang w:val="en-CA"/>
              </w:rPr>
            </w:pPr>
            <w:r w:rsidRPr="00553260">
              <w:rPr>
                <w:rFonts w:ascii="Arial" w:hAnsi="Arial" w:cs="Arial"/>
                <w:sz w:val="24"/>
                <w:szCs w:val="24"/>
                <w:lang w:val="en-CA"/>
              </w:rPr>
              <w:t>A</w:t>
            </w:r>
          </w:p>
        </w:tc>
      </w:tr>
      <w:tr w:rsidR="00567D07" w:rsidRPr="00553260" w14:paraId="2186FFDB" w14:textId="77777777" w:rsidTr="00A349A2">
        <w:tc>
          <w:tcPr>
            <w:tcW w:w="417" w:type="dxa"/>
          </w:tcPr>
          <w:p w14:paraId="51105796"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d.</w:t>
            </w:r>
          </w:p>
        </w:tc>
        <w:tc>
          <w:tcPr>
            <w:tcW w:w="5451" w:type="dxa"/>
          </w:tcPr>
          <w:p w14:paraId="7AFD0103"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Amounts owed to bank for loan to buy building</w:t>
            </w:r>
          </w:p>
        </w:tc>
        <w:tc>
          <w:tcPr>
            <w:tcW w:w="2610" w:type="dxa"/>
          </w:tcPr>
          <w:p w14:paraId="571CC307"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Notes Payable</w:t>
            </w:r>
          </w:p>
        </w:tc>
        <w:tc>
          <w:tcPr>
            <w:tcW w:w="1170" w:type="dxa"/>
          </w:tcPr>
          <w:p w14:paraId="0572D5F6" w14:textId="77777777" w:rsidR="00567D07" w:rsidRPr="00553260" w:rsidRDefault="00567D07" w:rsidP="00ED0FE2">
            <w:pPr>
              <w:pStyle w:val="LH"/>
              <w:spacing w:before="0" w:line="240" w:lineRule="auto"/>
              <w:jc w:val="center"/>
              <w:rPr>
                <w:rFonts w:ascii="Arial" w:hAnsi="Arial" w:cs="Arial"/>
                <w:sz w:val="24"/>
                <w:szCs w:val="24"/>
                <w:lang w:val="en-CA"/>
              </w:rPr>
            </w:pPr>
            <w:r w:rsidRPr="00553260">
              <w:rPr>
                <w:rFonts w:ascii="Arial" w:hAnsi="Arial" w:cs="Arial"/>
                <w:sz w:val="24"/>
                <w:szCs w:val="24"/>
                <w:lang w:val="en-CA"/>
              </w:rPr>
              <w:t>L</w:t>
            </w:r>
          </w:p>
        </w:tc>
      </w:tr>
      <w:tr w:rsidR="00567D07" w:rsidRPr="00553260" w14:paraId="1C6A395A" w14:textId="77777777" w:rsidTr="00A349A2">
        <w:tc>
          <w:tcPr>
            <w:tcW w:w="417" w:type="dxa"/>
          </w:tcPr>
          <w:p w14:paraId="531244F5"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e.</w:t>
            </w:r>
          </w:p>
        </w:tc>
        <w:tc>
          <w:tcPr>
            <w:tcW w:w="5451" w:type="dxa"/>
          </w:tcPr>
          <w:p w14:paraId="7EEC4105"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Property on which buildings will be built</w:t>
            </w:r>
          </w:p>
        </w:tc>
        <w:tc>
          <w:tcPr>
            <w:tcW w:w="2610" w:type="dxa"/>
          </w:tcPr>
          <w:p w14:paraId="48874ABC"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Land</w:t>
            </w:r>
          </w:p>
        </w:tc>
        <w:tc>
          <w:tcPr>
            <w:tcW w:w="1170" w:type="dxa"/>
          </w:tcPr>
          <w:p w14:paraId="094AFA1F" w14:textId="77777777" w:rsidR="00567D07" w:rsidRPr="00553260" w:rsidRDefault="00567D07" w:rsidP="00ED0FE2">
            <w:pPr>
              <w:pStyle w:val="LH"/>
              <w:spacing w:before="0" w:line="240" w:lineRule="auto"/>
              <w:jc w:val="center"/>
              <w:rPr>
                <w:rFonts w:ascii="Arial" w:hAnsi="Arial" w:cs="Arial"/>
                <w:sz w:val="24"/>
                <w:szCs w:val="24"/>
                <w:lang w:val="en-CA"/>
              </w:rPr>
            </w:pPr>
            <w:r w:rsidRPr="00553260">
              <w:rPr>
                <w:rFonts w:ascii="Arial" w:hAnsi="Arial" w:cs="Arial"/>
                <w:sz w:val="24"/>
                <w:szCs w:val="24"/>
                <w:lang w:val="en-CA"/>
              </w:rPr>
              <w:t>A</w:t>
            </w:r>
          </w:p>
        </w:tc>
      </w:tr>
      <w:tr w:rsidR="00567D07" w:rsidRPr="00553260" w14:paraId="526348E2" w14:textId="77777777" w:rsidTr="00A349A2">
        <w:tc>
          <w:tcPr>
            <w:tcW w:w="417" w:type="dxa"/>
          </w:tcPr>
          <w:p w14:paraId="3226ED1D"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f.</w:t>
            </w:r>
          </w:p>
        </w:tc>
        <w:tc>
          <w:tcPr>
            <w:tcW w:w="5451" w:type="dxa"/>
          </w:tcPr>
          <w:p w14:paraId="1A634CF3"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 xml:space="preserve">Amounts </w:t>
            </w:r>
            <w:r w:rsidR="001612A6" w:rsidRPr="00553260">
              <w:rPr>
                <w:rFonts w:ascii="Arial" w:hAnsi="Arial" w:cs="Arial"/>
                <w:sz w:val="24"/>
                <w:szCs w:val="24"/>
                <w:lang w:val="en-CA"/>
              </w:rPr>
              <w:t>distributed</w:t>
            </w:r>
            <w:r w:rsidRPr="00553260">
              <w:rPr>
                <w:rFonts w:ascii="Arial" w:hAnsi="Arial" w:cs="Arial"/>
                <w:sz w:val="24"/>
                <w:szCs w:val="24"/>
                <w:lang w:val="en-CA"/>
              </w:rPr>
              <w:t xml:space="preserve"> from profits to </w:t>
            </w:r>
            <w:r w:rsidR="00A83910" w:rsidRPr="00553260">
              <w:rPr>
                <w:rFonts w:ascii="Arial" w:hAnsi="Arial" w:cs="Arial"/>
                <w:sz w:val="24"/>
                <w:szCs w:val="24"/>
                <w:lang w:val="en-CA"/>
              </w:rPr>
              <w:t>shareholders</w:t>
            </w:r>
          </w:p>
        </w:tc>
        <w:tc>
          <w:tcPr>
            <w:tcW w:w="2610" w:type="dxa"/>
          </w:tcPr>
          <w:p w14:paraId="6E8BD0D4"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Dividends</w:t>
            </w:r>
          </w:p>
        </w:tc>
        <w:tc>
          <w:tcPr>
            <w:tcW w:w="1170" w:type="dxa"/>
          </w:tcPr>
          <w:p w14:paraId="04D74AF5" w14:textId="77777777" w:rsidR="00567D07" w:rsidRPr="00553260" w:rsidRDefault="00567D07" w:rsidP="00ED0FE2">
            <w:pPr>
              <w:pStyle w:val="LH"/>
              <w:spacing w:before="0" w:line="240" w:lineRule="auto"/>
              <w:jc w:val="center"/>
              <w:rPr>
                <w:rFonts w:ascii="Arial" w:hAnsi="Arial" w:cs="Arial"/>
                <w:sz w:val="24"/>
                <w:szCs w:val="24"/>
                <w:lang w:val="en-CA"/>
              </w:rPr>
            </w:pPr>
            <w:r w:rsidRPr="00553260">
              <w:rPr>
                <w:rFonts w:ascii="Arial" w:hAnsi="Arial" w:cs="Arial"/>
                <w:sz w:val="24"/>
                <w:szCs w:val="24"/>
                <w:lang w:val="en-CA"/>
              </w:rPr>
              <w:t>SE</w:t>
            </w:r>
          </w:p>
        </w:tc>
      </w:tr>
      <w:tr w:rsidR="00567D07" w:rsidRPr="00553260" w14:paraId="1E44BBEE" w14:textId="77777777" w:rsidTr="00A349A2">
        <w:tc>
          <w:tcPr>
            <w:tcW w:w="417" w:type="dxa"/>
          </w:tcPr>
          <w:p w14:paraId="45EFE290"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g.</w:t>
            </w:r>
          </w:p>
        </w:tc>
        <w:tc>
          <w:tcPr>
            <w:tcW w:w="5451" w:type="dxa"/>
          </w:tcPr>
          <w:p w14:paraId="1ED38DB3" w14:textId="77777777" w:rsidR="00567D07" w:rsidRPr="00553260" w:rsidRDefault="003D04BC" w:rsidP="003D04BC">
            <w:pPr>
              <w:pStyle w:val="LH"/>
              <w:spacing w:before="0" w:line="240" w:lineRule="auto"/>
              <w:rPr>
                <w:rFonts w:ascii="Arial" w:hAnsi="Arial" w:cs="Arial"/>
                <w:sz w:val="24"/>
                <w:szCs w:val="24"/>
                <w:lang w:val="en-CA"/>
              </w:rPr>
            </w:pPr>
            <w:r>
              <w:rPr>
                <w:rFonts w:ascii="Arial" w:hAnsi="Arial" w:cs="Arial"/>
                <w:sz w:val="24"/>
                <w:szCs w:val="24"/>
                <w:lang w:val="en-CA"/>
              </w:rPr>
              <w:t>Amounts e</w:t>
            </w:r>
            <w:r w:rsidRPr="00553260">
              <w:rPr>
                <w:rFonts w:ascii="Arial" w:hAnsi="Arial" w:cs="Arial"/>
                <w:sz w:val="24"/>
                <w:szCs w:val="24"/>
                <w:lang w:val="en-CA"/>
              </w:rPr>
              <w:t xml:space="preserve">arned </w:t>
            </w:r>
            <w:r w:rsidR="00567D07" w:rsidRPr="00553260">
              <w:rPr>
                <w:rFonts w:ascii="Arial" w:hAnsi="Arial" w:cs="Arial"/>
                <w:sz w:val="24"/>
                <w:szCs w:val="24"/>
                <w:lang w:val="en-CA"/>
              </w:rPr>
              <w:t xml:space="preserve">by Collectibles Canada by selling </w:t>
            </w:r>
            <w:r w:rsidR="00E17EFA" w:rsidRPr="00553260">
              <w:rPr>
                <w:rFonts w:ascii="Arial" w:hAnsi="Arial" w:cs="Arial"/>
                <w:sz w:val="24"/>
                <w:szCs w:val="24"/>
                <w:lang w:val="en-CA"/>
              </w:rPr>
              <w:t>coin collecting supplies</w:t>
            </w:r>
          </w:p>
        </w:tc>
        <w:tc>
          <w:tcPr>
            <w:tcW w:w="2610" w:type="dxa"/>
          </w:tcPr>
          <w:p w14:paraId="34EFC845" w14:textId="77777777" w:rsidR="00567D07" w:rsidRPr="00553260" w:rsidRDefault="00567D07" w:rsidP="00ED0FE2">
            <w:pPr>
              <w:pStyle w:val="LH"/>
              <w:spacing w:before="0" w:line="240" w:lineRule="auto"/>
              <w:rPr>
                <w:rFonts w:ascii="Arial" w:hAnsi="Arial" w:cs="Arial"/>
                <w:sz w:val="24"/>
                <w:szCs w:val="24"/>
                <w:lang w:val="en-CA"/>
              </w:rPr>
            </w:pPr>
          </w:p>
          <w:p w14:paraId="6DE2DA67"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Revenue</w:t>
            </w:r>
          </w:p>
        </w:tc>
        <w:tc>
          <w:tcPr>
            <w:tcW w:w="1170" w:type="dxa"/>
          </w:tcPr>
          <w:p w14:paraId="32E18B5E" w14:textId="77777777" w:rsidR="00567D07" w:rsidRPr="00553260" w:rsidRDefault="00567D07" w:rsidP="00ED0FE2">
            <w:pPr>
              <w:pStyle w:val="LH"/>
              <w:spacing w:before="0" w:line="240" w:lineRule="auto"/>
              <w:jc w:val="center"/>
              <w:rPr>
                <w:rFonts w:ascii="Arial" w:hAnsi="Arial" w:cs="Arial"/>
                <w:sz w:val="24"/>
                <w:szCs w:val="24"/>
                <w:lang w:val="en-CA"/>
              </w:rPr>
            </w:pPr>
          </w:p>
          <w:p w14:paraId="11AC68FF" w14:textId="77777777" w:rsidR="00567D07" w:rsidRPr="00553260" w:rsidRDefault="00567D07" w:rsidP="00ED0FE2">
            <w:pPr>
              <w:pStyle w:val="LH"/>
              <w:spacing w:before="0" w:line="240" w:lineRule="auto"/>
              <w:jc w:val="center"/>
              <w:rPr>
                <w:rFonts w:ascii="Arial" w:hAnsi="Arial" w:cs="Arial"/>
                <w:sz w:val="24"/>
                <w:szCs w:val="24"/>
                <w:lang w:val="en-CA"/>
              </w:rPr>
            </w:pPr>
            <w:r w:rsidRPr="00553260">
              <w:rPr>
                <w:rFonts w:ascii="Arial" w:hAnsi="Arial" w:cs="Arial"/>
                <w:sz w:val="24"/>
                <w:szCs w:val="24"/>
                <w:lang w:val="en-CA"/>
              </w:rPr>
              <w:t>R</w:t>
            </w:r>
          </w:p>
        </w:tc>
      </w:tr>
      <w:tr w:rsidR="00567D07" w:rsidRPr="00553260" w14:paraId="4ECC62BF" w14:textId="77777777" w:rsidTr="00A349A2">
        <w:tc>
          <w:tcPr>
            <w:tcW w:w="417" w:type="dxa"/>
          </w:tcPr>
          <w:p w14:paraId="4DEA6344"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h.</w:t>
            </w:r>
          </w:p>
        </w:tc>
        <w:tc>
          <w:tcPr>
            <w:tcW w:w="5451" w:type="dxa"/>
          </w:tcPr>
          <w:p w14:paraId="33EEFE52"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 xml:space="preserve">Unused paper in </w:t>
            </w:r>
            <w:r w:rsidR="001612A6" w:rsidRPr="00553260">
              <w:rPr>
                <w:rFonts w:ascii="Arial" w:hAnsi="Arial" w:cs="Arial"/>
                <w:sz w:val="24"/>
                <w:szCs w:val="24"/>
                <w:lang w:val="en-CA"/>
              </w:rPr>
              <w:t>Collectibles Canada</w:t>
            </w:r>
            <w:r w:rsidR="00D42E02" w:rsidRPr="00553260">
              <w:rPr>
                <w:rFonts w:ascii="Arial" w:hAnsi="Arial" w:cs="Arial"/>
                <w:sz w:val="24"/>
                <w:szCs w:val="24"/>
                <w:lang w:val="en-CA"/>
              </w:rPr>
              <w:t xml:space="preserve"> </w:t>
            </w:r>
            <w:r w:rsidRPr="00553260">
              <w:rPr>
                <w:rFonts w:ascii="Arial" w:hAnsi="Arial" w:cs="Arial"/>
                <w:sz w:val="24"/>
                <w:szCs w:val="24"/>
                <w:lang w:val="en-CA"/>
              </w:rPr>
              <w:t>head office</w:t>
            </w:r>
          </w:p>
        </w:tc>
        <w:tc>
          <w:tcPr>
            <w:tcW w:w="2610" w:type="dxa"/>
          </w:tcPr>
          <w:p w14:paraId="729F68BA"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Supplies</w:t>
            </w:r>
          </w:p>
        </w:tc>
        <w:tc>
          <w:tcPr>
            <w:tcW w:w="1170" w:type="dxa"/>
          </w:tcPr>
          <w:p w14:paraId="688198B6" w14:textId="77777777" w:rsidR="00567D07" w:rsidRPr="00553260" w:rsidRDefault="00567D07" w:rsidP="00ED0FE2">
            <w:pPr>
              <w:pStyle w:val="LH"/>
              <w:spacing w:before="0" w:line="240" w:lineRule="auto"/>
              <w:jc w:val="center"/>
              <w:rPr>
                <w:rFonts w:ascii="Arial" w:hAnsi="Arial" w:cs="Arial"/>
                <w:sz w:val="24"/>
                <w:szCs w:val="24"/>
                <w:lang w:val="en-CA"/>
              </w:rPr>
            </w:pPr>
            <w:r w:rsidRPr="00553260">
              <w:rPr>
                <w:rFonts w:ascii="Arial" w:hAnsi="Arial" w:cs="Arial"/>
                <w:sz w:val="24"/>
                <w:szCs w:val="24"/>
                <w:lang w:val="en-CA"/>
              </w:rPr>
              <w:t>A</w:t>
            </w:r>
          </w:p>
        </w:tc>
      </w:tr>
      <w:tr w:rsidR="00567D07" w:rsidRPr="00553260" w14:paraId="182CFCD1" w14:textId="77777777" w:rsidTr="00A349A2">
        <w:tc>
          <w:tcPr>
            <w:tcW w:w="417" w:type="dxa"/>
          </w:tcPr>
          <w:p w14:paraId="11F5110E"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i.</w:t>
            </w:r>
          </w:p>
        </w:tc>
        <w:tc>
          <w:tcPr>
            <w:tcW w:w="5451" w:type="dxa"/>
          </w:tcPr>
          <w:p w14:paraId="019C0D7F"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Cost of paper used up during month</w:t>
            </w:r>
          </w:p>
        </w:tc>
        <w:tc>
          <w:tcPr>
            <w:tcW w:w="2610" w:type="dxa"/>
          </w:tcPr>
          <w:p w14:paraId="5ABE7895"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Supplies Expense</w:t>
            </w:r>
          </w:p>
        </w:tc>
        <w:tc>
          <w:tcPr>
            <w:tcW w:w="1170" w:type="dxa"/>
          </w:tcPr>
          <w:p w14:paraId="5824D5DA" w14:textId="77777777" w:rsidR="00567D07" w:rsidRPr="00553260" w:rsidRDefault="00567D07" w:rsidP="00ED0FE2">
            <w:pPr>
              <w:pStyle w:val="LH"/>
              <w:spacing w:before="0" w:line="240" w:lineRule="auto"/>
              <w:jc w:val="center"/>
              <w:rPr>
                <w:rFonts w:ascii="Arial" w:hAnsi="Arial" w:cs="Arial"/>
                <w:sz w:val="24"/>
                <w:szCs w:val="24"/>
                <w:lang w:val="en-CA"/>
              </w:rPr>
            </w:pPr>
            <w:r w:rsidRPr="00553260">
              <w:rPr>
                <w:rFonts w:ascii="Arial" w:hAnsi="Arial" w:cs="Arial"/>
                <w:sz w:val="24"/>
                <w:szCs w:val="24"/>
                <w:lang w:val="en-CA"/>
              </w:rPr>
              <w:t>E</w:t>
            </w:r>
          </w:p>
        </w:tc>
      </w:tr>
      <w:tr w:rsidR="00567D07" w:rsidRPr="00553260" w14:paraId="48B92BC4" w14:textId="77777777" w:rsidTr="00A349A2">
        <w:tc>
          <w:tcPr>
            <w:tcW w:w="417" w:type="dxa"/>
          </w:tcPr>
          <w:p w14:paraId="10EB91A1"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j.</w:t>
            </w:r>
          </w:p>
        </w:tc>
        <w:tc>
          <w:tcPr>
            <w:tcW w:w="5451" w:type="dxa"/>
          </w:tcPr>
          <w:p w14:paraId="383E8DB4"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 xml:space="preserve">Amounts contributed to Collectibles Canada by </w:t>
            </w:r>
            <w:r w:rsidR="00A83910" w:rsidRPr="00553260">
              <w:rPr>
                <w:rFonts w:ascii="Arial" w:hAnsi="Arial" w:cs="Arial"/>
                <w:sz w:val="24"/>
                <w:szCs w:val="24"/>
                <w:lang w:val="en-CA"/>
              </w:rPr>
              <w:t>shareholders</w:t>
            </w:r>
          </w:p>
        </w:tc>
        <w:tc>
          <w:tcPr>
            <w:tcW w:w="2610" w:type="dxa"/>
          </w:tcPr>
          <w:p w14:paraId="52CEFF6B" w14:textId="77777777" w:rsidR="00567D07" w:rsidRPr="00553260" w:rsidRDefault="00567D07" w:rsidP="00ED0FE2">
            <w:pPr>
              <w:pStyle w:val="LH"/>
              <w:spacing w:before="0" w:line="240" w:lineRule="auto"/>
              <w:rPr>
                <w:rFonts w:ascii="Arial" w:hAnsi="Arial" w:cs="Arial"/>
                <w:sz w:val="24"/>
                <w:szCs w:val="24"/>
                <w:lang w:val="en-CA"/>
              </w:rPr>
            </w:pPr>
          </w:p>
          <w:p w14:paraId="6A297B38" w14:textId="77777777" w:rsidR="00567D07" w:rsidRPr="00553260" w:rsidRDefault="00567D07" w:rsidP="00ED0FE2">
            <w:pPr>
              <w:pStyle w:val="LH"/>
              <w:spacing w:before="0" w:line="240" w:lineRule="auto"/>
              <w:rPr>
                <w:rFonts w:ascii="Arial" w:hAnsi="Arial" w:cs="Arial"/>
                <w:sz w:val="24"/>
                <w:szCs w:val="24"/>
                <w:lang w:val="en-CA"/>
              </w:rPr>
            </w:pPr>
            <w:r w:rsidRPr="00553260">
              <w:rPr>
                <w:rFonts w:ascii="Arial" w:hAnsi="Arial" w:cs="Arial"/>
                <w:sz w:val="24"/>
                <w:szCs w:val="24"/>
                <w:lang w:val="en-CA"/>
              </w:rPr>
              <w:t>Contributed Capital</w:t>
            </w:r>
          </w:p>
        </w:tc>
        <w:tc>
          <w:tcPr>
            <w:tcW w:w="1170" w:type="dxa"/>
          </w:tcPr>
          <w:p w14:paraId="5468FAE5" w14:textId="77777777" w:rsidR="00567D07" w:rsidRPr="00553260" w:rsidRDefault="00567D07" w:rsidP="00ED0FE2">
            <w:pPr>
              <w:pStyle w:val="LH"/>
              <w:spacing w:before="0" w:line="240" w:lineRule="auto"/>
              <w:jc w:val="center"/>
              <w:rPr>
                <w:rFonts w:ascii="Arial" w:hAnsi="Arial" w:cs="Arial"/>
                <w:sz w:val="24"/>
                <w:szCs w:val="24"/>
                <w:lang w:val="en-CA"/>
              </w:rPr>
            </w:pPr>
          </w:p>
          <w:p w14:paraId="5A6DFE14" w14:textId="77777777" w:rsidR="00567D07" w:rsidRPr="00553260" w:rsidRDefault="00567D07" w:rsidP="00ED0FE2">
            <w:pPr>
              <w:pStyle w:val="LH"/>
              <w:spacing w:before="0" w:line="240" w:lineRule="auto"/>
              <w:jc w:val="center"/>
              <w:rPr>
                <w:rFonts w:ascii="Arial" w:hAnsi="Arial" w:cs="Arial"/>
                <w:sz w:val="24"/>
                <w:szCs w:val="24"/>
                <w:lang w:val="en-CA"/>
              </w:rPr>
            </w:pPr>
            <w:r w:rsidRPr="00553260">
              <w:rPr>
                <w:rFonts w:ascii="Arial" w:hAnsi="Arial" w:cs="Arial"/>
                <w:sz w:val="24"/>
                <w:szCs w:val="24"/>
                <w:lang w:val="en-CA"/>
              </w:rPr>
              <w:t>SE</w:t>
            </w:r>
          </w:p>
        </w:tc>
      </w:tr>
    </w:tbl>
    <w:p w14:paraId="02D0EAA1" w14:textId="77777777" w:rsidR="00567D07" w:rsidRPr="00553260" w:rsidRDefault="00567D07" w:rsidP="00ED0FE2">
      <w:pPr>
        <w:pStyle w:val="text"/>
        <w:spacing w:before="0" w:line="240" w:lineRule="auto"/>
        <w:rPr>
          <w:rFonts w:cs="Arial"/>
          <w:bCs/>
          <w:szCs w:val="24"/>
          <w:lang w:val="en-CA"/>
        </w:rPr>
      </w:pPr>
    </w:p>
    <w:p w14:paraId="23C5CF99" w14:textId="77777777" w:rsidR="00ED0FE2" w:rsidRPr="00553260" w:rsidRDefault="00ED0FE2" w:rsidP="00ED0FE2">
      <w:pPr>
        <w:pStyle w:val="text"/>
        <w:spacing w:before="0" w:line="240" w:lineRule="auto"/>
        <w:rPr>
          <w:rFonts w:cs="Arial"/>
          <w:bCs/>
          <w:szCs w:val="24"/>
          <w:lang w:val="en-CA"/>
        </w:rPr>
      </w:pPr>
    </w:p>
    <w:p w14:paraId="76B9E165" w14:textId="77777777" w:rsidR="00567D07" w:rsidRPr="00553260" w:rsidRDefault="00567D07" w:rsidP="00ED0FE2">
      <w:pPr>
        <w:rPr>
          <w:rFonts w:ascii="Arial" w:hAnsi="Arial" w:cs="Arial"/>
          <w:b/>
          <w:sz w:val="24"/>
          <w:szCs w:val="24"/>
          <w:lang w:val="en-CA"/>
        </w:rPr>
      </w:pPr>
      <w:bookmarkStart w:id="7" w:name="OLE_LINK8"/>
      <w:bookmarkStart w:id="8" w:name="OLE_LINK9"/>
      <w:bookmarkStart w:id="9" w:name="OLE_LINK10"/>
      <w:r w:rsidRPr="00553260">
        <w:rPr>
          <w:rFonts w:ascii="Arial" w:hAnsi="Arial" w:cs="Arial"/>
          <w:b/>
          <w:sz w:val="24"/>
          <w:szCs w:val="24"/>
          <w:lang w:val="en-CA"/>
        </w:rPr>
        <w:t>E1-6</w:t>
      </w:r>
    </w:p>
    <w:bookmarkEnd w:id="7"/>
    <w:bookmarkEnd w:id="8"/>
    <w:bookmarkEnd w:id="9"/>
    <w:p w14:paraId="5408D51A" w14:textId="77777777" w:rsidR="00567D07" w:rsidRPr="00553260" w:rsidRDefault="00567D07" w:rsidP="00ED0FE2">
      <w:pPr>
        <w:pStyle w:val="text"/>
        <w:spacing w:before="0" w:line="240" w:lineRule="auto"/>
        <w:rPr>
          <w:rFonts w:cs="Arial"/>
          <w:bCs/>
          <w:szCs w:val="24"/>
          <w:lang w:val="en-CA"/>
        </w:rPr>
      </w:pPr>
    </w:p>
    <w:p w14:paraId="71E4388F" w14:textId="77777777" w:rsidR="00567D07" w:rsidRPr="00553260" w:rsidRDefault="00567D07" w:rsidP="00ED0FE2">
      <w:pPr>
        <w:pStyle w:val="text"/>
        <w:spacing w:before="0" w:line="240" w:lineRule="auto"/>
        <w:rPr>
          <w:rFonts w:cs="Arial"/>
          <w:bCs/>
          <w:szCs w:val="24"/>
          <w:lang w:val="en-CA"/>
        </w:rPr>
      </w:pPr>
      <w:r w:rsidRPr="00553260">
        <w:rPr>
          <w:rFonts w:cs="Arial"/>
          <w:bCs/>
          <w:szCs w:val="24"/>
          <w:lang w:val="en-CA"/>
        </w:rPr>
        <w:t>Req. 1</w:t>
      </w:r>
    </w:p>
    <w:p w14:paraId="5B5AB84A"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 xml:space="preserve">CINEPLEX ENTERTAINMENT </w:t>
      </w:r>
    </w:p>
    <w:p w14:paraId="425CCFEA"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 xml:space="preserve">Income Statement </w:t>
      </w:r>
    </w:p>
    <w:p w14:paraId="7DA12676"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 xml:space="preserve">For the Quarter Ended </w:t>
      </w:r>
      <w:r w:rsidR="00F1539E" w:rsidRPr="00553260">
        <w:rPr>
          <w:rFonts w:ascii="Arial" w:hAnsi="Arial" w:cs="Arial"/>
          <w:sz w:val="24"/>
          <w:szCs w:val="24"/>
          <w:lang w:val="en-CA"/>
        </w:rPr>
        <w:t xml:space="preserve">September </w:t>
      </w:r>
      <w:r w:rsidR="003D04BC">
        <w:rPr>
          <w:rFonts w:ascii="Arial" w:hAnsi="Arial" w:cs="Arial"/>
          <w:sz w:val="24"/>
          <w:szCs w:val="24"/>
          <w:lang w:val="en-CA"/>
        </w:rPr>
        <w:t>3</w:t>
      </w:r>
      <w:r w:rsidR="003D04BC" w:rsidRPr="00553260">
        <w:rPr>
          <w:rFonts w:ascii="Arial" w:hAnsi="Arial" w:cs="Arial"/>
          <w:sz w:val="24"/>
          <w:szCs w:val="24"/>
          <w:lang w:val="en-CA"/>
        </w:rPr>
        <w:t>0</w:t>
      </w:r>
      <w:r w:rsidRPr="00553260">
        <w:rPr>
          <w:rFonts w:ascii="Arial" w:hAnsi="Arial" w:cs="Arial"/>
          <w:sz w:val="24"/>
          <w:szCs w:val="24"/>
          <w:lang w:val="en-CA"/>
        </w:rPr>
        <w:t>, 201</w:t>
      </w:r>
      <w:r w:rsidR="00F1539E" w:rsidRPr="00553260">
        <w:rPr>
          <w:rFonts w:ascii="Arial" w:hAnsi="Arial" w:cs="Arial"/>
          <w:sz w:val="24"/>
          <w:szCs w:val="24"/>
          <w:lang w:val="en-CA"/>
        </w:rPr>
        <w:t>7</w:t>
      </w:r>
    </w:p>
    <w:p w14:paraId="2A4D70A2"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(in thousands)</w:t>
      </w:r>
    </w:p>
    <w:p w14:paraId="77E6C2C0" w14:textId="77777777" w:rsidR="00567D07" w:rsidRPr="00553260" w:rsidRDefault="00567D07" w:rsidP="00ED0FE2">
      <w:pPr>
        <w:rPr>
          <w:rFonts w:ascii="Arial" w:hAnsi="Arial" w:cs="Arial"/>
          <w:sz w:val="24"/>
          <w:szCs w:val="24"/>
          <w:lang w:val="en-CA"/>
        </w:rPr>
      </w:pPr>
    </w:p>
    <w:tbl>
      <w:tblPr>
        <w:tblW w:w="0" w:type="auto"/>
        <w:tblLayout w:type="fixed"/>
        <w:tblCellMar>
          <w:left w:w="0" w:type="dxa"/>
          <w:right w:w="0" w:type="dxa"/>
        </w:tblCellMar>
        <w:tblLook w:val="0000" w:firstRow="0" w:lastRow="0" w:firstColumn="0" w:lastColumn="0" w:noHBand="0" w:noVBand="0"/>
      </w:tblPr>
      <w:tblGrid>
        <w:gridCol w:w="8080"/>
        <w:gridCol w:w="1160"/>
      </w:tblGrid>
      <w:tr w:rsidR="00567D07" w:rsidRPr="00553260" w14:paraId="692A516A" w14:textId="77777777" w:rsidTr="00D006B5">
        <w:trPr>
          <w:trHeight w:val="269"/>
        </w:trPr>
        <w:tc>
          <w:tcPr>
            <w:tcW w:w="8080" w:type="dxa"/>
          </w:tcPr>
          <w:p w14:paraId="6ACA4006"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Revenues</w:t>
            </w:r>
          </w:p>
        </w:tc>
        <w:tc>
          <w:tcPr>
            <w:tcW w:w="1160" w:type="dxa"/>
          </w:tcPr>
          <w:p w14:paraId="6C07252E" w14:textId="77777777" w:rsidR="00567D07" w:rsidRPr="00553260" w:rsidRDefault="00567D07" w:rsidP="00ED0FE2">
            <w:pPr>
              <w:tabs>
                <w:tab w:val="left" w:pos="432"/>
              </w:tabs>
              <w:jc w:val="right"/>
              <w:rPr>
                <w:rFonts w:ascii="Arial" w:hAnsi="Arial" w:cs="Arial"/>
                <w:sz w:val="24"/>
                <w:szCs w:val="24"/>
                <w:lang w:val="en-CA"/>
              </w:rPr>
            </w:pPr>
          </w:p>
        </w:tc>
      </w:tr>
      <w:tr w:rsidR="00567D07" w:rsidRPr="00553260" w14:paraId="676156E5" w14:textId="77777777" w:rsidTr="00D006B5">
        <w:trPr>
          <w:trHeight w:val="289"/>
        </w:trPr>
        <w:tc>
          <w:tcPr>
            <w:tcW w:w="8080" w:type="dxa"/>
          </w:tcPr>
          <w:p w14:paraId="17824B84"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 xml:space="preserve">  Admissions Revenues</w:t>
            </w:r>
          </w:p>
        </w:tc>
        <w:tc>
          <w:tcPr>
            <w:tcW w:w="1160" w:type="dxa"/>
          </w:tcPr>
          <w:p w14:paraId="7C97D207" w14:textId="77777777" w:rsidR="00567D07" w:rsidRPr="00553260" w:rsidRDefault="00567D07" w:rsidP="00D006B5">
            <w:pPr>
              <w:tabs>
                <w:tab w:val="left" w:pos="432"/>
              </w:tabs>
              <w:jc w:val="right"/>
              <w:rPr>
                <w:rFonts w:ascii="Arial" w:hAnsi="Arial" w:cs="Arial"/>
                <w:sz w:val="24"/>
                <w:szCs w:val="24"/>
                <w:lang w:val="en-CA"/>
              </w:rPr>
            </w:pPr>
            <w:r w:rsidRPr="00553260">
              <w:rPr>
                <w:rFonts w:ascii="Arial" w:hAnsi="Arial" w:cs="Arial"/>
                <w:sz w:val="24"/>
                <w:szCs w:val="24"/>
                <w:lang w:val="en-CA"/>
              </w:rPr>
              <w:t>$455,700</w:t>
            </w:r>
          </w:p>
        </w:tc>
      </w:tr>
      <w:tr w:rsidR="00567D07" w:rsidRPr="00553260" w14:paraId="4F252FA0" w14:textId="77777777" w:rsidTr="00D006B5">
        <w:trPr>
          <w:trHeight w:val="269"/>
        </w:trPr>
        <w:tc>
          <w:tcPr>
            <w:tcW w:w="8080" w:type="dxa"/>
          </w:tcPr>
          <w:p w14:paraId="1C4F6EE1"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 xml:space="preserve">  Concessions Revenues</w:t>
            </w:r>
          </w:p>
        </w:tc>
        <w:tc>
          <w:tcPr>
            <w:tcW w:w="1160" w:type="dxa"/>
          </w:tcPr>
          <w:p w14:paraId="2E5D5F7E"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188,900</w:t>
            </w:r>
          </w:p>
        </w:tc>
      </w:tr>
      <w:tr w:rsidR="00567D07" w:rsidRPr="00553260" w14:paraId="5E9A741D" w14:textId="77777777" w:rsidTr="00D006B5">
        <w:trPr>
          <w:trHeight w:val="289"/>
        </w:trPr>
        <w:tc>
          <w:tcPr>
            <w:tcW w:w="8080" w:type="dxa"/>
          </w:tcPr>
          <w:p w14:paraId="60A0F892"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 xml:space="preserve">  Other Revenues</w:t>
            </w:r>
          </w:p>
        </w:tc>
        <w:tc>
          <w:tcPr>
            <w:tcW w:w="1160" w:type="dxa"/>
          </w:tcPr>
          <w:p w14:paraId="1A6CE503" w14:textId="77777777" w:rsidR="00567D07" w:rsidRPr="00553260" w:rsidRDefault="00567D07" w:rsidP="003D04BC">
            <w:pPr>
              <w:tabs>
                <w:tab w:val="left" w:pos="432"/>
              </w:tabs>
              <w:jc w:val="right"/>
              <w:rPr>
                <w:rFonts w:ascii="Arial" w:hAnsi="Arial" w:cs="Arial"/>
                <w:sz w:val="24"/>
                <w:szCs w:val="24"/>
                <w:u w:val="single"/>
                <w:lang w:val="en-CA"/>
              </w:rPr>
            </w:pPr>
            <w:r w:rsidRPr="00553260">
              <w:rPr>
                <w:rFonts w:ascii="Arial" w:hAnsi="Arial" w:cs="Arial"/>
                <w:sz w:val="24"/>
                <w:szCs w:val="24"/>
                <w:u w:val="single"/>
                <w:lang w:val="en-CA"/>
              </w:rPr>
              <w:t>  </w:t>
            </w:r>
            <w:r w:rsidR="00EA4B50" w:rsidRPr="00553260">
              <w:rPr>
                <w:rFonts w:ascii="Arial" w:hAnsi="Arial" w:cs="Arial"/>
                <w:sz w:val="24"/>
                <w:szCs w:val="24"/>
                <w:u w:val="single"/>
                <w:lang w:val="en-CA"/>
              </w:rPr>
              <w:t xml:space="preserve"> </w:t>
            </w:r>
            <w:r w:rsidRPr="00553260">
              <w:rPr>
                <w:rFonts w:ascii="Arial" w:hAnsi="Arial" w:cs="Arial"/>
                <w:sz w:val="24"/>
                <w:szCs w:val="24"/>
                <w:u w:val="single"/>
                <w:lang w:val="en-CA"/>
              </w:rPr>
              <w:t>31,200</w:t>
            </w:r>
          </w:p>
        </w:tc>
      </w:tr>
      <w:tr w:rsidR="00567D07" w:rsidRPr="00553260" w14:paraId="24B096B0" w14:textId="77777777" w:rsidTr="00D006B5">
        <w:trPr>
          <w:trHeight w:val="269"/>
        </w:trPr>
        <w:tc>
          <w:tcPr>
            <w:tcW w:w="8080" w:type="dxa"/>
          </w:tcPr>
          <w:p w14:paraId="66655613"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 xml:space="preserve">     Total Revenues</w:t>
            </w:r>
          </w:p>
        </w:tc>
        <w:tc>
          <w:tcPr>
            <w:tcW w:w="1160" w:type="dxa"/>
            <w:tcBorders>
              <w:bottom w:val="single" w:sz="4" w:space="0" w:color="auto"/>
            </w:tcBorders>
          </w:tcPr>
          <w:p w14:paraId="58A3F310"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675,800</w:t>
            </w:r>
          </w:p>
        </w:tc>
      </w:tr>
      <w:tr w:rsidR="00567D07" w:rsidRPr="00553260" w14:paraId="08426042" w14:textId="77777777" w:rsidTr="00D006B5">
        <w:trPr>
          <w:trHeight w:val="289"/>
        </w:trPr>
        <w:tc>
          <w:tcPr>
            <w:tcW w:w="8080" w:type="dxa"/>
          </w:tcPr>
          <w:p w14:paraId="2591AAAA"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Expenses</w:t>
            </w:r>
          </w:p>
        </w:tc>
        <w:tc>
          <w:tcPr>
            <w:tcW w:w="1160" w:type="dxa"/>
            <w:tcBorders>
              <w:top w:val="single" w:sz="4" w:space="0" w:color="auto"/>
            </w:tcBorders>
          </w:tcPr>
          <w:p w14:paraId="604D1598" w14:textId="77777777" w:rsidR="00567D07" w:rsidRPr="00553260" w:rsidRDefault="00567D07" w:rsidP="00ED0FE2">
            <w:pPr>
              <w:tabs>
                <w:tab w:val="left" w:pos="432"/>
              </w:tabs>
              <w:jc w:val="right"/>
              <w:rPr>
                <w:rFonts w:ascii="Arial" w:hAnsi="Arial" w:cs="Arial"/>
                <w:sz w:val="24"/>
                <w:szCs w:val="24"/>
                <w:lang w:val="en-CA"/>
              </w:rPr>
            </w:pPr>
          </w:p>
        </w:tc>
      </w:tr>
      <w:tr w:rsidR="00567D07" w:rsidRPr="00553260" w14:paraId="1A937F9C" w14:textId="77777777" w:rsidTr="00D006B5">
        <w:trPr>
          <w:trHeight w:val="269"/>
        </w:trPr>
        <w:tc>
          <w:tcPr>
            <w:tcW w:w="8080" w:type="dxa"/>
          </w:tcPr>
          <w:p w14:paraId="75737700"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 xml:space="preserve">    Film Rental Expenses</w:t>
            </w:r>
          </w:p>
        </w:tc>
        <w:tc>
          <w:tcPr>
            <w:tcW w:w="1160" w:type="dxa"/>
          </w:tcPr>
          <w:p w14:paraId="69A92F96"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247,000</w:t>
            </w:r>
          </w:p>
        </w:tc>
      </w:tr>
      <w:tr w:rsidR="00567D07" w:rsidRPr="00553260" w14:paraId="576D29F5" w14:textId="77777777" w:rsidTr="00D006B5">
        <w:trPr>
          <w:trHeight w:val="289"/>
        </w:trPr>
        <w:tc>
          <w:tcPr>
            <w:tcW w:w="8080" w:type="dxa"/>
          </w:tcPr>
          <w:p w14:paraId="27934FA7"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 xml:space="preserve">    Rent Expense</w:t>
            </w:r>
          </w:p>
        </w:tc>
        <w:tc>
          <w:tcPr>
            <w:tcW w:w="1160" w:type="dxa"/>
          </w:tcPr>
          <w:p w14:paraId="59637430"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90,000</w:t>
            </w:r>
          </w:p>
        </w:tc>
      </w:tr>
      <w:tr w:rsidR="00567D07" w:rsidRPr="00553260" w14:paraId="39996197" w14:textId="77777777" w:rsidTr="00D006B5">
        <w:trPr>
          <w:trHeight w:val="269"/>
        </w:trPr>
        <w:tc>
          <w:tcPr>
            <w:tcW w:w="8080" w:type="dxa"/>
          </w:tcPr>
          <w:p w14:paraId="11EF71A6"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 xml:space="preserve">    </w:t>
            </w:r>
            <w:r w:rsidR="00D12E9A" w:rsidRPr="00553260">
              <w:rPr>
                <w:rFonts w:ascii="Arial" w:hAnsi="Arial" w:cs="Arial"/>
                <w:sz w:val="24"/>
                <w:szCs w:val="24"/>
                <w:lang w:val="en-CA"/>
              </w:rPr>
              <w:t xml:space="preserve">Selling </w:t>
            </w:r>
            <w:r w:rsidRPr="00553260">
              <w:rPr>
                <w:rFonts w:ascii="Arial" w:hAnsi="Arial" w:cs="Arial"/>
                <w:sz w:val="24"/>
                <w:szCs w:val="24"/>
                <w:lang w:val="en-CA"/>
              </w:rPr>
              <w:t>and Administrative Expenses</w:t>
            </w:r>
          </w:p>
        </w:tc>
        <w:tc>
          <w:tcPr>
            <w:tcW w:w="1160" w:type="dxa"/>
          </w:tcPr>
          <w:p w14:paraId="29E7B862"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65,700</w:t>
            </w:r>
          </w:p>
        </w:tc>
      </w:tr>
      <w:tr w:rsidR="00567D07" w:rsidRPr="00553260" w14:paraId="6D080B36" w14:textId="77777777" w:rsidTr="00D006B5">
        <w:trPr>
          <w:trHeight w:val="289"/>
        </w:trPr>
        <w:tc>
          <w:tcPr>
            <w:tcW w:w="8080" w:type="dxa"/>
          </w:tcPr>
          <w:p w14:paraId="4C41BD77"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 xml:space="preserve">    Concessions Expenses</w:t>
            </w:r>
          </w:p>
        </w:tc>
        <w:tc>
          <w:tcPr>
            <w:tcW w:w="1160" w:type="dxa"/>
          </w:tcPr>
          <w:p w14:paraId="110E4F62"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25,500</w:t>
            </w:r>
          </w:p>
        </w:tc>
      </w:tr>
      <w:tr w:rsidR="00567D07" w:rsidRPr="00553260" w14:paraId="0CDABC77" w14:textId="77777777" w:rsidTr="00D006B5">
        <w:trPr>
          <w:trHeight w:val="269"/>
        </w:trPr>
        <w:tc>
          <w:tcPr>
            <w:tcW w:w="8080" w:type="dxa"/>
          </w:tcPr>
          <w:p w14:paraId="68A301B0"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 xml:space="preserve">    Other Expenses</w:t>
            </w:r>
          </w:p>
        </w:tc>
        <w:tc>
          <w:tcPr>
            <w:tcW w:w="1160" w:type="dxa"/>
          </w:tcPr>
          <w:p w14:paraId="5084AC81"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lang w:val="en-CA"/>
              </w:rPr>
              <w:t xml:space="preserve"> </w:t>
            </w:r>
            <w:r w:rsidRPr="00553260">
              <w:rPr>
                <w:rFonts w:ascii="Arial" w:hAnsi="Arial" w:cs="Arial"/>
                <w:sz w:val="24"/>
                <w:szCs w:val="24"/>
                <w:u w:val="single"/>
                <w:lang w:val="en-CA"/>
              </w:rPr>
              <w:t xml:space="preserve">  233,800</w:t>
            </w:r>
          </w:p>
        </w:tc>
      </w:tr>
      <w:tr w:rsidR="00567D07" w:rsidRPr="00553260" w14:paraId="1BD1712D" w14:textId="77777777" w:rsidTr="00D006B5">
        <w:trPr>
          <w:trHeight w:val="289"/>
        </w:trPr>
        <w:tc>
          <w:tcPr>
            <w:tcW w:w="8080" w:type="dxa"/>
          </w:tcPr>
          <w:p w14:paraId="3E7CCE6A"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 xml:space="preserve">       Total Expenses</w:t>
            </w:r>
          </w:p>
        </w:tc>
        <w:tc>
          <w:tcPr>
            <w:tcW w:w="1160" w:type="dxa"/>
          </w:tcPr>
          <w:p w14:paraId="5507804A" w14:textId="77777777" w:rsidR="00567D07" w:rsidRPr="00553260" w:rsidRDefault="000C71B4" w:rsidP="00ED0FE2">
            <w:pPr>
              <w:tabs>
                <w:tab w:val="left" w:pos="432"/>
              </w:tabs>
              <w:jc w:val="right"/>
              <w:rPr>
                <w:rFonts w:ascii="Arial" w:hAnsi="Arial" w:cs="Arial"/>
                <w:sz w:val="24"/>
                <w:szCs w:val="24"/>
                <w:u w:val="single"/>
                <w:lang w:val="en-CA"/>
              </w:rPr>
            </w:pPr>
            <w:r w:rsidRPr="00553260">
              <w:rPr>
                <w:rFonts w:ascii="Arial" w:hAnsi="Arial" w:cs="Arial"/>
                <w:sz w:val="24"/>
                <w:szCs w:val="24"/>
                <w:u w:val="single"/>
                <w:lang w:val="en-CA"/>
              </w:rPr>
              <w:t xml:space="preserve"> </w:t>
            </w:r>
            <w:r w:rsidR="00567D07" w:rsidRPr="00553260">
              <w:rPr>
                <w:rFonts w:ascii="Arial" w:hAnsi="Arial" w:cs="Arial"/>
                <w:sz w:val="24"/>
                <w:szCs w:val="24"/>
                <w:u w:val="single"/>
                <w:lang w:val="en-CA"/>
              </w:rPr>
              <w:t>662,000</w:t>
            </w:r>
          </w:p>
        </w:tc>
      </w:tr>
      <w:tr w:rsidR="00567D07" w:rsidRPr="00553260" w14:paraId="2999D86F" w14:textId="77777777" w:rsidTr="00D006B5">
        <w:trPr>
          <w:trHeight w:val="289"/>
        </w:trPr>
        <w:tc>
          <w:tcPr>
            <w:tcW w:w="8080" w:type="dxa"/>
          </w:tcPr>
          <w:p w14:paraId="4CEF7A1A" w14:textId="77777777" w:rsidR="00567D07" w:rsidRPr="00553260" w:rsidRDefault="00567D07" w:rsidP="00ED0FE2">
            <w:pPr>
              <w:tabs>
                <w:tab w:val="left" w:pos="432"/>
              </w:tabs>
              <w:rPr>
                <w:rFonts w:ascii="Arial" w:hAnsi="Arial" w:cs="Arial"/>
                <w:sz w:val="24"/>
                <w:szCs w:val="24"/>
                <w:lang w:val="en-CA"/>
              </w:rPr>
            </w:pPr>
            <w:r w:rsidRPr="00553260">
              <w:rPr>
                <w:rFonts w:ascii="Arial" w:hAnsi="Arial" w:cs="Arial"/>
                <w:sz w:val="24"/>
                <w:szCs w:val="24"/>
                <w:lang w:val="en-CA"/>
              </w:rPr>
              <w:t>Net Income</w:t>
            </w:r>
          </w:p>
        </w:tc>
        <w:tc>
          <w:tcPr>
            <w:tcW w:w="1160" w:type="dxa"/>
          </w:tcPr>
          <w:p w14:paraId="1A2C1E79" w14:textId="77777777" w:rsidR="00567D07" w:rsidRPr="00553260" w:rsidRDefault="00567D07" w:rsidP="00ED0FE2">
            <w:pPr>
              <w:tabs>
                <w:tab w:val="left" w:pos="432"/>
              </w:tabs>
              <w:jc w:val="right"/>
              <w:rPr>
                <w:rFonts w:ascii="Arial" w:hAnsi="Arial" w:cs="Arial"/>
                <w:sz w:val="24"/>
                <w:szCs w:val="24"/>
                <w:lang w:val="en-CA"/>
              </w:rPr>
            </w:pPr>
            <w:r w:rsidRPr="00553260">
              <w:rPr>
                <w:rFonts w:ascii="Arial" w:hAnsi="Arial" w:cs="Arial"/>
                <w:sz w:val="24"/>
                <w:szCs w:val="24"/>
                <w:u w:val="double"/>
                <w:lang w:val="en-CA"/>
              </w:rPr>
              <w:t>$  13,800</w:t>
            </w:r>
          </w:p>
        </w:tc>
      </w:tr>
    </w:tbl>
    <w:p w14:paraId="0E10D0F3" w14:textId="77777777" w:rsidR="00567D07" w:rsidRPr="00553260" w:rsidRDefault="00567D07" w:rsidP="00ED0FE2">
      <w:pPr>
        <w:rPr>
          <w:rFonts w:ascii="Arial" w:hAnsi="Arial" w:cs="Arial"/>
          <w:sz w:val="24"/>
          <w:szCs w:val="24"/>
          <w:lang w:val="en-CA"/>
        </w:rPr>
      </w:pPr>
    </w:p>
    <w:p w14:paraId="362CBDB7" w14:textId="77777777" w:rsidR="003D04BC" w:rsidRDefault="003D04BC">
      <w:pPr>
        <w:rPr>
          <w:rFonts w:ascii="Arial" w:hAnsi="Arial" w:cs="Arial"/>
          <w:b/>
          <w:sz w:val="24"/>
          <w:szCs w:val="24"/>
          <w:lang w:val="en-CA"/>
        </w:rPr>
      </w:pPr>
      <w:r>
        <w:rPr>
          <w:rFonts w:ascii="Arial" w:hAnsi="Arial" w:cs="Arial"/>
          <w:b/>
          <w:sz w:val="24"/>
          <w:szCs w:val="24"/>
          <w:lang w:val="en-CA"/>
        </w:rPr>
        <w:br w:type="page"/>
      </w:r>
    </w:p>
    <w:p w14:paraId="6D76DB3C" w14:textId="77777777" w:rsidR="000C71B4" w:rsidRPr="00553260" w:rsidRDefault="000C71B4" w:rsidP="00ED0FE2">
      <w:pPr>
        <w:rPr>
          <w:rFonts w:ascii="Arial" w:hAnsi="Arial" w:cs="Arial"/>
          <w:b/>
          <w:sz w:val="24"/>
          <w:szCs w:val="24"/>
          <w:lang w:val="en-CA"/>
        </w:rPr>
      </w:pPr>
    </w:p>
    <w:p w14:paraId="03C59120" w14:textId="77777777" w:rsidR="00ED0FE2" w:rsidRPr="00553260" w:rsidRDefault="00ED0FE2" w:rsidP="00ED0FE2">
      <w:pPr>
        <w:rPr>
          <w:rFonts w:ascii="Arial" w:hAnsi="Arial" w:cs="Arial"/>
          <w:b/>
          <w:sz w:val="24"/>
          <w:szCs w:val="24"/>
          <w:lang w:val="en-CA"/>
        </w:rPr>
      </w:pPr>
      <w:r w:rsidRPr="00553260">
        <w:rPr>
          <w:rFonts w:ascii="Arial" w:hAnsi="Arial" w:cs="Arial"/>
          <w:b/>
          <w:sz w:val="24"/>
          <w:szCs w:val="24"/>
          <w:lang w:val="en-CA"/>
        </w:rPr>
        <w:t>E1-6 (continued)</w:t>
      </w:r>
    </w:p>
    <w:p w14:paraId="4D5D23B5" w14:textId="77777777" w:rsidR="00ED0FE2" w:rsidRPr="00553260" w:rsidRDefault="00ED0FE2" w:rsidP="00ED0FE2">
      <w:pPr>
        <w:rPr>
          <w:rFonts w:ascii="Arial" w:hAnsi="Arial" w:cs="Arial"/>
          <w:b/>
          <w:sz w:val="24"/>
          <w:szCs w:val="24"/>
          <w:lang w:val="en-CA"/>
        </w:rPr>
      </w:pPr>
    </w:p>
    <w:p w14:paraId="092FC19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The question marks in the exercise correspond to Total Expenses of $662,000 and Net Income of $13,800, as determined above.</w:t>
      </w:r>
    </w:p>
    <w:p w14:paraId="08230B8A" w14:textId="77777777" w:rsidR="00100526" w:rsidRPr="00553260" w:rsidRDefault="00100526" w:rsidP="00ED0FE2">
      <w:pPr>
        <w:rPr>
          <w:rFonts w:ascii="Arial" w:hAnsi="Arial" w:cs="Arial"/>
          <w:b/>
          <w:sz w:val="24"/>
          <w:szCs w:val="24"/>
          <w:lang w:val="en-CA"/>
        </w:rPr>
      </w:pPr>
    </w:p>
    <w:p w14:paraId="437E5166"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Req. 2</w:t>
      </w:r>
    </w:p>
    <w:p w14:paraId="60058C98" w14:textId="77777777" w:rsidR="00567D07" w:rsidRPr="00553260" w:rsidRDefault="00567D07" w:rsidP="00ED0FE2">
      <w:pPr>
        <w:pStyle w:val="text"/>
        <w:spacing w:before="0" w:line="240" w:lineRule="auto"/>
        <w:rPr>
          <w:rFonts w:cs="Arial"/>
          <w:szCs w:val="24"/>
          <w:lang w:val="en-CA"/>
        </w:rPr>
      </w:pPr>
    </w:p>
    <w:p w14:paraId="4FEF9B8E"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Cineplex’s main source of revenue is admissions and its biggest expense is its film rental expense</w:t>
      </w:r>
      <w:r w:rsidR="00A42B42" w:rsidRPr="00553260">
        <w:rPr>
          <w:rFonts w:cs="Arial"/>
          <w:szCs w:val="24"/>
          <w:lang w:val="en-CA"/>
        </w:rPr>
        <w:t xml:space="preserve"> and other expenses</w:t>
      </w:r>
      <w:r w:rsidRPr="00553260">
        <w:rPr>
          <w:rFonts w:cs="Arial"/>
          <w:szCs w:val="24"/>
          <w:lang w:val="en-CA"/>
        </w:rPr>
        <w:t>.</w:t>
      </w:r>
    </w:p>
    <w:p w14:paraId="362F657D" w14:textId="77777777" w:rsidR="00CB4D61" w:rsidRPr="00553260" w:rsidRDefault="00CB4D61" w:rsidP="00ED0FE2">
      <w:pPr>
        <w:pStyle w:val="text"/>
        <w:tabs>
          <w:tab w:val="left" w:pos="7221"/>
        </w:tabs>
        <w:spacing w:before="0" w:line="240" w:lineRule="auto"/>
        <w:rPr>
          <w:rFonts w:cs="Arial"/>
          <w:szCs w:val="24"/>
          <w:lang w:val="en-CA"/>
        </w:rPr>
      </w:pPr>
    </w:p>
    <w:p w14:paraId="53552A26" w14:textId="77777777" w:rsidR="00567D07" w:rsidRPr="00553260" w:rsidRDefault="00567D07" w:rsidP="00ED0FE2">
      <w:pPr>
        <w:pStyle w:val="text"/>
        <w:tabs>
          <w:tab w:val="left" w:pos="7221"/>
        </w:tabs>
        <w:spacing w:before="0" w:line="240" w:lineRule="auto"/>
        <w:rPr>
          <w:rFonts w:cs="Arial"/>
          <w:szCs w:val="24"/>
          <w:lang w:val="en-CA"/>
        </w:rPr>
      </w:pPr>
    </w:p>
    <w:p w14:paraId="053EE76C" w14:textId="77777777" w:rsidR="00567D07" w:rsidRPr="00553260" w:rsidRDefault="00567D07" w:rsidP="00ED0FE2">
      <w:pPr>
        <w:pStyle w:val="text"/>
        <w:spacing w:before="0" w:line="240" w:lineRule="auto"/>
        <w:rPr>
          <w:rFonts w:cs="Arial"/>
          <w:b/>
          <w:bCs/>
          <w:szCs w:val="24"/>
          <w:lang w:val="en-CA"/>
        </w:rPr>
      </w:pPr>
      <w:r w:rsidRPr="00553260">
        <w:rPr>
          <w:rFonts w:cs="Arial"/>
          <w:b/>
          <w:bCs/>
          <w:szCs w:val="24"/>
          <w:lang w:val="en-CA"/>
        </w:rPr>
        <w:t>E1-7</w:t>
      </w:r>
    </w:p>
    <w:p w14:paraId="5940D820"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HOME REALTY, INCORPORATED</w:t>
      </w:r>
    </w:p>
    <w:p w14:paraId="27B01ED1"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Income Statement</w:t>
      </w:r>
    </w:p>
    <w:p w14:paraId="2A9AED93"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For the Year Ended December 31, 201</w:t>
      </w:r>
      <w:r w:rsidR="00F1539E" w:rsidRPr="00553260">
        <w:rPr>
          <w:rFonts w:ascii="Arial" w:hAnsi="Arial" w:cs="Arial"/>
          <w:sz w:val="24"/>
          <w:szCs w:val="24"/>
          <w:lang w:val="en-CA"/>
        </w:rPr>
        <w:t>7</w:t>
      </w:r>
    </w:p>
    <w:p w14:paraId="1498FC58" w14:textId="77777777" w:rsidR="00567D07" w:rsidRPr="00553260" w:rsidRDefault="00567D07" w:rsidP="00ED0FE2">
      <w:pPr>
        <w:rPr>
          <w:rFonts w:ascii="Arial" w:hAnsi="Arial" w:cs="Arial"/>
          <w:sz w:val="24"/>
          <w:szCs w:val="24"/>
          <w:lang w:val="en-CA"/>
        </w:rPr>
      </w:pPr>
    </w:p>
    <w:p w14:paraId="4C156A93"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Revenue:</w:t>
      </w:r>
    </w:p>
    <w:p w14:paraId="6CA6627D" w14:textId="77777777" w:rsidR="00567D07" w:rsidRPr="00553260" w:rsidRDefault="00567D07" w:rsidP="00ED0FE2">
      <w:pPr>
        <w:tabs>
          <w:tab w:val="right" w:pos="8280"/>
        </w:tabs>
        <w:rPr>
          <w:rFonts w:ascii="Arial" w:hAnsi="Arial" w:cs="Arial"/>
          <w:sz w:val="24"/>
          <w:szCs w:val="24"/>
          <w:lang w:val="en-CA"/>
        </w:rPr>
      </w:pPr>
      <w:r w:rsidRPr="00553260">
        <w:rPr>
          <w:rFonts w:ascii="Arial" w:hAnsi="Arial" w:cs="Arial"/>
          <w:sz w:val="24"/>
          <w:szCs w:val="24"/>
          <w:lang w:val="en-CA"/>
        </w:rPr>
        <w:t xml:space="preserve">  Sales Revenue</w:t>
      </w:r>
      <w:r w:rsidRPr="00553260">
        <w:rPr>
          <w:rFonts w:ascii="Arial" w:hAnsi="Arial" w:cs="Arial"/>
          <w:sz w:val="24"/>
          <w:szCs w:val="24"/>
          <w:lang w:val="en-CA"/>
        </w:rPr>
        <w:tab/>
      </w:r>
      <w:r w:rsidRPr="00553260">
        <w:rPr>
          <w:rFonts w:ascii="Arial" w:hAnsi="Arial" w:cs="Arial"/>
          <w:sz w:val="24"/>
          <w:szCs w:val="24"/>
          <w:u w:val="single"/>
          <w:lang w:val="en-CA"/>
        </w:rPr>
        <w:t>$166,000</w:t>
      </w:r>
    </w:p>
    <w:p w14:paraId="461D547D" w14:textId="77777777" w:rsidR="00567D07" w:rsidRPr="00553260" w:rsidRDefault="00567D07" w:rsidP="00ED0FE2">
      <w:pPr>
        <w:tabs>
          <w:tab w:val="right" w:pos="8280"/>
        </w:tabs>
        <w:rPr>
          <w:rFonts w:ascii="Arial" w:hAnsi="Arial" w:cs="Arial"/>
          <w:sz w:val="24"/>
          <w:szCs w:val="24"/>
          <w:lang w:val="en-CA"/>
        </w:rPr>
      </w:pPr>
      <w:r w:rsidRPr="00553260">
        <w:rPr>
          <w:rFonts w:ascii="Arial" w:hAnsi="Arial" w:cs="Arial"/>
          <w:sz w:val="24"/>
          <w:szCs w:val="24"/>
          <w:lang w:val="en-CA"/>
        </w:rPr>
        <w:t>Expenses:</w:t>
      </w:r>
    </w:p>
    <w:p w14:paraId="6E3F1BA5" w14:textId="77777777" w:rsidR="00567D07" w:rsidRPr="00553260" w:rsidRDefault="00567D07" w:rsidP="00ED0FE2">
      <w:pPr>
        <w:tabs>
          <w:tab w:val="right" w:pos="8280"/>
        </w:tabs>
        <w:rPr>
          <w:rFonts w:ascii="Arial" w:hAnsi="Arial" w:cs="Arial"/>
          <w:sz w:val="24"/>
          <w:szCs w:val="24"/>
          <w:lang w:val="en-CA"/>
        </w:rPr>
      </w:pPr>
      <w:r w:rsidRPr="00553260">
        <w:rPr>
          <w:rFonts w:ascii="Arial" w:hAnsi="Arial" w:cs="Arial"/>
          <w:sz w:val="24"/>
          <w:szCs w:val="24"/>
          <w:lang w:val="en-CA"/>
        </w:rPr>
        <w:t xml:space="preserve">  Selling Expenses</w:t>
      </w:r>
      <w:r w:rsidRPr="00553260">
        <w:rPr>
          <w:rFonts w:ascii="Arial" w:hAnsi="Arial" w:cs="Arial"/>
          <w:sz w:val="24"/>
          <w:szCs w:val="24"/>
          <w:lang w:val="en-CA"/>
        </w:rPr>
        <w:tab/>
        <w:t xml:space="preserve">                          97,000</w:t>
      </w:r>
    </w:p>
    <w:p w14:paraId="061479CA" w14:textId="77777777" w:rsidR="00567D07" w:rsidRPr="00553260" w:rsidRDefault="00567D07" w:rsidP="00ED0FE2">
      <w:pPr>
        <w:tabs>
          <w:tab w:val="right" w:pos="8280"/>
        </w:tabs>
        <w:rPr>
          <w:rFonts w:ascii="Arial" w:hAnsi="Arial" w:cs="Arial"/>
          <w:sz w:val="24"/>
          <w:szCs w:val="24"/>
          <w:lang w:val="en-CA"/>
        </w:rPr>
      </w:pPr>
      <w:r w:rsidRPr="00553260">
        <w:rPr>
          <w:rFonts w:ascii="Arial" w:hAnsi="Arial" w:cs="Arial"/>
          <w:sz w:val="24"/>
          <w:szCs w:val="24"/>
          <w:lang w:val="en-CA"/>
        </w:rPr>
        <w:t xml:space="preserve">  Promotion and Advertising Expenses</w:t>
      </w:r>
      <w:r w:rsidRPr="00553260">
        <w:rPr>
          <w:rFonts w:ascii="Arial" w:hAnsi="Arial" w:cs="Arial"/>
          <w:sz w:val="24"/>
          <w:szCs w:val="24"/>
          <w:lang w:val="en-CA"/>
        </w:rPr>
        <w:tab/>
        <w:t xml:space="preserve">                            9,025</w:t>
      </w:r>
    </w:p>
    <w:p w14:paraId="5A90DCC6" w14:textId="77777777" w:rsidR="00567D07" w:rsidRPr="00553260" w:rsidRDefault="00567D07" w:rsidP="00ED0FE2">
      <w:pPr>
        <w:tabs>
          <w:tab w:val="right" w:pos="8280"/>
        </w:tabs>
        <w:rPr>
          <w:rFonts w:ascii="Arial" w:hAnsi="Arial" w:cs="Arial"/>
          <w:sz w:val="24"/>
          <w:szCs w:val="24"/>
          <w:lang w:val="en-CA"/>
        </w:rPr>
      </w:pPr>
      <w:r w:rsidRPr="00553260">
        <w:rPr>
          <w:rFonts w:ascii="Arial" w:hAnsi="Arial" w:cs="Arial"/>
          <w:sz w:val="24"/>
          <w:szCs w:val="24"/>
          <w:lang w:val="en-CA"/>
        </w:rPr>
        <w:t xml:space="preserve">  Interest Expense</w:t>
      </w:r>
      <w:r w:rsidRPr="00553260">
        <w:rPr>
          <w:rFonts w:ascii="Arial" w:hAnsi="Arial" w:cs="Arial"/>
          <w:sz w:val="24"/>
          <w:szCs w:val="24"/>
          <w:lang w:val="en-CA"/>
        </w:rPr>
        <w:tab/>
        <w:t xml:space="preserve">                                         6,300</w:t>
      </w:r>
    </w:p>
    <w:p w14:paraId="02728016" w14:textId="77777777" w:rsidR="00567D07" w:rsidRPr="00553260" w:rsidRDefault="00567D07" w:rsidP="00ED0FE2">
      <w:pPr>
        <w:tabs>
          <w:tab w:val="right" w:pos="8280"/>
        </w:tabs>
        <w:rPr>
          <w:rFonts w:ascii="Arial" w:hAnsi="Arial" w:cs="Arial"/>
          <w:sz w:val="24"/>
          <w:szCs w:val="24"/>
          <w:lang w:val="en-CA"/>
        </w:rPr>
      </w:pPr>
      <w:r w:rsidRPr="00553260">
        <w:rPr>
          <w:rFonts w:ascii="Arial" w:hAnsi="Arial" w:cs="Arial"/>
          <w:sz w:val="24"/>
          <w:szCs w:val="24"/>
          <w:lang w:val="en-CA"/>
        </w:rPr>
        <w:t xml:space="preserve">  Income Tax Expense</w:t>
      </w:r>
      <w:r w:rsidRPr="00553260">
        <w:rPr>
          <w:rFonts w:ascii="Arial" w:hAnsi="Arial" w:cs="Arial"/>
          <w:sz w:val="24"/>
          <w:szCs w:val="24"/>
          <w:lang w:val="en-CA"/>
        </w:rPr>
        <w:tab/>
        <w:t xml:space="preserve">                      </w:t>
      </w:r>
      <w:r w:rsidRPr="00553260">
        <w:rPr>
          <w:rFonts w:ascii="Arial" w:hAnsi="Arial" w:cs="Arial"/>
          <w:sz w:val="24"/>
          <w:szCs w:val="24"/>
          <w:u w:val="single"/>
          <w:lang w:val="en-CA"/>
        </w:rPr>
        <w:t xml:space="preserve">     18,500  </w:t>
      </w:r>
    </w:p>
    <w:p w14:paraId="7DA86B89" w14:textId="77777777" w:rsidR="00567D07" w:rsidRPr="00553260" w:rsidRDefault="00567D07" w:rsidP="00ED0FE2">
      <w:pPr>
        <w:tabs>
          <w:tab w:val="right" w:pos="8280"/>
        </w:tabs>
        <w:rPr>
          <w:rFonts w:ascii="Arial" w:hAnsi="Arial" w:cs="Arial"/>
          <w:sz w:val="24"/>
          <w:szCs w:val="24"/>
          <w:lang w:val="en-CA"/>
        </w:rPr>
      </w:pPr>
      <w:r w:rsidRPr="00553260">
        <w:rPr>
          <w:rFonts w:ascii="Arial" w:hAnsi="Arial" w:cs="Arial"/>
          <w:sz w:val="24"/>
          <w:szCs w:val="24"/>
          <w:lang w:val="en-CA"/>
        </w:rPr>
        <w:t xml:space="preserve">     Total Expenses  </w:t>
      </w:r>
      <w:r w:rsidRPr="00553260">
        <w:rPr>
          <w:rFonts w:ascii="Arial" w:hAnsi="Arial" w:cs="Arial"/>
          <w:sz w:val="24"/>
          <w:szCs w:val="24"/>
          <w:lang w:val="en-CA"/>
        </w:rPr>
        <w:tab/>
        <w:t xml:space="preserve">    </w:t>
      </w:r>
      <w:r w:rsidRPr="00553260">
        <w:rPr>
          <w:rFonts w:ascii="Arial" w:hAnsi="Arial" w:cs="Arial"/>
          <w:sz w:val="24"/>
          <w:szCs w:val="24"/>
          <w:u w:val="single"/>
          <w:lang w:val="en-CA"/>
        </w:rPr>
        <w:t xml:space="preserve">  130,825</w:t>
      </w:r>
    </w:p>
    <w:p w14:paraId="413252AB" w14:textId="77777777" w:rsidR="00567D07" w:rsidRPr="00553260" w:rsidRDefault="00567D07" w:rsidP="00ED0FE2">
      <w:pPr>
        <w:tabs>
          <w:tab w:val="right" w:pos="8280"/>
        </w:tabs>
        <w:rPr>
          <w:rFonts w:ascii="Arial" w:hAnsi="Arial" w:cs="Arial"/>
          <w:sz w:val="24"/>
          <w:szCs w:val="24"/>
          <w:lang w:val="en-CA"/>
        </w:rPr>
      </w:pPr>
      <w:r w:rsidRPr="00553260">
        <w:rPr>
          <w:rFonts w:ascii="Arial" w:hAnsi="Arial" w:cs="Arial"/>
          <w:sz w:val="24"/>
          <w:szCs w:val="24"/>
          <w:lang w:val="en-CA"/>
        </w:rPr>
        <w:t>Net Income</w:t>
      </w:r>
      <w:r w:rsidRPr="00553260">
        <w:rPr>
          <w:rFonts w:ascii="Arial" w:hAnsi="Arial" w:cs="Arial"/>
          <w:sz w:val="24"/>
          <w:szCs w:val="24"/>
          <w:lang w:val="en-CA"/>
        </w:rPr>
        <w:tab/>
        <w:t xml:space="preserve"> </w:t>
      </w:r>
      <w:r w:rsidRPr="00553260">
        <w:rPr>
          <w:rFonts w:ascii="Arial" w:hAnsi="Arial" w:cs="Arial"/>
          <w:sz w:val="24"/>
          <w:szCs w:val="24"/>
          <w:u w:val="double"/>
          <w:lang w:val="en-CA"/>
        </w:rPr>
        <w:t>$  35,175</w:t>
      </w:r>
    </w:p>
    <w:p w14:paraId="429A4A41" w14:textId="77777777" w:rsidR="00567D07" w:rsidRPr="00553260" w:rsidRDefault="00567D07" w:rsidP="00ED0FE2">
      <w:pPr>
        <w:rPr>
          <w:rFonts w:ascii="Arial" w:hAnsi="Arial" w:cs="Arial"/>
          <w:b/>
          <w:sz w:val="24"/>
          <w:szCs w:val="24"/>
          <w:lang w:val="en-CA"/>
        </w:rPr>
      </w:pPr>
    </w:p>
    <w:p w14:paraId="341F7B2D"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Note that dividends declared are not an expense. As a distribution of the company’s prior profits, they will be deducted from Retained Earnings.</w:t>
      </w:r>
    </w:p>
    <w:p w14:paraId="36C545D7" w14:textId="77777777" w:rsidR="00567D07" w:rsidRPr="00553260" w:rsidRDefault="00567D07" w:rsidP="00ED0FE2">
      <w:pPr>
        <w:pStyle w:val="text"/>
        <w:spacing w:before="0" w:line="240" w:lineRule="auto"/>
        <w:rPr>
          <w:rFonts w:cs="Arial"/>
          <w:b/>
          <w:bCs/>
          <w:szCs w:val="24"/>
          <w:lang w:val="en-CA"/>
        </w:rPr>
      </w:pPr>
    </w:p>
    <w:p w14:paraId="49151070" w14:textId="77777777" w:rsidR="00CB4D61" w:rsidRPr="00553260" w:rsidRDefault="00CB4D61" w:rsidP="00ED0FE2">
      <w:pPr>
        <w:pStyle w:val="text"/>
        <w:spacing w:before="0" w:line="240" w:lineRule="auto"/>
        <w:rPr>
          <w:rFonts w:cs="Arial"/>
          <w:b/>
          <w:bCs/>
          <w:szCs w:val="24"/>
          <w:lang w:val="en-CA"/>
        </w:rPr>
      </w:pPr>
    </w:p>
    <w:p w14:paraId="48246F87" w14:textId="77777777" w:rsidR="00567D07" w:rsidRPr="00553260" w:rsidRDefault="00567D07" w:rsidP="00ED0FE2">
      <w:pPr>
        <w:pStyle w:val="text"/>
        <w:spacing w:before="0" w:line="240" w:lineRule="auto"/>
        <w:rPr>
          <w:rFonts w:cs="Arial"/>
          <w:b/>
          <w:bCs/>
          <w:szCs w:val="24"/>
          <w:lang w:val="en-CA"/>
        </w:rPr>
      </w:pPr>
      <w:r w:rsidRPr="00553260">
        <w:rPr>
          <w:rFonts w:cs="Arial"/>
          <w:b/>
          <w:bCs/>
          <w:szCs w:val="24"/>
          <w:lang w:val="en-CA"/>
        </w:rPr>
        <w:t>E1-8</w:t>
      </w:r>
    </w:p>
    <w:p w14:paraId="38D77BE3" w14:textId="77777777" w:rsidR="00567D07" w:rsidRPr="00553260" w:rsidRDefault="00567D07" w:rsidP="00ED0FE2">
      <w:pPr>
        <w:pStyle w:val="text"/>
        <w:spacing w:before="0" w:line="240" w:lineRule="auto"/>
        <w:rPr>
          <w:rFonts w:cs="Arial"/>
          <w:b/>
          <w:bCs/>
          <w:szCs w:val="24"/>
          <w:lang w:val="en-CA"/>
        </w:rPr>
      </w:pPr>
    </w:p>
    <w:p w14:paraId="3DB8983E"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w:t>
      </w:r>
      <w:r w:rsidRPr="00553260">
        <w:rPr>
          <w:rFonts w:ascii="Arial" w:hAnsi="Arial" w:cs="Arial"/>
          <w:sz w:val="24"/>
          <w:szCs w:val="24"/>
          <w:lang w:val="en-CA"/>
        </w:rPr>
        <w:tab/>
        <w:t xml:space="preserve">Net Income = $100,000 - $82,000 = </w:t>
      </w:r>
      <w:r w:rsidRPr="00553260">
        <w:rPr>
          <w:rFonts w:ascii="Arial" w:hAnsi="Arial" w:cs="Arial"/>
          <w:sz w:val="24"/>
          <w:szCs w:val="24"/>
          <w:u w:val="double"/>
          <w:lang w:val="en-CA"/>
        </w:rPr>
        <w:t>$18,000</w:t>
      </w:r>
    </w:p>
    <w:p w14:paraId="6DB56820"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b/>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 = $150,000 - $70,000 = </w:t>
      </w:r>
      <w:r w:rsidRPr="00553260">
        <w:rPr>
          <w:rFonts w:ascii="Arial" w:hAnsi="Arial" w:cs="Arial"/>
          <w:sz w:val="24"/>
          <w:szCs w:val="24"/>
          <w:u w:val="double"/>
          <w:lang w:val="en-CA"/>
        </w:rPr>
        <w:t>$80,000</w:t>
      </w:r>
    </w:p>
    <w:p w14:paraId="63687927" w14:textId="77777777" w:rsidR="00567D07" w:rsidRPr="00553260" w:rsidRDefault="00567D07" w:rsidP="00ED0FE2">
      <w:pPr>
        <w:rPr>
          <w:rFonts w:ascii="Arial" w:hAnsi="Arial" w:cs="Arial"/>
          <w:sz w:val="24"/>
          <w:szCs w:val="24"/>
          <w:lang w:val="en-CA"/>
        </w:rPr>
      </w:pPr>
    </w:p>
    <w:p w14:paraId="39FCABCE"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B</w:t>
      </w:r>
      <w:r w:rsidRPr="00553260">
        <w:rPr>
          <w:rFonts w:ascii="Arial" w:hAnsi="Arial" w:cs="Arial"/>
          <w:sz w:val="24"/>
          <w:szCs w:val="24"/>
          <w:lang w:val="en-CA"/>
        </w:rPr>
        <w:tab/>
        <w:t xml:space="preserve">Total Revenues = $80,000 + $12,000 = </w:t>
      </w:r>
      <w:r w:rsidRPr="00553260">
        <w:rPr>
          <w:rFonts w:ascii="Arial" w:hAnsi="Arial" w:cs="Arial"/>
          <w:sz w:val="24"/>
          <w:szCs w:val="24"/>
          <w:u w:val="double"/>
          <w:lang w:val="en-CA"/>
        </w:rPr>
        <w:t>$92,000</w:t>
      </w:r>
    </w:p>
    <w:p w14:paraId="2D57C11F"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b/>
        <w:t>Total Liabilities = $112,000 - $60,000 =</w:t>
      </w:r>
      <w:r w:rsidR="00B30DF4">
        <w:rPr>
          <w:rFonts w:ascii="Arial" w:hAnsi="Arial" w:cs="Arial"/>
          <w:sz w:val="24"/>
          <w:szCs w:val="24"/>
          <w:lang w:val="en-CA"/>
        </w:rPr>
        <w:t xml:space="preserve"> </w:t>
      </w:r>
      <w:r w:rsidRPr="00553260">
        <w:rPr>
          <w:rFonts w:ascii="Arial" w:hAnsi="Arial" w:cs="Arial"/>
          <w:sz w:val="24"/>
          <w:szCs w:val="24"/>
          <w:u w:val="double"/>
          <w:lang w:val="en-CA"/>
        </w:rPr>
        <w:t>$52,000</w:t>
      </w:r>
    </w:p>
    <w:p w14:paraId="1A98A073" w14:textId="77777777" w:rsidR="00567D07" w:rsidRPr="00553260" w:rsidRDefault="00567D07" w:rsidP="00ED0FE2">
      <w:pPr>
        <w:rPr>
          <w:rFonts w:ascii="Arial" w:hAnsi="Arial" w:cs="Arial"/>
          <w:sz w:val="24"/>
          <w:szCs w:val="24"/>
          <w:lang w:val="en-CA"/>
        </w:rPr>
      </w:pPr>
    </w:p>
    <w:p w14:paraId="6C501B9D"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w:t>
      </w:r>
      <w:r w:rsidRPr="00553260">
        <w:rPr>
          <w:rFonts w:ascii="Arial" w:hAnsi="Arial" w:cs="Arial"/>
          <w:sz w:val="24"/>
          <w:szCs w:val="24"/>
          <w:lang w:val="en-CA"/>
        </w:rPr>
        <w:tab/>
        <w:t xml:space="preserve">Net Income (Loss) = $80,000 - $86,000 = </w:t>
      </w:r>
      <w:r w:rsidRPr="00553260">
        <w:rPr>
          <w:rFonts w:ascii="Arial" w:hAnsi="Arial" w:cs="Arial"/>
          <w:sz w:val="24"/>
          <w:szCs w:val="24"/>
          <w:u w:val="double"/>
          <w:lang w:val="en-CA"/>
        </w:rPr>
        <w:t>$(6,000)</w:t>
      </w:r>
    </w:p>
    <w:p w14:paraId="58404CF2"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b/>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 = $104,000 - $26,000 = </w:t>
      </w:r>
      <w:r w:rsidRPr="00553260">
        <w:rPr>
          <w:rFonts w:ascii="Arial" w:hAnsi="Arial" w:cs="Arial"/>
          <w:sz w:val="24"/>
          <w:szCs w:val="24"/>
          <w:u w:val="double"/>
          <w:lang w:val="en-CA"/>
        </w:rPr>
        <w:t>$78,000</w:t>
      </w:r>
    </w:p>
    <w:p w14:paraId="35D4C3F2" w14:textId="77777777" w:rsidR="00567D07" w:rsidRPr="00553260" w:rsidRDefault="00567D07" w:rsidP="00ED0FE2">
      <w:pPr>
        <w:rPr>
          <w:rFonts w:ascii="Arial" w:hAnsi="Arial" w:cs="Arial"/>
          <w:sz w:val="24"/>
          <w:szCs w:val="24"/>
          <w:lang w:val="en-CA"/>
        </w:rPr>
      </w:pPr>
    </w:p>
    <w:p w14:paraId="3E6DE132"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D</w:t>
      </w:r>
      <w:r w:rsidRPr="00553260">
        <w:rPr>
          <w:rFonts w:ascii="Arial" w:hAnsi="Arial" w:cs="Arial"/>
          <w:sz w:val="24"/>
          <w:szCs w:val="24"/>
          <w:lang w:val="en-CA"/>
        </w:rPr>
        <w:tab/>
        <w:t xml:space="preserve">Total Expenses = $50,000 - $13,000 = </w:t>
      </w:r>
      <w:r w:rsidRPr="00553260">
        <w:rPr>
          <w:rFonts w:ascii="Arial" w:hAnsi="Arial" w:cs="Arial"/>
          <w:sz w:val="24"/>
          <w:szCs w:val="24"/>
          <w:u w:val="double"/>
          <w:lang w:val="en-CA"/>
        </w:rPr>
        <w:t>$37,000</w:t>
      </w:r>
    </w:p>
    <w:p w14:paraId="1865238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b/>
        <w:t xml:space="preserve">Total Assets = $22,000 + $77,000 = </w:t>
      </w:r>
      <w:r w:rsidRPr="00553260">
        <w:rPr>
          <w:rFonts w:ascii="Arial" w:hAnsi="Arial" w:cs="Arial"/>
          <w:sz w:val="24"/>
          <w:szCs w:val="24"/>
          <w:u w:val="double"/>
          <w:lang w:val="en-CA"/>
        </w:rPr>
        <w:t>$99,000</w:t>
      </w:r>
    </w:p>
    <w:p w14:paraId="7B113FF1" w14:textId="77777777" w:rsidR="00567D07" w:rsidRPr="00553260" w:rsidRDefault="00567D07" w:rsidP="00ED0FE2">
      <w:pPr>
        <w:rPr>
          <w:rFonts w:ascii="Arial" w:hAnsi="Arial" w:cs="Arial"/>
          <w:sz w:val="24"/>
          <w:szCs w:val="24"/>
          <w:lang w:val="en-CA"/>
        </w:rPr>
      </w:pPr>
    </w:p>
    <w:p w14:paraId="5FCF0672"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E</w:t>
      </w:r>
      <w:r w:rsidRPr="00553260">
        <w:rPr>
          <w:rFonts w:ascii="Arial" w:hAnsi="Arial" w:cs="Arial"/>
          <w:sz w:val="24"/>
          <w:szCs w:val="24"/>
          <w:lang w:val="en-CA"/>
        </w:rPr>
        <w:tab/>
        <w:t xml:space="preserve">Total Revenues = $81,000 - $6,000 = </w:t>
      </w:r>
      <w:r w:rsidRPr="00553260">
        <w:rPr>
          <w:rFonts w:ascii="Arial" w:hAnsi="Arial" w:cs="Arial"/>
          <w:sz w:val="24"/>
          <w:szCs w:val="24"/>
          <w:u w:val="double"/>
          <w:lang w:val="en-CA"/>
        </w:rPr>
        <w:t>$75,000</w:t>
      </w:r>
    </w:p>
    <w:p w14:paraId="24373409"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lastRenderedPageBreak/>
        <w:tab/>
        <w:t xml:space="preserve">Total Assets = $73,000 + $28,000 = </w:t>
      </w:r>
      <w:r w:rsidRPr="00553260">
        <w:rPr>
          <w:rFonts w:cs="Arial"/>
          <w:szCs w:val="24"/>
          <w:u w:val="double"/>
          <w:lang w:val="en-CA"/>
        </w:rPr>
        <w:t>$101,000</w:t>
      </w:r>
    </w:p>
    <w:p w14:paraId="74D3F0F8" w14:textId="77777777" w:rsidR="00567D07" w:rsidRPr="00553260" w:rsidRDefault="00567D07" w:rsidP="00ED0FE2">
      <w:pPr>
        <w:rPr>
          <w:rFonts w:ascii="Arial" w:hAnsi="Arial" w:cs="Arial"/>
          <w:b/>
          <w:sz w:val="24"/>
          <w:szCs w:val="24"/>
          <w:lang w:val="en-CA"/>
        </w:rPr>
      </w:pPr>
      <w:r w:rsidRPr="00553260">
        <w:rPr>
          <w:rFonts w:ascii="Arial" w:hAnsi="Arial" w:cs="Arial"/>
          <w:b/>
          <w:sz w:val="24"/>
          <w:szCs w:val="24"/>
          <w:lang w:val="en-CA"/>
        </w:rPr>
        <w:t>E1-9</w:t>
      </w:r>
    </w:p>
    <w:p w14:paraId="01D040AD" w14:textId="77777777" w:rsidR="00567D07" w:rsidRPr="00553260" w:rsidRDefault="00567D07" w:rsidP="00ED0FE2">
      <w:pPr>
        <w:rPr>
          <w:rFonts w:ascii="Arial" w:hAnsi="Arial" w:cs="Arial"/>
          <w:b/>
          <w:sz w:val="24"/>
          <w:szCs w:val="24"/>
          <w:lang w:val="en-CA"/>
        </w:rPr>
      </w:pPr>
    </w:p>
    <w:p w14:paraId="2D4DD396" w14:textId="77777777" w:rsidR="00567D07" w:rsidRPr="00553260" w:rsidRDefault="00567D07" w:rsidP="00ED0FE2">
      <w:pPr>
        <w:pStyle w:val="text"/>
        <w:spacing w:before="0" w:line="240" w:lineRule="auto"/>
        <w:rPr>
          <w:rFonts w:cs="Arial"/>
          <w:bCs/>
          <w:szCs w:val="24"/>
          <w:lang w:val="en-CA"/>
        </w:rPr>
      </w:pPr>
      <w:r w:rsidRPr="00553260">
        <w:rPr>
          <w:rFonts w:cs="Arial"/>
          <w:bCs/>
          <w:szCs w:val="24"/>
          <w:lang w:val="en-CA"/>
        </w:rPr>
        <w:t>Req. 1</w:t>
      </w:r>
    </w:p>
    <w:p w14:paraId="1DBAF7D0"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MONCTON CLAY CORPORATION</w:t>
      </w:r>
    </w:p>
    <w:p w14:paraId="28C1BAA2"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Income Statement</w:t>
      </w:r>
    </w:p>
    <w:p w14:paraId="2B21AB0D"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For the Month Ended January 31</w:t>
      </w:r>
    </w:p>
    <w:p w14:paraId="45ABCF2A" w14:textId="77777777" w:rsidR="00567D07" w:rsidRPr="00553260" w:rsidRDefault="00567D07" w:rsidP="00ED0FE2">
      <w:pPr>
        <w:jc w:val="center"/>
        <w:rPr>
          <w:rFonts w:ascii="Arial" w:hAnsi="Arial" w:cs="Arial"/>
          <w:sz w:val="24"/>
          <w:szCs w:val="24"/>
          <w:lang w:val="en-CA"/>
        </w:rPr>
      </w:pPr>
    </w:p>
    <w:p w14:paraId="6B3755FF"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Total Revenues</w:t>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t>$131,000</w:t>
      </w:r>
    </w:p>
    <w:p w14:paraId="44EB0C60"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Operating Expenses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90,500</w:t>
      </w:r>
    </w:p>
    <w:p w14:paraId="084698B8"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Net Income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r>
      <w:r w:rsidRPr="00553260">
        <w:rPr>
          <w:rFonts w:ascii="Arial" w:hAnsi="Arial" w:cs="Arial"/>
          <w:sz w:val="24"/>
          <w:szCs w:val="24"/>
          <w:u w:val="double"/>
          <w:lang w:val="en-CA"/>
        </w:rPr>
        <w:t>$  40,500</w:t>
      </w:r>
    </w:p>
    <w:p w14:paraId="175D7628" w14:textId="77777777" w:rsidR="00567D07" w:rsidRPr="00553260" w:rsidRDefault="00567D07" w:rsidP="00ED0FE2">
      <w:pPr>
        <w:rPr>
          <w:rFonts w:ascii="Arial" w:hAnsi="Arial" w:cs="Arial"/>
          <w:sz w:val="24"/>
          <w:szCs w:val="24"/>
          <w:lang w:val="en-CA"/>
        </w:rPr>
      </w:pPr>
    </w:p>
    <w:p w14:paraId="778A8F8E" w14:textId="77777777" w:rsidR="00567D07" w:rsidRPr="00553260" w:rsidRDefault="00567D07" w:rsidP="00ED0FE2">
      <w:pPr>
        <w:jc w:val="center"/>
        <w:rPr>
          <w:rFonts w:ascii="Arial" w:hAnsi="Arial" w:cs="Arial"/>
          <w:sz w:val="24"/>
          <w:szCs w:val="24"/>
          <w:lang w:val="en-CA"/>
        </w:rPr>
      </w:pPr>
    </w:p>
    <w:p w14:paraId="19B22F2D"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MONCTON CLAY CORPORATION</w:t>
      </w:r>
    </w:p>
    <w:p w14:paraId="63C89D19"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Balance Sheet</w:t>
      </w:r>
    </w:p>
    <w:p w14:paraId="223FBA6D"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At January 31</w:t>
      </w:r>
    </w:p>
    <w:p w14:paraId="01DFA21F"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Assets:</w:t>
      </w:r>
    </w:p>
    <w:p w14:paraId="7B5B2D6A"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Cash</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$30,800</w:t>
      </w:r>
    </w:p>
    <w:p w14:paraId="73EA3783"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Accounts Receivable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25,300</w:t>
      </w:r>
    </w:p>
    <w:p w14:paraId="7B60A508"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Supplies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40,700</w:t>
      </w:r>
    </w:p>
    <w:p w14:paraId="45A81B44"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Total Assets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double"/>
          <w:lang w:val="en-CA"/>
        </w:rPr>
        <w:t>$96,800</w:t>
      </w:r>
    </w:p>
    <w:p w14:paraId="5D2AE72D" w14:textId="77777777" w:rsidR="00567D07" w:rsidRPr="00553260" w:rsidRDefault="00567D07" w:rsidP="00ED0FE2">
      <w:pPr>
        <w:pStyle w:val="text"/>
        <w:spacing w:before="0" w:line="240" w:lineRule="auto"/>
        <w:rPr>
          <w:rFonts w:cs="Arial"/>
          <w:szCs w:val="24"/>
          <w:lang w:val="en-CA"/>
        </w:rPr>
      </w:pPr>
    </w:p>
    <w:p w14:paraId="51F3A3A1"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Liabilities:</w:t>
      </w:r>
    </w:p>
    <w:p w14:paraId="0AD9421D"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Accounts Payable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w:t>
      </w:r>
      <w:r w:rsidRPr="00553260">
        <w:rPr>
          <w:rFonts w:ascii="Arial" w:hAnsi="Arial" w:cs="Arial"/>
          <w:sz w:val="24"/>
          <w:szCs w:val="24"/>
          <w:u w:val="single"/>
          <w:lang w:val="en-CA"/>
        </w:rPr>
        <w:t>25,700</w:t>
      </w:r>
    </w:p>
    <w:p w14:paraId="4BCA1838"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Liabilities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25,700 </w:t>
      </w:r>
    </w:p>
    <w:p w14:paraId="230FF356" w14:textId="77777777" w:rsidR="00567D07" w:rsidRPr="00553260" w:rsidRDefault="00567D07" w:rsidP="00ED0FE2">
      <w:pPr>
        <w:rPr>
          <w:rFonts w:ascii="Arial" w:hAnsi="Arial" w:cs="Arial"/>
          <w:sz w:val="24"/>
          <w:szCs w:val="24"/>
          <w:lang w:val="en-CA"/>
        </w:rPr>
      </w:pPr>
    </w:p>
    <w:p w14:paraId="35F6FFA9" w14:textId="77777777" w:rsidR="00567D07" w:rsidRPr="00553260" w:rsidRDefault="00A83910" w:rsidP="00ED0FE2">
      <w:pPr>
        <w:rPr>
          <w:rFonts w:ascii="Arial" w:hAnsi="Arial" w:cs="Arial"/>
          <w:sz w:val="24"/>
          <w:szCs w:val="24"/>
          <w:lang w:val="en-CA"/>
        </w:rPr>
      </w:pPr>
      <w:r w:rsidRPr="00553260">
        <w:rPr>
          <w:rFonts w:ascii="Arial" w:hAnsi="Arial" w:cs="Arial"/>
          <w:sz w:val="24"/>
          <w:szCs w:val="24"/>
          <w:lang w:val="en-CA"/>
        </w:rPr>
        <w:t>Shareholders’</w:t>
      </w:r>
      <w:r w:rsidR="00567D07" w:rsidRPr="00553260">
        <w:rPr>
          <w:rFonts w:ascii="Arial" w:hAnsi="Arial" w:cs="Arial"/>
          <w:sz w:val="24"/>
          <w:szCs w:val="24"/>
          <w:lang w:val="en-CA"/>
        </w:rPr>
        <w:t xml:space="preserve"> Equity:</w:t>
      </w:r>
    </w:p>
    <w:p w14:paraId="5FBAD2EE"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Contributed Capital</w:t>
      </w:r>
      <w:r w:rsidR="00D006B5">
        <w:rPr>
          <w:rFonts w:ascii="Arial" w:hAnsi="Arial" w:cs="Arial"/>
          <w:sz w:val="24"/>
          <w:szCs w:val="24"/>
          <w:lang w:val="en-CA"/>
        </w:rPr>
        <w:tab/>
      </w:r>
      <w:r w:rsidR="00D006B5">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30,600</w:t>
      </w:r>
    </w:p>
    <w:p w14:paraId="1D3ADAD1"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Retained Earnings </w:t>
      </w:r>
      <w:r w:rsidRPr="00553260">
        <w:rPr>
          <w:rFonts w:ascii="Arial" w:hAnsi="Arial" w:cs="Arial"/>
          <w:b/>
          <w:i/>
          <w:sz w:val="24"/>
          <w:szCs w:val="24"/>
          <w:lang w:val="en-CA"/>
        </w:rPr>
        <w:t>(from the income statement above)</w:t>
      </w:r>
      <w:r w:rsidRPr="00553260">
        <w:rPr>
          <w:rFonts w:ascii="Arial" w:hAnsi="Arial" w:cs="Arial"/>
          <w:sz w:val="24"/>
          <w:szCs w:val="24"/>
          <w:lang w:val="en-CA"/>
        </w:rPr>
        <w:t xml:space="preserve"> </w:t>
      </w:r>
      <w:r w:rsidRPr="00553260">
        <w:rPr>
          <w:rFonts w:ascii="Arial" w:hAnsi="Arial" w:cs="Arial"/>
          <w:sz w:val="24"/>
          <w:szCs w:val="24"/>
          <w:lang w:val="en-CA"/>
        </w:rPr>
        <w:tab/>
        <w:t xml:space="preserve"> </w:t>
      </w:r>
      <w:r w:rsidRPr="00553260">
        <w:rPr>
          <w:rFonts w:ascii="Arial" w:hAnsi="Arial" w:cs="Arial"/>
          <w:sz w:val="24"/>
          <w:szCs w:val="24"/>
          <w:lang w:val="en-CA"/>
        </w:rPr>
        <w:tab/>
      </w:r>
      <w:r w:rsidRPr="00553260">
        <w:rPr>
          <w:rFonts w:ascii="Arial" w:hAnsi="Arial" w:cs="Arial"/>
          <w:sz w:val="24"/>
          <w:szCs w:val="24"/>
          <w:u w:val="single"/>
          <w:lang w:val="en-CA"/>
        </w:rPr>
        <w:t xml:space="preserve">  40,500</w:t>
      </w:r>
    </w:p>
    <w:p w14:paraId="75E93C0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71,100</w:t>
      </w:r>
    </w:p>
    <w:p w14:paraId="0FB17413"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Total Liabilities and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double"/>
          <w:lang w:val="en-CA"/>
        </w:rPr>
        <w:t>$96,800</w:t>
      </w:r>
    </w:p>
    <w:p w14:paraId="25BEBCF8" w14:textId="77777777" w:rsidR="00567D07" w:rsidRPr="00553260" w:rsidRDefault="00567D07" w:rsidP="00ED0FE2">
      <w:pPr>
        <w:pStyle w:val="text"/>
        <w:spacing w:before="0" w:line="240" w:lineRule="auto"/>
        <w:rPr>
          <w:rFonts w:cs="Arial"/>
          <w:szCs w:val="24"/>
          <w:lang w:val="en-CA"/>
        </w:rPr>
      </w:pPr>
    </w:p>
    <w:p w14:paraId="21643530"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Req. 2</w:t>
      </w:r>
    </w:p>
    <w:p w14:paraId="1C5923AB" w14:textId="77777777" w:rsidR="00567D07" w:rsidRPr="00553260" w:rsidRDefault="00567D07" w:rsidP="00ED0FE2">
      <w:pPr>
        <w:pStyle w:val="text"/>
        <w:spacing w:before="0" w:line="240" w:lineRule="auto"/>
        <w:rPr>
          <w:rFonts w:cs="Arial"/>
          <w:szCs w:val="24"/>
          <w:lang w:val="en-CA"/>
        </w:rPr>
      </w:pPr>
    </w:p>
    <w:p w14:paraId="22BA1790" w14:textId="77777777" w:rsidR="00567D07" w:rsidRPr="00553260" w:rsidRDefault="00567D07" w:rsidP="00ED0FE2">
      <w:pPr>
        <w:pStyle w:val="text"/>
        <w:spacing w:before="0" w:line="240" w:lineRule="auto"/>
        <w:rPr>
          <w:rFonts w:cs="Arial"/>
          <w:bCs/>
          <w:szCs w:val="24"/>
          <w:lang w:val="en-CA"/>
        </w:rPr>
      </w:pPr>
      <w:r w:rsidRPr="00553260">
        <w:rPr>
          <w:rFonts w:cs="Arial"/>
          <w:bCs/>
          <w:szCs w:val="24"/>
          <w:lang w:val="en-CA"/>
        </w:rPr>
        <w:t>Moncton Clay Corporation should have no problem paying its liabilities since it has more total assets than total liabilities. In fact, it has over three times as many total assets as liabilities ($96,800/$25,700 = 3.77 times).  This means that Moncton Clay Corporation could pay its liabilities more than three times over if all assets on hand at January 31, were converted to cash. Of course, not all assets will be converted into cash right away. Even so, looking only at the amount of cash at the end of January, we see that Moncton Clay has enough cash to cover all its liabilities. This is a very strong financial position.</w:t>
      </w:r>
    </w:p>
    <w:p w14:paraId="5826AAE1" w14:textId="77777777" w:rsidR="00567D07" w:rsidRPr="00553260" w:rsidRDefault="00567D07" w:rsidP="00ED0FE2">
      <w:pPr>
        <w:pStyle w:val="text"/>
        <w:tabs>
          <w:tab w:val="left" w:pos="3600"/>
        </w:tabs>
        <w:spacing w:before="0" w:line="240" w:lineRule="auto"/>
        <w:rPr>
          <w:rFonts w:cs="Arial"/>
          <w:bCs/>
          <w:szCs w:val="24"/>
          <w:lang w:val="en-CA"/>
        </w:rPr>
      </w:pPr>
      <w:r w:rsidRPr="00553260">
        <w:rPr>
          <w:rFonts w:cs="Arial"/>
          <w:bCs/>
          <w:szCs w:val="24"/>
          <w:lang w:val="en-CA"/>
        </w:rPr>
        <w:tab/>
      </w:r>
    </w:p>
    <w:p w14:paraId="5E766316" w14:textId="77777777" w:rsidR="00567D07" w:rsidRPr="00553260" w:rsidRDefault="00567D07" w:rsidP="00ED0FE2">
      <w:pPr>
        <w:rPr>
          <w:rFonts w:ascii="Arial" w:hAnsi="Arial" w:cs="Arial"/>
          <w:b/>
          <w:sz w:val="24"/>
          <w:szCs w:val="24"/>
          <w:lang w:val="en-CA"/>
        </w:rPr>
      </w:pPr>
      <w:r w:rsidRPr="00553260">
        <w:rPr>
          <w:rFonts w:ascii="Arial" w:hAnsi="Arial" w:cs="Arial"/>
          <w:b/>
          <w:sz w:val="24"/>
          <w:szCs w:val="24"/>
          <w:lang w:val="en-CA"/>
        </w:rPr>
        <w:br w:type="page"/>
      </w:r>
      <w:r w:rsidRPr="00553260">
        <w:rPr>
          <w:rFonts w:ascii="Arial" w:hAnsi="Arial" w:cs="Arial"/>
          <w:b/>
          <w:sz w:val="24"/>
          <w:szCs w:val="24"/>
          <w:lang w:val="en-CA"/>
        </w:rPr>
        <w:lastRenderedPageBreak/>
        <w:t>E1-10</w:t>
      </w:r>
    </w:p>
    <w:p w14:paraId="7EC42BAA" w14:textId="77777777" w:rsidR="00567D07" w:rsidRPr="00553260" w:rsidRDefault="00567D07" w:rsidP="00ED0FE2">
      <w:pPr>
        <w:rPr>
          <w:rFonts w:ascii="Arial" w:hAnsi="Arial" w:cs="Arial"/>
          <w:b/>
          <w:sz w:val="24"/>
          <w:szCs w:val="24"/>
          <w:lang w:val="en-CA"/>
        </w:rPr>
      </w:pPr>
    </w:p>
    <w:p w14:paraId="46CC0F72" w14:textId="77777777" w:rsidR="00567D07" w:rsidRPr="00553260" w:rsidRDefault="00567D07" w:rsidP="00ED0FE2">
      <w:pPr>
        <w:pStyle w:val="text"/>
        <w:spacing w:before="0" w:line="240" w:lineRule="auto"/>
        <w:rPr>
          <w:rFonts w:cs="Arial"/>
          <w:bCs/>
          <w:szCs w:val="24"/>
          <w:lang w:val="en-CA"/>
        </w:rPr>
      </w:pPr>
      <w:r w:rsidRPr="00553260">
        <w:rPr>
          <w:rFonts w:cs="Arial"/>
          <w:bCs/>
          <w:szCs w:val="24"/>
          <w:lang w:val="en-CA"/>
        </w:rPr>
        <w:t>Req. 1</w:t>
      </w:r>
    </w:p>
    <w:p w14:paraId="1D795777" w14:textId="77777777" w:rsidR="00567D07" w:rsidRPr="00553260" w:rsidRDefault="00567D07" w:rsidP="00ED0FE2">
      <w:pPr>
        <w:pStyle w:val="text"/>
        <w:spacing w:before="0" w:line="240" w:lineRule="auto"/>
        <w:rPr>
          <w:rFonts w:cs="Arial"/>
          <w:szCs w:val="24"/>
          <w:lang w:val="en-CA"/>
        </w:rPr>
      </w:pPr>
    </w:p>
    <w:p w14:paraId="531D3BE8" w14:textId="77777777" w:rsidR="00567D07" w:rsidRPr="00553260" w:rsidRDefault="00567D07" w:rsidP="00ED0FE2">
      <w:pPr>
        <w:pStyle w:val="text"/>
        <w:spacing w:before="0" w:line="240" w:lineRule="auto"/>
        <w:rPr>
          <w:rFonts w:cs="Arial"/>
          <w:bCs/>
          <w:szCs w:val="24"/>
          <w:lang w:val="en-CA"/>
        </w:rPr>
      </w:pPr>
      <w:r w:rsidRPr="00553260">
        <w:rPr>
          <w:rFonts w:cs="Arial"/>
          <w:szCs w:val="24"/>
          <w:lang w:val="en-CA"/>
        </w:rPr>
        <w:t xml:space="preserve">Average monthly revenue, $216,000  </w:t>
      </w:r>
      <w:r w:rsidR="00D010F0" w:rsidRPr="00553260">
        <w:rPr>
          <w:rFonts w:cs="Arial"/>
          <w:szCs w:val="24"/>
          <w:lang w:val="en-CA"/>
        </w:rPr>
        <w:fldChar w:fldCharType="begin"/>
      </w:r>
      <w:r w:rsidRPr="00553260">
        <w:rPr>
          <w:rFonts w:cs="Arial"/>
          <w:szCs w:val="24"/>
          <w:lang w:val="en-CA"/>
        </w:rPr>
        <w:instrText>SYMBOL 184 \f "Symbol"</w:instrText>
      </w:r>
      <w:r w:rsidR="00D010F0" w:rsidRPr="00553260">
        <w:rPr>
          <w:rFonts w:cs="Arial"/>
          <w:szCs w:val="24"/>
          <w:lang w:val="en-CA"/>
        </w:rPr>
        <w:fldChar w:fldCharType="end"/>
      </w:r>
      <w:r w:rsidRPr="00553260">
        <w:rPr>
          <w:rFonts w:cs="Arial"/>
          <w:szCs w:val="24"/>
          <w:lang w:val="en-CA"/>
        </w:rPr>
        <w:t xml:space="preserve"> 12 = $18,000</w:t>
      </w:r>
    </w:p>
    <w:p w14:paraId="23901EA8" w14:textId="77777777" w:rsidR="00567D07" w:rsidRPr="00553260" w:rsidRDefault="00567D07" w:rsidP="00ED0FE2">
      <w:pPr>
        <w:rPr>
          <w:rFonts w:ascii="Arial" w:hAnsi="Arial" w:cs="Arial"/>
          <w:bCs/>
          <w:sz w:val="24"/>
          <w:szCs w:val="24"/>
          <w:lang w:val="en-CA"/>
        </w:rPr>
      </w:pPr>
    </w:p>
    <w:p w14:paraId="6AF4D1AB"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Req. 2</w:t>
      </w:r>
    </w:p>
    <w:p w14:paraId="4D1C87A1" w14:textId="77777777" w:rsidR="00567D07" w:rsidRPr="00553260" w:rsidRDefault="00567D07" w:rsidP="00ED0FE2">
      <w:pPr>
        <w:rPr>
          <w:rFonts w:ascii="Arial" w:hAnsi="Arial" w:cs="Arial"/>
          <w:bCs/>
          <w:sz w:val="24"/>
          <w:szCs w:val="24"/>
          <w:lang w:val="en-CA"/>
        </w:rPr>
      </w:pPr>
    </w:p>
    <w:p w14:paraId="5A8C04BA"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Average monthly salaries and wages expense, $33,000</w:t>
      </w:r>
      <w:r w:rsidRPr="00553260">
        <w:rPr>
          <w:rFonts w:ascii="Arial" w:hAnsi="Arial" w:cs="Arial"/>
          <w:sz w:val="24"/>
          <w:szCs w:val="24"/>
          <w:lang w:val="en-CA"/>
        </w:rPr>
        <w:t xml:space="preserve"> </w:t>
      </w:r>
      <w:r w:rsidR="00D010F0" w:rsidRPr="00553260">
        <w:rPr>
          <w:rFonts w:ascii="Arial" w:hAnsi="Arial" w:cs="Arial"/>
          <w:sz w:val="24"/>
          <w:szCs w:val="24"/>
          <w:lang w:val="en-CA"/>
        </w:rPr>
        <w:fldChar w:fldCharType="begin"/>
      </w:r>
      <w:r w:rsidRPr="00553260">
        <w:rPr>
          <w:rFonts w:ascii="Arial" w:hAnsi="Arial" w:cs="Arial"/>
          <w:sz w:val="24"/>
          <w:szCs w:val="24"/>
          <w:lang w:val="en-CA"/>
        </w:rPr>
        <w:instrText>SYMBOL 184 \f "Symbol"</w:instrText>
      </w:r>
      <w:r w:rsidR="00D010F0" w:rsidRPr="00553260">
        <w:rPr>
          <w:rFonts w:ascii="Arial" w:hAnsi="Arial" w:cs="Arial"/>
          <w:sz w:val="24"/>
          <w:szCs w:val="24"/>
          <w:lang w:val="en-CA"/>
        </w:rPr>
        <w:fldChar w:fldCharType="end"/>
      </w:r>
      <w:r w:rsidRPr="00553260">
        <w:rPr>
          <w:rFonts w:ascii="Arial" w:hAnsi="Arial" w:cs="Arial"/>
          <w:sz w:val="24"/>
          <w:szCs w:val="24"/>
          <w:lang w:val="en-CA"/>
        </w:rPr>
        <w:t xml:space="preserve"> 12 = $2,750</w:t>
      </w:r>
    </w:p>
    <w:p w14:paraId="489E3A39" w14:textId="77777777" w:rsidR="00567D07" w:rsidRPr="00553260" w:rsidRDefault="00567D07" w:rsidP="00ED0FE2">
      <w:pPr>
        <w:rPr>
          <w:rFonts w:ascii="Arial" w:hAnsi="Arial" w:cs="Arial"/>
          <w:bCs/>
          <w:sz w:val="24"/>
          <w:szCs w:val="24"/>
          <w:lang w:val="en-CA"/>
        </w:rPr>
      </w:pPr>
    </w:p>
    <w:p w14:paraId="792C70B3"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Req. 3</w:t>
      </w:r>
    </w:p>
    <w:p w14:paraId="38EC749F" w14:textId="77777777" w:rsidR="00567D07" w:rsidRPr="00553260" w:rsidRDefault="00567D07" w:rsidP="00ED0FE2">
      <w:pPr>
        <w:rPr>
          <w:rFonts w:ascii="Arial" w:hAnsi="Arial" w:cs="Arial"/>
          <w:sz w:val="24"/>
          <w:szCs w:val="24"/>
          <w:lang w:val="en-CA"/>
        </w:rPr>
      </w:pPr>
    </w:p>
    <w:p w14:paraId="6242B952" w14:textId="77777777" w:rsidR="00567D07" w:rsidRPr="00553260" w:rsidRDefault="00567D07" w:rsidP="00ED0FE2">
      <w:pPr>
        <w:rPr>
          <w:rFonts w:ascii="Arial" w:hAnsi="Arial" w:cs="Arial"/>
          <w:bCs/>
          <w:sz w:val="24"/>
          <w:szCs w:val="24"/>
          <w:lang w:val="en-CA"/>
        </w:rPr>
      </w:pPr>
      <w:r w:rsidRPr="00553260">
        <w:rPr>
          <w:rFonts w:ascii="Arial" w:hAnsi="Arial" w:cs="Arial"/>
          <w:sz w:val="24"/>
          <w:szCs w:val="24"/>
          <w:lang w:val="en-CA"/>
        </w:rPr>
        <w:t xml:space="preserve">Advertising is an expense because it represents the cost of ads that were run during the period to generate revenue.  </w:t>
      </w:r>
    </w:p>
    <w:p w14:paraId="34CC7C85" w14:textId="77777777" w:rsidR="00567D07" w:rsidRPr="00553260" w:rsidRDefault="00567D07" w:rsidP="00ED0FE2">
      <w:pPr>
        <w:rPr>
          <w:rFonts w:ascii="Arial" w:hAnsi="Arial" w:cs="Arial"/>
          <w:bCs/>
          <w:sz w:val="24"/>
          <w:szCs w:val="24"/>
          <w:lang w:val="en-CA"/>
        </w:rPr>
      </w:pPr>
    </w:p>
    <w:p w14:paraId="23D1CC37"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Req. 4</w:t>
      </w:r>
    </w:p>
    <w:p w14:paraId="429421E9" w14:textId="77777777" w:rsidR="00567D07" w:rsidRPr="00553260" w:rsidRDefault="00567D07" w:rsidP="00ED0FE2">
      <w:pPr>
        <w:rPr>
          <w:rFonts w:ascii="Arial" w:hAnsi="Arial" w:cs="Arial"/>
          <w:sz w:val="24"/>
          <w:szCs w:val="24"/>
          <w:lang w:val="en-CA"/>
        </w:rPr>
      </w:pPr>
    </w:p>
    <w:p w14:paraId="47E5CFDF" w14:textId="77777777" w:rsidR="00567D07" w:rsidRPr="00553260" w:rsidRDefault="00567D07" w:rsidP="00ED0FE2">
      <w:pPr>
        <w:rPr>
          <w:rFonts w:ascii="Arial" w:hAnsi="Arial" w:cs="Arial"/>
          <w:bCs/>
          <w:sz w:val="24"/>
          <w:szCs w:val="24"/>
          <w:lang w:val="en-CA"/>
        </w:rPr>
      </w:pPr>
      <w:r w:rsidRPr="00553260">
        <w:rPr>
          <w:rFonts w:ascii="Arial" w:hAnsi="Arial" w:cs="Arial"/>
          <w:sz w:val="24"/>
          <w:szCs w:val="24"/>
          <w:lang w:val="en-CA"/>
        </w:rPr>
        <w:t xml:space="preserve">The dividends are not reported as an expense because they represent a distribution of prior profits to </w:t>
      </w:r>
      <w:r w:rsidR="00A83910" w:rsidRPr="00553260">
        <w:rPr>
          <w:rFonts w:ascii="Arial" w:hAnsi="Arial" w:cs="Arial"/>
          <w:sz w:val="24"/>
          <w:szCs w:val="24"/>
          <w:lang w:val="en-CA"/>
        </w:rPr>
        <w:t>shareholders</w:t>
      </w:r>
      <w:r w:rsidRPr="00553260">
        <w:rPr>
          <w:rFonts w:ascii="Arial" w:hAnsi="Arial" w:cs="Arial"/>
          <w:sz w:val="24"/>
          <w:szCs w:val="24"/>
          <w:lang w:val="en-CA"/>
        </w:rPr>
        <w:t>. Consequently, they appear only on the statement of retained earnings, not the income statement.</w:t>
      </w:r>
    </w:p>
    <w:p w14:paraId="56646AE3" w14:textId="77777777" w:rsidR="00567D07" w:rsidRPr="00553260" w:rsidRDefault="00567D07" w:rsidP="00ED0FE2">
      <w:pPr>
        <w:rPr>
          <w:rFonts w:ascii="Arial" w:hAnsi="Arial" w:cs="Arial"/>
          <w:bCs/>
          <w:sz w:val="24"/>
          <w:szCs w:val="24"/>
          <w:lang w:val="en-CA"/>
        </w:rPr>
      </w:pPr>
    </w:p>
    <w:p w14:paraId="65656E3D"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Req. 5</w:t>
      </w:r>
    </w:p>
    <w:p w14:paraId="7F4309F3" w14:textId="77777777" w:rsidR="00567D07" w:rsidRPr="00553260" w:rsidRDefault="00567D07" w:rsidP="00ED0FE2">
      <w:pPr>
        <w:rPr>
          <w:rFonts w:ascii="Arial" w:hAnsi="Arial" w:cs="Arial"/>
          <w:sz w:val="24"/>
          <w:szCs w:val="24"/>
          <w:lang w:val="en-CA"/>
        </w:rPr>
      </w:pPr>
    </w:p>
    <w:p w14:paraId="49E1AFC7" w14:textId="77777777" w:rsidR="00567D07" w:rsidRPr="00553260" w:rsidRDefault="00567D07" w:rsidP="00ED0FE2">
      <w:pPr>
        <w:rPr>
          <w:rFonts w:ascii="Arial" w:hAnsi="Arial" w:cs="Arial"/>
          <w:bCs/>
          <w:sz w:val="24"/>
          <w:szCs w:val="24"/>
          <w:lang w:val="en-CA"/>
        </w:rPr>
      </w:pPr>
      <w:r w:rsidRPr="00553260">
        <w:rPr>
          <w:rFonts w:ascii="Arial" w:hAnsi="Arial" w:cs="Arial"/>
          <w:sz w:val="24"/>
          <w:szCs w:val="24"/>
          <w:lang w:val="en-CA"/>
        </w:rPr>
        <w:t>Standing alone, the income statement does not report, or make it possible to determine, the ending cash balance. Some revenues might not have been collected, and some expenses might not have been paid by the end of the year. The amount of cash on December 31, would be reported on the balance sheet under assets and on the cash flow statement as the final amount shown.</w:t>
      </w:r>
    </w:p>
    <w:p w14:paraId="722152E9" w14:textId="77777777" w:rsidR="00567D07" w:rsidRPr="00553260" w:rsidRDefault="00567D07" w:rsidP="00ED0FE2">
      <w:pPr>
        <w:rPr>
          <w:rFonts w:ascii="Arial" w:hAnsi="Arial" w:cs="Arial"/>
          <w:b/>
          <w:sz w:val="24"/>
          <w:szCs w:val="24"/>
          <w:lang w:val="en-CA"/>
        </w:rPr>
      </w:pPr>
    </w:p>
    <w:p w14:paraId="0376AAE3" w14:textId="77777777" w:rsidR="00CB4D61" w:rsidRPr="00553260" w:rsidRDefault="00CB4D61" w:rsidP="00ED0FE2">
      <w:pPr>
        <w:rPr>
          <w:rFonts w:ascii="Arial" w:hAnsi="Arial" w:cs="Arial"/>
          <w:b/>
          <w:sz w:val="24"/>
          <w:szCs w:val="24"/>
          <w:lang w:val="en-CA"/>
        </w:rPr>
      </w:pPr>
    </w:p>
    <w:p w14:paraId="7A866BDA" w14:textId="77777777" w:rsidR="00567D07" w:rsidRPr="00553260" w:rsidRDefault="00567D07" w:rsidP="00ED0FE2">
      <w:pPr>
        <w:rPr>
          <w:rFonts w:ascii="Arial" w:hAnsi="Arial" w:cs="Arial"/>
          <w:b/>
          <w:sz w:val="24"/>
          <w:szCs w:val="24"/>
          <w:lang w:val="en-CA"/>
        </w:rPr>
      </w:pPr>
      <w:r w:rsidRPr="00553260">
        <w:rPr>
          <w:rFonts w:ascii="Arial" w:hAnsi="Arial" w:cs="Arial"/>
          <w:b/>
          <w:sz w:val="24"/>
          <w:szCs w:val="24"/>
          <w:lang w:val="en-CA"/>
        </w:rPr>
        <w:t>E1-11</w:t>
      </w:r>
    </w:p>
    <w:p w14:paraId="11E47C8A" w14:textId="77777777" w:rsidR="00567D07" w:rsidRPr="00553260" w:rsidRDefault="00567D07" w:rsidP="00ED0FE2">
      <w:pPr>
        <w:rPr>
          <w:rFonts w:ascii="Arial" w:hAnsi="Arial" w:cs="Arial"/>
          <w:b/>
          <w:sz w:val="24"/>
          <w:szCs w:val="24"/>
          <w:lang w:val="en-CA"/>
        </w:rPr>
      </w:pPr>
    </w:p>
    <w:tbl>
      <w:tblPr>
        <w:tblW w:w="0" w:type="auto"/>
        <w:tblLook w:val="0000" w:firstRow="0" w:lastRow="0" w:firstColumn="0" w:lastColumn="0" w:noHBand="0" w:noVBand="0"/>
      </w:tblPr>
      <w:tblGrid>
        <w:gridCol w:w="738"/>
        <w:gridCol w:w="8838"/>
      </w:tblGrid>
      <w:tr w:rsidR="00567D07" w:rsidRPr="00553260" w14:paraId="103C7DDD" w14:textId="77777777" w:rsidTr="00A349A2">
        <w:tc>
          <w:tcPr>
            <w:tcW w:w="738" w:type="dxa"/>
            <w:tcBorders>
              <w:bottom w:val="single" w:sz="4" w:space="0" w:color="auto"/>
            </w:tcBorders>
          </w:tcPr>
          <w:p w14:paraId="058A74CE" w14:textId="77777777" w:rsidR="00567D07" w:rsidRPr="00553260" w:rsidRDefault="00567D07" w:rsidP="00ED0FE2">
            <w:pPr>
              <w:pStyle w:val="text"/>
              <w:spacing w:before="0" w:line="240" w:lineRule="auto"/>
              <w:jc w:val="center"/>
              <w:rPr>
                <w:rFonts w:cs="Arial"/>
                <w:bCs/>
                <w:szCs w:val="24"/>
                <w:lang w:val="en-CA"/>
              </w:rPr>
            </w:pPr>
            <w:r w:rsidRPr="00553260">
              <w:rPr>
                <w:rFonts w:cs="Arial"/>
                <w:bCs/>
                <w:szCs w:val="24"/>
                <w:lang w:val="en-CA"/>
              </w:rPr>
              <w:t>(O)</w:t>
            </w:r>
          </w:p>
        </w:tc>
        <w:tc>
          <w:tcPr>
            <w:tcW w:w="8838" w:type="dxa"/>
          </w:tcPr>
          <w:p w14:paraId="2BAFBEEE"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1</w:t>
            </w:r>
            <w:r w:rsidR="008D2A00" w:rsidRPr="00553260">
              <w:rPr>
                <w:rFonts w:ascii="Arial" w:hAnsi="Arial" w:cs="Arial"/>
                <w:sz w:val="24"/>
                <w:szCs w:val="24"/>
                <w:lang w:val="en-CA"/>
              </w:rPr>
              <w:t>.</w:t>
            </w:r>
            <w:r w:rsidRPr="00553260">
              <w:rPr>
                <w:rFonts w:ascii="Arial" w:hAnsi="Arial" w:cs="Arial"/>
                <w:sz w:val="24"/>
                <w:szCs w:val="24"/>
                <w:lang w:val="en-CA"/>
              </w:rPr>
              <w:t xml:space="preserve"> Cash paid to suppliers and employees</w:t>
            </w:r>
          </w:p>
        </w:tc>
      </w:tr>
      <w:tr w:rsidR="00567D07" w:rsidRPr="00553260" w14:paraId="69631584" w14:textId="77777777" w:rsidTr="00A349A2">
        <w:tc>
          <w:tcPr>
            <w:tcW w:w="738" w:type="dxa"/>
            <w:tcBorders>
              <w:top w:val="single" w:sz="4" w:space="0" w:color="auto"/>
              <w:bottom w:val="single" w:sz="4" w:space="0" w:color="auto"/>
            </w:tcBorders>
          </w:tcPr>
          <w:p w14:paraId="7BB5531C" w14:textId="77777777" w:rsidR="00567D07" w:rsidRPr="00553260" w:rsidRDefault="00567D07" w:rsidP="00ED0FE2">
            <w:pPr>
              <w:jc w:val="center"/>
              <w:rPr>
                <w:rFonts w:ascii="Arial" w:hAnsi="Arial" w:cs="Arial"/>
                <w:bCs/>
                <w:sz w:val="24"/>
                <w:szCs w:val="24"/>
                <w:lang w:val="en-CA"/>
              </w:rPr>
            </w:pPr>
            <w:r w:rsidRPr="00553260">
              <w:rPr>
                <w:rFonts w:ascii="Arial" w:hAnsi="Arial" w:cs="Arial"/>
                <w:bCs/>
                <w:sz w:val="24"/>
                <w:szCs w:val="24"/>
                <w:lang w:val="en-CA"/>
              </w:rPr>
              <w:t>O</w:t>
            </w:r>
          </w:p>
        </w:tc>
        <w:tc>
          <w:tcPr>
            <w:tcW w:w="8838" w:type="dxa"/>
          </w:tcPr>
          <w:p w14:paraId="7642527A"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2</w:t>
            </w:r>
            <w:r w:rsidR="008D2A00" w:rsidRPr="00553260">
              <w:rPr>
                <w:rFonts w:ascii="Arial" w:hAnsi="Arial" w:cs="Arial"/>
                <w:sz w:val="24"/>
                <w:szCs w:val="24"/>
                <w:lang w:val="en-CA"/>
              </w:rPr>
              <w:t>.</w:t>
            </w:r>
            <w:r w:rsidRPr="00553260">
              <w:rPr>
                <w:rFonts w:ascii="Arial" w:hAnsi="Arial" w:cs="Arial"/>
                <w:sz w:val="24"/>
                <w:szCs w:val="24"/>
                <w:lang w:val="en-CA"/>
              </w:rPr>
              <w:t xml:space="preserve"> Cash received from customers</w:t>
            </w:r>
          </w:p>
        </w:tc>
      </w:tr>
      <w:tr w:rsidR="00567D07" w:rsidRPr="00553260" w14:paraId="4A3A3A38" w14:textId="77777777" w:rsidTr="00A349A2">
        <w:tc>
          <w:tcPr>
            <w:tcW w:w="738" w:type="dxa"/>
            <w:tcBorders>
              <w:top w:val="single" w:sz="4" w:space="0" w:color="auto"/>
              <w:bottom w:val="single" w:sz="4" w:space="0" w:color="auto"/>
            </w:tcBorders>
          </w:tcPr>
          <w:p w14:paraId="193D6B42" w14:textId="77777777" w:rsidR="00567D07" w:rsidRPr="00553260" w:rsidRDefault="00567D07" w:rsidP="00ED0FE2">
            <w:pPr>
              <w:jc w:val="center"/>
              <w:rPr>
                <w:rFonts w:ascii="Arial" w:hAnsi="Arial" w:cs="Arial"/>
                <w:bCs/>
                <w:sz w:val="24"/>
                <w:szCs w:val="24"/>
                <w:lang w:val="en-CA"/>
              </w:rPr>
            </w:pPr>
            <w:r w:rsidRPr="00553260">
              <w:rPr>
                <w:rFonts w:ascii="Arial" w:hAnsi="Arial" w:cs="Arial"/>
                <w:bCs/>
                <w:sz w:val="24"/>
                <w:szCs w:val="24"/>
                <w:lang w:val="en-CA"/>
              </w:rPr>
              <w:t>F</w:t>
            </w:r>
          </w:p>
        </w:tc>
        <w:tc>
          <w:tcPr>
            <w:tcW w:w="8838" w:type="dxa"/>
          </w:tcPr>
          <w:p w14:paraId="64487194"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3</w:t>
            </w:r>
            <w:r w:rsidR="008D2A00" w:rsidRPr="00553260">
              <w:rPr>
                <w:rFonts w:ascii="Arial" w:hAnsi="Arial" w:cs="Arial"/>
                <w:sz w:val="24"/>
                <w:szCs w:val="24"/>
                <w:lang w:val="en-CA"/>
              </w:rPr>
              <w:t>.</w:t>
            </w:r>
            <w:r w:rsidRPr="00553260">
              <w:rPr>
                <w:rFonts w:ascii="Arial" w:hAnsi="Arial" w:cs="Arial"/>
                <w:sz w:val="24"/>
                <w:szCs w:val="24"/>
                <w:lang w:val="en-CA"/>
              </w:rPr>
              <w:t xml:space="preserve"> Cash received from borrowing long-term debt</w:t>
            </w:r>
          </w:p>
        </w:tc>
      </w:tr>
      <w:tr w:rsidR="00567D07" w:rsidRPr="00553260" w14:paraId="60CF006A" w14:textId="77777777" w:rsidTr="00A349A2">
        <w:tc>
          <w:tcPr>
            <w:tcW w:w="738" w:type="dxa"/>
            <w:tcBorders>
              <w:top w:val="single" w:sz="4" w:space="0" w:color="auto"/>
              <w:bottom w:val="single" w:sz="4" w:space="0" w:color="auto"/>
            </w:tcBorders>
          </w:tcPr>
          <w:p w14:paraId="36D84F0F" w14:textId="77777777" w:rsidR="00567D07" w:rsidRPr="00553260" w:rsidRDefault="00567D07" w:rsidP="00ED0FE2">
            <w:pPr>
              <w:jc w:val="center"/>
              <w:rPr>
                <w:rFonts w:ascii="Arial" w:hAnsi="Arial" w:cs="Arial"/>
                <w:bCs/>
                <w:sz w:val="24"/>
                <w:szCs w:val="24"/>
                <w:lang w:val="en-CA"/>
              </w:rPr>
            </w:pPr>
            <w:r w:rsidRPr="00553260">
              <w:rPr>
                <w:rFonts w:ascii="Arial" w:hAnsi="Arial" w:cs="Arial"/>
                <w:bCs/>
                <w:sz w:val="24"/>
                <w:szCs w:val="24"/>
                <w:lang w:val="en-CA"/>
              </w:rPr>
              <w:t>F</w:t>
            </w:r>
          </w:p>
        </w:tc>
        <w:tc>
          <w:tcPr>
            <w:tcW w:w="8838" w:type="dxa"/>
          </w:tcPr>
          <w:p w14:paraId="235DCEB0"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4</w:t>
            </w:r>
            <w:r w:rsidR="008D2A00" w:rsidRPr="00553260">
              <w:rPr>
                <w:rFonts w:ascii="Arial" w:hAnsi="Arial" w:cs="Arial"/>
                <w:sz w:val="24"/>
                <w:szCs w:val="24"/>
                <w:lang w:val="en-CA"/>
              </w:rPr>
              <w:t>.</w:t>
            </w:r>
            <w:r w:rsidRPr="00553260">
              <w:rPr>
                <w:rFonts w:ascii="Arial" w:hAnsi="Arial" w:cs="Arial"/>
                <w:sz w:val="24"/>
                <w:szCs w:val="24"/>
                <w:lang w:val="en-CA"/>
              </w:rPr>
              <w:t xml:space="preserve"> Cash received from issuing s</w:t>
            </w:r>
            <w:r w:rsidR="006F462F" w:rsidRPr="00553260">
              <w:rPr>
                <w:rFonts w:ascii="Arial" w:hAnsi="Arial" w:cs="Arial"/>
                <w:sz w:val="24"/>
                <w:szCs w:val="24"/>
                <w:lang w:val="en-CA"/>
              </w:rPr>
              <w:t>hares</w:t>
            </w:r>
          </w:p>
        </w:tc>
      </w:tr>
      <w:tr w:rsidR="00567D07" w:rsidRPr="00553260" w14:paraId="2F74C8EC" w14:textId="77777777" w:rsidTr="00A349A2">
        <w:tc>
          <w:tcPr>
            <w:tcW w:w="738" w:type="dxa"/>
            <w:tcBorders>
              <w:top w:val="single" w:sz="4" w:space="0" w:color="auto"/>
              <w:bottom w:val="single" w:sz="4" w:space="0" w:color="auto"/>
            </w:tcBorders>
          </w:tcPr>
          <w:p w14:paraId="004FD17B" w14:textId="77777777" w:rsidR="00567D07" w:rsidRPr="00553260" w:rsidRDefault="00567D07" w:rsidP="00ED0FE2">
            <w:pPr>
              <w:jc w:val="center"/>
              <w:rPr>
                <w:rFonts w:ascii="Arial" w:hAnsi="Arial" w:cs="Arial"/>
                <w:bCs/>
                <w:sz w:val="24"/>
                <w:szCs w:val="24"/>
                <w:lang w:val="en-CA"/>
              </w:rPr>
            </w:pPr>
            <w:r w:rsidRPr="00553260">
              <w:rPr>
                <w:rFonts w:ascii="Arial" w:hAnsi="Arial" w:cs="Arial"/>
                <w:bCs/>
                <w:sz w:val="24"/>
                <w:szCs w:val="24"/>
                <w:lang w:val="en-CA"/>
              </w:rPr>
              <w:t>(I)</w:t>
            </w:r>
          </w:p>
        </w:tc>
        <w:tc>
          <w:tcPr>
            <w:tcW w:w="8838" w:type="dxa"/>
          </w:tcPr>
          <w:p w14:paraId="11240F8A"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5</w:t>
            </w:r>
            <w:r w:rsidR="008D2A00" w:rsidRPr="00553260">
              <w:rPr>
                <w:rFonts w:ascii="Arial" w:hAnsi="Arial" w:cs="Arial"/>
                <w:sz w:val="24"/>
                <w:szCs w:val="24"/>
                <w:lang w:val="en-CA"/>
              </w:rPr>
              <w:t>.</w:t>
            </w:r>
            <w:r w:rsidRPr="00553260">
              <w:rPr>
                <w:rFonts w:ascii="Arial" w:hAnsi="Arial" w:cs="Arial"/>
                <w:sz w:val="24"/>
                <w:szCs w:val="24"/>
                <w:lang w:val="en-CA"/>
              </w:rPr>
              <w:t xml:space="preserve"> Cash paid to purchase equipment</w:t>
            </w:r>
          </w:p>
        </w:tc>
      </w:tr>
    </w:tbl>
    <w:p w14:paraId="2E4CD8E3" w14:textId="77777777" w:rsidR="00567D07" w:rsidRPr="00553260" w:rsidRDefault="00567D07" w:rsidP="00ED0FE2">
      <w:pPr>
        <w:pStyle w:val="Footer"/>
        <w:tabs>
          <w:tab w:val="clear" w:pos="4320"/>
          <w:tab w:val="clear" w:pos="8640"/>
          <w:tab w:val="left" w:pos="360"/>
        </w:tabs>
        <w:rPr>
          <w:rFonts w:ascii="Arial" w:hAnsi="Arial" w:cs="Arial"/>
          <w:bCs/>
          <w:sz w:val="24"/>
          <w:szCs w:val="24"/>
          <w:lang w:val="en-CA"/>
        </w:rPr>
      </w:pPr>
    </w:p>
    <w:p w14:paraId="55294FA2" w14:textId="77777777" w:rsidR="00ED0FE2" w:rsidRPr="00553260" w:rsidRDefault="00ED0FE2" w:rsidP="00ED0FE2">
      <w:pPr>
        <w:pStyle w:val="Footer"/>
        <w:tabs>
          <w:tab w:val="clear" w:pos="4320"/>
          <w:tab w:val="clear" w:pos="8640"/>
          <w:tab w:val="left" w:pos="360"/>
        </w:tabs>
        <w:rPr>
          <w:rFonts w:ascii="Arial" w:hAnsi="Arial" w:cs="Arial"/>
          <w:bCs/>
          <w:sz w:val="24"/>
          <w:szCs w:val="24"/>
          <w:lang w:val="en-CA"/>
        </w:rPr>
      </w:pPr>
    </w:p>
    <w:p w14:paraId="2CE0EB85" w14:textId="77777777" w:rsidR="00ED0FE2" w:rsidRPr="00553260" w:rsidRDefault="00ED0FE2">
      <w:pPr>
        <w:rPr>
          <w:rFonts w:ascii="Arial" w:hAnsi="Arial" w:cs="Arial"/>
          <w:b/>
          <w:sz w:val="24"/>
          <w:szCs w:val="24"/>
          <w:lang w:val="en-CA"/>
        </w:rPr>
      </w:pPr>
      <w:r w:rsidRPr="00553260">
        <w:rPr>
          <w:rFonts w:ascii="Arial" w:hAnsi="Arial" w:cs="Arial"/>
          <w:b/>
          <w:sz w:val="24"/>
          <w:szCs w:val="24"/>
          <w:lang w:val="en-CA"/>
        </w:rPr>
        <w:br w:type="page"/>
      </w:r>
    </w:p>
    <w:p w14:paraId="4BB815D9" w14:textId="77777777" w:rsidR="00567D07" w:rsidRPr="00553260" w:rsidRDefault="00567D07" w:rsidP="00ED0FE2">
      <w:pPr>
        <w:rPr>
          <w:rFonts w:ascii="Arial" w:hAnsi="Arial" w:cs="Arial"/>
          <w:b/>
          <w:sz w:val="24"/>
          <w:szCs w:val="24"/>
          <w:lang w:val="en-CA"/>
        </w:rPr>
      </w:pPr>
      <w:r w:rsidRPr="00553260">
        <w:rPr>
          <w:rFonts w:ascii="Arial" w:hAnsi="Arial" w:cs="Arial"/>
          <w:b/>
          <w:sz w:val="24"/>
          <w:szCs w:val="24"/>
          <w:lang w:val="en-CA"/>
        </w:rPr>
        <w:lastRenderedPageBreak/>
        <w:t>E1-12</w:t>
      </w:r>
    </w:p>
    <w:p w14:paraId="702AF913" w14:textId="77777777" w:rsidR="00567D07" w:rsidRPr="00553260" w:rsidRDefault="00567D07" w:rsidP="00ED0FE2">
      <w:pPr>
        <w:rPr>
          <w:rFonts w:ascii="Arial" w:hAnsi="Arial" w:cs="Arial"/>
          <w:b/>
          <w:sz w:val="24"/>
          <w:szCs w:val="24"/>
          <w:lang w:val="en-CA"/>
        </w:rPr>
      </w:pPr>
    </w:p>
    <w:tbl>
      <w:tblPr>
        <w:tblW w:w="0" w:type="auto"/>
        <w:tblLook w:val="0000" w:firstRow="0" w:lastRow="0" w:firstColumn="0" w:lastColumn="0" w:noHBand="0" w:noVBand="0"/>
      </w:tblPr>
      <w:tblGrid>
        <w:gridCol w:w="738"/>
        <w:gridCol w:w="8838"/>
      </w:tblGrid>
      <w:tr w:rsidR="00567D07" w:rsidRPr="00553260" w14:paraId="4750C7DB" w14:textId="77777777" w:rsidTr="00A349A2">
        <w:tc>
          <w:tcPr>
            <w:tcW w:w="738" w:type="dxa"/>
            <w:tcBorders>
              <w:bottom w:val="single" w:sz="4" w:space="0" w:color="auto"/>
            </w:tcBorders>
          </w:tcPr>
          <w:p w14:paraId="3BA2468A" w14:textId="77777777" w:rsidR="00567D07" w:rsidRPr="00553260" w:rsidRDefault="00567D07" w:rsidP="00ED0FE2">
            <w:pPr>
              <w:pStyle w:val="text"/>
              <w:spacing w:before="0" w:line="240" w:lineRule="auto"/>
              <w:jc w:val="center"/>
              <w:rPr>
                <w:rFonts w:cs="Arial"/>
                <w:bCs/>
                <w:szCs w:val="24"/>
                <w:lang w:val="en-CA"/>
              </w:rPr>
            </w:pPr>
            <w:r w:rsidRPr="00553260">
              <w:rPr>
                <w:rFonts w:cs="Arial"/>
                <w:bCs/>
                <w:szCs w:val="24"/>
                <w:lang w:val="en-CA"/>
              </w:rPr>
              <w:t>(I)</w:t>
            </w:r>
          </w:p>
        </w:tc>
        <w:tc>
          <w:tcPr>
            <w:tcW w:w="8838" w:type="dxa"/>
          </w:tcPr>
          <w:p w14:paraId="5B78E0B1"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1</w:t>
            </w:r>
            <w:r w:rsidR="008D2A00" w:rsidRPr="00553260">
              <w:rPr>
                <w:rFonts w:ascii="Arial" w:hAnsi="Arial" w:cs="Arial"/>
                <w:sz w:val="24"/>
                <w:szCs w:val="24"/>
                <w:lang w:val="en-CA"/>
              </w:rPr>
              <w:t>.</w:t>
            </w:r>
            <w:r w:rsidRPr="00553260">
              <w:rPr>
                <w:rFonts w:ascii="Arial" w:hAnsi="Arial" w:cs="Arial"/>
                <w:sz w:val="24"/>
                <w:szCs w:val="24"/>
                <w:lang w:val="en-CA"/>
              </w:rPr>
              <w:t xml:space="preserve"> Purchases of equipment </w:t>
            </w:r>
          </w:p>
        </w:tc>
      </w:tr>
      <w:tr w:rsidR="00567D07" w:rsidRPr="00553260" w14:paraId="323D6131" w14:textId="77777777" w:rsidTr="00A349A2">
        <w:tc>
          <w:tcPr>
            <w:tcW w:w="738" w:type="dxa"/>
            <w:tcBorders>
              <w:top w:val="single" w:sz="4" w:space="0" w:color="auto"/>
              <w:bottom w:val="single" w:sz="4" w:space="0" w:color="auto"/>
            </w:tcBorders>
          </w:tcPr>
          <w:p w14:paraId="0110096F" w14:textId="77777777" w:rsidR="00567D07" w:rsidRPr="00553260" w:rsidRDefault="00567D07" w:rsidP="00ED0FE2">
            <w:pPr>
              <w:jc w:val="center"/>
              <w:rPr>
                <w:rFonts w:ascii="Arial" w:hAnsi="Arial" w:cs="Arial"/>
                <w:bCs/>
                <w:sz w:val="24"/>
                <w:szCs w:val="24"/>
                <w:lang w:val="en-CA"/>
              </w:rPr>
            </w:pPr>
            <w:r w:rsidRPr="00553260">
              <w:rPr>
                <w:rFonts w:ascii="Arial" w:hAnsi="Arial" w:cs="Arial"/>
                <w:bCs/>
                <w:sz w:val="24"/>
                <w:szCs w:val="24"/>
                <w:lang w:val="en-CA"/>
              </w:rPr>
              <w:t>O</w:t>
            </w:r>
          </w:p>
        </w:tc>
        <w:tc>
          <w:tcPr>
            <w:tcW w:w="8838" w:type="dxa"/>
          </w:tcPr>
          <w:p w14:paraId="5F4697E0"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2</w:t>
            </w:r>
            <w:r w:rsidR="008D2A00" w:rsidRPr="00553260">
              <w:rPr>
                <w:rFonts w:ascii="Arial" w:hAnsi="Arial" w:cs="Arial"/>
                <w:sz w:val="24"/>
                <w:szCs w:val="24"/>
                <w:lang w:val="en-CA"/>
              </w:rPr>
              <w:t>.</w:t>
            </w:r>
            <w:r w:rsidRPr="00553260">
              <w:rPr>
                <w:rFonts w:ascii="Arial" w:hAnsi="Arial" w:cs="Arial"/>
                <w:sz w:val="24"/>
                <w:szCs w:val="24"/>
                <w:lang w:val="en-CA"/>
              </w:rPr>
              <w:t xml:space="preserve"> Cash received from customers</w:t>
            </w:r>
          </w:p>
        </w:tc>
      </w:tr>
      <w:tr w:rsidR="00567D07" w:rsidRPr="00553260" w14:paraId="2EF5A518" w14:textId="77777777" w:rsidTr="00A349A2">
        <w:tc>
          <w:tcPr>
            <w:tcW w:w="738" w:type="dxa"/>
            <w:tcBorders>
              <w:top w:val="single" w:sz="4" w:space="0" w:color="auto"/>
              <w:bottom w:val="single" w:sz="4" w:space="0" w:color="auto"/>
            </w:tcBorders>
          </w:tcPr>
          <w:p w14:paraId="77C65A8E" w14:textId="77777777" w:rsidR="00567D07" w:rsidRPr="00553260" w:rsidRDefault="00567D07" w:rsidP="00ED0FE2">
            <w:pPr>
              <w:jc w:val="center"/>
              <w:rPr>
                <w:rFonts w:ascii="Arial" w:hAnsi="Arial" w:cs="Arial"/>
                <w:bCs/>
                <w:sz w:val="24"/>
                <w:szCs w:val="24"/>
                <w:lang w:val="en-CA"/>
              </w:rPr>
            </w:pPr>
            <w:r w:rsidRPr="00553260">
              <w:rPr>
                <w:rFonts w:ascii="Arial" w:hAnsi="Arial" w:cs="Arial"/>
                <w:bCs/>
                <w:sz w:val="24"/>
                <w:szCs w:val="24"/>
                <w:lang w:val="en-CA"/>
              </w:rPr>
              <w:t>F</w:t>
            </w:r>
          </w:p>
        </w:tc>
        <w:tc>
          <w:tcPr>
            <w:tcW w:w="8838" w:type="dxa"/>
          </w:tcPr>
          <w:p w14:paraId="0F8CFDEA"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3</w:t>
            </w:r>
            <w:r w:rsidR="008D2A00" w:rsidRPr="00553260">
              <w:rPr>
                <w:rFonts w:ascii="Arial" w:hAnsi="Arial" w:cs="Arial"/>
                <w:sz w:val="24"/>
                <w:szCs w:val="24"/>
                <w:lang w:val="en-CA"/>
              </w:rPr>
              <w:t>.</w:t>
            </w:r>
            <w:r w:rsidRPr="00553260">
              <w:rPr>
                <w:rFonts w:ascii="Arial" w:hAnsi="Arial" w:cs="Arial"/>
                <w:sz w:val="24"/>
                <w:szCs w:val="24"/>
                <w:lang w:val="en-CA"/>
              </w:rPr>
              <w:t xml:space="preserve"> Cash received from issuing s</w:t>
            </w:r>
            <w:r w:rsidR="006F462F" w:rsidRPr="00553260">
              <w:rPr>
                <w:rFonts w:ascii="Arial" w:hAnsi="Arial" w:cs="Arial"/>
                <w:sz w:val="24"/>
                <w:szCs w:val="24"/>
                <w:lang w:val="en-CA"/>
              </w:rPr>
              <w:t>hares</w:t>
            </w:r>
          </w:p>
        </w:tc>
      </w:tr>
      <w:tr w:rsidR="00567D07" w:rsidRPr="00553260" w14:paraId="0C536851" w14:textId="77777777" w:rsidTr="00A349A2">
        <w:tc>
          <w:tcPr>
            <w:tcW w:w="738" w:type="dxa"/>
            <w:tcBorders>
              <w:top w:val="single" w:sz="4" w:space="0" w:color="auto"/>
              <w:bottom w:val="single" w:sz="4" w:space="0" w:color="auto"/>
            </w:tcBorders>
          </w:tcPr>
          <w:p w14:paraId="20CB4E35" w14:textId="77777777" w:rsidR="00567D07" w:rsidRPr="00553260" w:rsidRDefault="00567D07" w:rsidP="00ED0FE2">
            <w:pPr>
              <w:jc w:val="center"/>
              <w:rPr>
                <w:rFonts w:ascii="Arial" w:hAnsi="Arial" w:cs="Arial"/>
                <w:bCs/>
                <w:sz w:val="24"/>
                <w:szCs w:val="24"/>
                <w:lang w:val="en-CA"/>
              </w:rPr>
            </w:pPr>
            <w:r w:rsidRPr="00553260">
              <w:rPr>
                <w:rFonts w:ascii="Arial" w:hAnsi="Arial" w:cs="Arial"/>
                <w:bCs/>
                <w:sz w:val="24"/>
                <w:szCs w:val="24"/>
                <w:lang w:val="en-CA"/>
              </w:rPr>
              <w:t>(O)</w:t>
            </w:r>
          </w:p>
        </w:tc>
        <w:tc>
          <w:tcPr>
            <w:tcW w:w="8838" w:type="dxa"/>
          </w:tcPr>
          <w:p w14:paraId="3283FB7B"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4</w:t>
            </w:r>
            <w:r w:rsidR="008D2A00" w:rsidRPr="00553260">
              <w:rPr>
                <w:rFonts w:ascii="Arial" w:hAnsi="Arial" w:cs="Arial"/>
                <w:sz w:val="24"/>
                <w:szCs w:val="24"/>
                <w:lang w:val="en-CA"/>
              </w:rPr>
              <w:t>.</w:t>
            </w:r>
            <w:r w:rsidRPr="00553260">
              <w:rPr>
                <w:rFonts w:ascii="Arial" w:hAnsi="Arial" w:cs="Arial"/>
                <w:sz w:val="24"/>
                <w:szCs w:val="24"/>
                <w:lang w:val="en-CA"/>
              </w:rPr>
              <w:t xml:space="preserve"> Cash paid to suppliers and employees</w:t>
            </w:r>
          </w:p>
        </w:tc>
      </w:tr>
      <w:tr w:rsidR="00567D07" w:rsidRPr="00553260" w14:paraId="771DA834" w14:textId="77777777" w:rsidTr="00A349A2">
        <w:tc>
          <w:tcPr>
            <w:tcW w:w="738" w:type="dxa"/>
            <w:tcBorders>
              <w:top w:val="single" w:sz="4" w:space="0" w:color="auto"/>
              <w:bottom w:val="single" w:sz="4" w:space="0" w:color="auto"/>
            </w:tcBorders>
          </w:tcPr>
          <w:p w14:paraId="76D59B9A" w14:textId="77777777" w:rsidR="00567D07" w:rsidRPr="00553260" w:rsidRDefault="00567D07" w:rsidP="00ED0FE2">
            <w:pPr>
              <w:jc w:val="center"/>
              <w:rPr>
                <w:rFonts w:ascii="Arial" w:hAnsi="Arial" w:cs="Arial"/>
                <w:bCs/>
                <w:sz w:val="24"/>
                <w:szCs w:val="24"/>
                <w:lang w:val="en-CA"/>
              </w:rPr>
            </w:pPr>
            <w:r w:rsidRPr="00553260">
              <w:rPr>
                <w:rFonts w:ascii="Arial" w:hAnsi="Arial" w:cs="Arial"/>
                <w:bCs/>
                <w:sz w:val="24"/>
                <w:szCs w:val="24"/>
                <w:lang w:val="en-CA"/>
              </w:rPr>
              <w:t>(F)</w:t>
            </w:r>
          </w:p>
        </w:tc>
        <w:tc>
          <w:tcPr>
            <w:tcW w:w="8838" w:type="dxa"/>
          </w:tcPr>
          <w:p w14:paraId="7BBF5B47"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5</w:t>
            </w:r>
            <w:r w:rsidR="008D2A00" w:rsidRPr="00553260">
              <w:rPr>
                <w:rFonts w:ascii="Arial" w:hAnsi="Arial" w:cs="Arial"/>
                <w:sz w:val="24"/>
                <w:szCs w:val="24"/>
                <w:lang w:val="en-CA"/>
              </w:rPr>
              <w:t>.</w:t>
            </w:r>
            <w:r w:rsidRPr="00553260">
              <w:rPr>
                <w:rFonts w:ascii="Arial" w:hAnsi="Arial" w:cs="Arial"/>
                <w:sz w:val="24"/>
                <w:szCs w:val="24"/>
                <w:lang w:val="en-CA"/>
              </w:rPr>
              <w:t xml:space="preserve"> Cash paid on notes payable</w:t>
            </w:r>
          </w:p>
        </w:tc>
      </w:tr>
      <w:tr w:rsidR="00567D07" w:rsidRPr="00553260" w14:paraId="6D221F24" w14:textId="77777777" w:rsidTr="00A349A2">
        <w:tc>
          <w:tcPr>
            <w:tcW w:w="738" w:type="dxa"/>
            <w:tcBorders>
              <w:top w:val="single" w:sz="4" w:space="0" w:color="auto"/>
              <w:bottom w:val="single" w:sz="4" w:space="0" w:color="auto"/>
            </w:tcBorders>
          </w:tcPr>
          <w:p w14:paraId="47CAC502" w14:textId="77777777" w:rsidR="00567D07" w:rsidRPr="00553260" w:rsidRDefault="00567D07" w:rsidP="00ED0FE2">
            <w:pPr>
              <w:pStyle w:val="text"/>
              <w:spacing w:before="0" w:line="240" w:lineRule="auto"/>
              <w:jc w:val="center"/>
              <w:rPr>
                <w:rFonts w:cs="Arial"/>
                <w:bCs/>
                <w:szCs w:val="24"/>
                <w:lang w:val="en-CA"/>
              </w:rPr>
            </w:pPr>
            <w:r w:rsidRPr="00553260">
              <w:rPr>
                <w:rFonts w:cs="Arial"/>
                <w:bCs/>
                <w:szCs w:val="24"/>
                <w:lang w:val="en-CA"/>
              </w:rPr>
              <w:t>I</w:t>
            </w:r>
          </w:p>
        </w:tc>
        <w:tc>
          <w:tcPr>
            <w:tcW w:w="8838" w:type="dxa"/>
          </w:tcPr>
          <w:p w14:paraId="48F4A9C7"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t>6</w:t>
            </w:r>
            <w:r w:rsidR="008D2A00" w:rsidRPr="00553260">
              <w:rPr>
                <w:rFonts w:ascii="Arial" w:hAnsi="Arial" w:cs="Arial"/>
                <w:sz w:val="24"/>
                <w:szCs w:val="24"/>
                <w:lang w:val="en-CA"/>
              </w:rPr>
              <w:t>.</w:t>
            </w:r>
            <w:r w:rsidRPr="00553260">
              <w:rPr>
                <w:rFonts w:ascii="Arial" w:hAnsi="Arial" w:cs="Arial"/>
                <w:sz w:val="24"/>
                <w:szCs w:val="24"/>
                <w:lang w:val="en-CA"/>
              </w:rPr>
              <w:t xml:space="preserve"> Cash received from selling equipment</w:t>
            </w:r>
          </w:p>
        </w:tc>
      </w:tr>
    </w:tbl>
    <w:p w14:paraId="51119ED7" w14:textId="77777777" w:rsidR="00567D07" w:rsidRPr="00553260" w:rsidRDefault="00567D07" w:rsidP="00ED0FE2">
      <w:pPr>
        <w:rPr>
          <w:rFonts w:ascii="Arial" w:hAnsi="Arial" w:cs="Arial"/>
          <w:b/>
          <w:sz w:val="24"/>
          <w:szCs w:val="24"/>
          <w:lang w:val="en-CA"/>
        </w:rPr>
      </w:pPr>
      <w:r w:rsidRPr="00553260">
        <w:rPr>
          <w:rFonts w:ascii="Arial" w:hAnsi="Arial" w:cs="Arial"/>
          <w:b/>
          <w:sz w:val="24"/>
          <w:szCs w:val="24"/>
          <w:lang w:val="en-CA"/>
        </w:rPr>
        <w:br w:type="page"/>
      </w:r>
      <w:r w:rsidRPr="00553260">
        <w:rPr>
          <w:rFonts w:ascii="Arial" w:hAnsi="Arial" w:cs="Arial"/>
          <w:b/>
          <w:sz w:val="24"/>
          <w:szCs w:val="24"/>
          <w:lang w:val="en-CA"/>
        </w:rPr>
        <w:lastRenderedPageBreak/>
        <w:t>ANSWERS TO COACHED PROBLEMS</w:t>
      </w:r>
    </w:p>
    <w:p w14:paraId="2C077433" w14:textId="77777777" w:rsidR="00567D07" w:rsidRPr="00553260" w:rsidRDefault="00567D07" w:rsidP="00ED0FE2">
      <w:pPr>
        <w:rPr>
          <w:rFonts w:ascii="Arial" w:hAnsi="Arial" w:cs="Arial"/>
          <w:b/>
          <w:sz w:val="24"/>
          <w:szCs w:val="24"/>
          <w:lang w:val="en-CA"/>
        </w:rPr>
      </w:pPr>
    </w:p>
    <w:p w14:paraId="3501970E" w14:textId="77777777" w:rsidR="00567D07" w:rsidRPr="00553260" w:rsidRDefault="00567D07" w:rsidP="00ED0FE2">
      <w:pPr>
        <w:rPr>
          <w:rFonts w:ascii="Arial" w:hAnsi="Arial" w:cs="Arial"/>
          <w:b/>
          <w:sz w:val="24"/>
          <w:szCs w:val="24"/>
          <w:lang w:val="en-CA"/>
        </w:rPr>
      </w:pPr>
      <w:r w:rsidRPr="00553260">
        <w:rPr>
          <w:rFonts w:ascii="Arial" w:hAnsi="Arial" w:cs="Arial"/>
          <w:b/>
          <w:sz w:val="24"/>
          <w:szCs w:val="24"/>
          <w:lang w:val="en-CA"/>
        </w:rPr>
        <w:t>CP1-1</w:t>
      </w:r>
    </w:p>
    <w:p w14:paraId="190CB55A" w14:textId="77777777" w:rsidR="00567D07" w:rsidRPr="00553260" w:rsidRDefault="00567D07" w:rsidP="00ED0FE2">
      <w:pPr>
        <w:rPr>
          <w:rFonts w:ascii="Arial" w:hAnsi="Arial" w:cs="Arial"/>
          <w:b/>
          <w:sz w:val="24"/>
          <w:szCs w:val="24"/>
          <w:lang w:val="en-CA"/>
        </w:rPr>
      </w:pPr>
    </w:p>
    <w:p w14:paraId="1795F931" w14:textId="77777777" w:rsidR="00567D07" w:rsidRPr="00553260" w:rsidRDefault="00567D07" w:rsidP="00ED0FE2">
      <w:pPr>
        <w:pStyle w:val="text"/>
        <w:spacing w:before="0" w:line="240" w:lineRule="auto"/>
        <w:rPr>
          <w:rFonts w:cs="Arial"/>
          <w:bCs/>
          <w:szCs w:val="24"/>
          <w:lang w:val="en-CA"/>
        </w:rPr>
      </w:pPr>
      <w:r w:rsidRPr="00553260">
        <w:rPr>
          <w:rFonts w:cs="Arial"/>
          <w:bCs/>
          <w:szCs w:val="24"/>
          <w:lang w:val="en-CA"/>
        </w:rPr>
        <w:t>Req. 1</w:t>
      </w:r>
    </w:p>
    <w:p w14:paraId="6F8588D1"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NUCLEAR COMPANY</w:t>
      </w:r>
    </w:p>
    <w:p w14:paraId="70DEA6B8"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Income Statement</w:t>
      </w:r>
    </w:p>
    <w:p w14:paraId="28AED728"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For the Year Ended December 31, 201</w:t>
      </w:r>
      <w:r w:rsidR="00F1539E" w:rsidRPr="00553260">
        <w:rPr>
          <w:rFonts w:ascii="Arial" w:hAnsi="Arial" w:cs="Arial"/>
          <w:sz w:val="24"/>
          <w:szCs w:val="24"/>
          <w:lang w:val="en-CA"/>
        </w:rPr>
        <w:t>7</w:t>
      </w:r>
    </w:p>
    <w:p w14:paraId="5680EC2D"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 xml:space="preserve">Sales Revenue </w:t>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t xml:space="preserve">          </w:t>
      </w:r>
      <w:r w:rsidRPr="00553260">
        <w:rPr>
          <w:rFonts w:cs="Arial"/>
          <w:szCs w:val="24"/>
          <w:u w:val="single"/>
          <w:lang w:val="en-CA"/>
        </w:rPr>
        <w:t xml:space="preserve"> $  88,000</w:t>
      </w:r>
    </w:p>
    <w:p w14:paraId="2AF1619A"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Expenses</w:t>
      </w:r>
    </w:p>
    <w:p w14:paraId="093A0FF7"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Operating Expenses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57,200</w:t>
      </w:r>
    </w:p>
    <w:p w14:paraId="138320FE"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Other Expenses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8,850</w:t>
      </w:r>
    </w:p>
    <w:p w14:paraId="289574D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Expenses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66,050</w:t>
      </w:r>
    </w:p>
    <w:p w14:paraId="08AFF0F0"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Net Income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double"/>
          <w:lang w:val="en-CA"/>
        </w:rPr>
        <w:t>$  21,950</w:t>
      </w:r>
    </w:p>
    <w:p w14:paraId="60BAEDB1" w14:textId="77777777" w:rsidR="00567D07" w:rsidRPr="00553260" w:rsidRDefault="00567D07" w:rsidP="00ED0FE2">
      <w:pPr>
        <w:rPr>
          <w:rFonts w:ascii="Arial" w:hAnsi="Arial" w:cs="Arial"/>
          <w:sz w:val="24"/>
          <w:szCs w:val="24"/>
          <w:lang w:val="en-CA"/>
        </w:rPr>
      </w:pPr>
    </w:p>
    <w:p w14:paraId="7E3D9C94"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Req.2 </w:t>
      </w:r>
    </w:p>
    <w:p w14:paraId="1CACCE95"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NUCLEAR COMPANY</w:t>
      </w:r>
    </w:p>
    <w:p w14:paraId="2C7DE480"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Statement of Retained Earnings</w:t>
      </w:r>
    </w:p>
    <w:p w14:paraId="74B3C914"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For the Year Ended December 31, 201</w:t>
      </w:r>
      <w:r w:rsidR="00F1539E" w:rsidRPr="00553260">
        <w:rPr>
          <w:rFonts w:ascii="Arial" w:hAnsi="Arial" w:cs="Arial"/>
          <w:sz w:val="24"/>
          <w:szCs w:val="24"/>
          <w:lang w:val="en-CA"/>
        </w:rPr>
        <w:t>7</w:t>
      </w:r>
    </w:p>
    <w:p w14:paraId="30360884"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Retained Earnings, January 1, 201</w:t>
      </w:r>
      <w:r w:rsidR="00F1539E" w:rsidRPr="00553260">
        <w:rPr>
          <w:rFonts w:cs="Arial"/>
          <w:szCs w:val="24"/>
          <w:lang w:val="en-CA"/>
        </w:rPr>
        <w:t>7</w:t>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t xml:space="preserve">           $           0</w:t>
      </w:r>
    </w:p>
    <w:p w14:paraId="23F17A5C"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Add: Net Income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21,950</w:t>
      </w:r>
    </w:p>
    <w:p w14:paraId="01EFDD10"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Subtract: Dividends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(200)</w:t>
      </w:r>
    </w:p>
    <w:p w14:paraId="6A0066C8" w14:textId="77777777" w:rsidR="00567D07" w:rsidRPr="00553260" w:rsidRDefault="00567D07" w:rsidP="00ED0FE2">
      <w:pPr>
        <w:rPr>
          <w:rStyle w:val="NormalArialChar"/>
          <w:szCs w:val="24"/>
          <w:lang w:val="en-CA"/>
        </w:rPr>
      </w:pPr>
      <w:r w:rsidRPr="00553260">
        <w:rPr>
          <w:rFonts w:ascii="Arial" w:hAnsi="Arial" w:cs="Arial"/>
          <w:sz w:val="24"/>
          <w:szCs w:val="24"/>
          <w:lang w:val="en-CA"/>
        </w:rPr>
        <w:t>Retained Earnings, December 31, 201</w:t>
      </w:r>
      <w:r w:rsidR="00F1539E" w:rsidRPr="00553260">
        <w:rPr>
          <w:rFonts w:ascii="Arial" w:hAnsi="Arial" w:cs="Arial"/>
          <w:sz w:val="24"/>
          <w:szCs w:val="24"/>
          <w:lang w:val="en-CA"/>
        </w:rPr>
        <w:t>7</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Style w:val="NormalArialChar"/>
          <w:b w:val="0"/>
          <w:szCs w:val="24"/>
          <w:u w:val="double"/>
          <w:lang w:val="en-CA"/>
        </w:rPr>
        <w:t>$  21,750 </w:t>
      </w:r>
    </w:p>
    <w:p w14:paraId="2C73FACD" w14:textId="77777777" w:rsidR="00567D07" w:rsidRPr="00553260" w:rsidRDefault="00567D07" w:rsidP="00ED0FE2">
      <w:pPr>
        <w:rPr>
          <w:rStyle w:val="NormalArialChar"/>
          <w:szCs w:val="24"/>
          <w:lang w:val="en-CA"/>
        </w:rPr>
      </w:pPr>
    </w:p>
    <w:p w14:paraId="7869436A"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Req. 3</w:t>
      </w:r>
    </w:p>
    <w:p w14:paraId="794C3B81"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NUCLEAR COMPANY</w:t>
      </w:r>
    </w:p>
    <w:p w14:paraId="7C93C9C2"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Balance Sheet</w:t>
      </w:r>
    </w:p>
    <w:p w14:paraId="4CB00818"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At December 31, 201</w:t>
      </w:r>
      <w:r w:rsidR="00F1539E" w:rsidRPr="00553260">
        <w:rPr>
          <w:rFonts w:ascii="Arial" w:hAnsi="Arial" w:cs="Arial"/>
          <w:sz w:val="24"/>
          <w:szCs w:val="24"/>
          <w:lang w:val="en-CA"/>
        </w:rPr>
        <w:t>7</w:t>
      </w:r>
    </w:p>
    <w:p w14:paraId="18335ADC"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Assets</w:t>
      </w:r>
    </w:p>
    <w:p w14:paraId="0531711C"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Cash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12,000</w:t>
      </w:r>
    </w:p>
    <w:p w14:paraId="54CCE1B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Accounts Receivable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t xml:space="preserve">    59,500</w:t>
      </w:r>
    </w:p>
    <w:p w14:paraId="52FBF934"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Supplies </w:t>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t xml:space="preserve">      8,000</w:t>
      </w:r>
    </w:p>
    <w:p w14:paraId="279423EC"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Equipment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36,000</w:t>
      </w:r>
    </w:p>
    <w:p w14:paraId="7932DB04"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Total Assets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double"/>
          <w:lang w:val="en-CA"/>
        </w:rPr>
        <w:t>$115,500</w:t>
      </w:r>
    </w:p>
    <w:p w14:paraId="2F0910D4"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b/>
      </w:r>
      <w:r w:rsidRPr="00553260">
        <w:rPr>
          <w:rFonts w:ascii="Arial" w:hAnsi="Arial" w:cs="Arial"/>
          <w:sz w:val="24"/>
          <w:szCs w:val="24"/>
          <w:lang w:val="en-CA"/>
        </w:rPr>
        <w:tab/>
      </w:r>
    </w:p>
    <w:p w14:paraId="09D76FE8"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Liabilities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p>
    <w:p w14:paraId="28ECD76C"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Accounts Payable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t>$  30,297</w:t>
      </w:r>
    </w:p>
    <w:p w14:paraId="2111104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Notes Payable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r>
      <w:r w:rsidRPr="00553260">
        <w:rPr>
          <w:rFonts w:ascii="Arial" w:hAnsi="Arial" w:cs="Arial"/>
          <w:sz w:val="24"/>
          <w:szCs w:val="24"/>
          <w:u w:val="single"/>
          <w:lang w:val="en-CA"/>
        </w:rPr>
        <w:t xml:space="preserve">      1,470</w:t>
      </w:r>
    </w:p>
    <w:p w14:paraId="26AAE0B8"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Liabilities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31,767</w:t>
      </w:r>
    </w:p>
    <w:p w14:paraId="047BB3A9"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b/>
      </w:r>
      <w:r w:rsidRPr="00553260">
        <w:rPr>
          <w:rFonts w:ascii="Arial" w:hAnsi="Arial" w:cs="Arial"/>
          <w:sz w:val="24"/>
          <w:szCs w:val="24"/>
          <w:lang w:val="en-CA"/>
        </w:rPr>
        <w:tab/>
      </w:r>
    </w:p>
    <w:p w14:paraId="18A81272" w14:textId="77777777" w:rsidR="00567D07" w:rsidRPr="00553260" w:rsidRDefault="00A83910" w:rsidP="00ED0FE2">
      <w:pPr>
        <w:rPr>
          <w:rFonts w:ascii="Arial" w:hAnsi="Arial" w:cs="Arial"/>
          <w:sz w:val="24"/>
          <w:szCs w:val="24"/>
          <w:lang w:val="en-CA"/>
        </w:rPr>
      </w:pPr>
      <w:r w:rsidRPr="00553260">
        <w:rPr>
          <w:rFonts w:ascii="Arial" w:hAnsi="Arial" w:cs="Arial"/>
          <w:sz w:val="24"/>
          <w:szCs w:val="24"/>
          <w:lang w:val="en-CA"/>
        </w:rPr>
        <w:t>Shareholders’</w:t>
      </w:r>
      <w:r w:rsidR="00567D07" w:rsidRPr="00553260">
        <w:rPr>
          <w:rFonts w:ascii="Arial" w:hAnsi="Arial" w:cs="Arial"/>
          <w:sz w:val="24"/>
          <w:szCs w:val="24"/>
          <w:lang w:val="en-CA"/>
        </w:rPr>
        <w:t xml:space="preserve"> Equity</w:t>
      </w:r>
    </w:p>
    <w:p w14:paraId="02D84DCC"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Contributed Capital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r>
      <w:r w:rsidRPr="00553260">
        <w:rPr>
          <w:rFonts w:ascii="Arial" w:hAnsi="Arial" w:cs="Arial"/>
          <w:sz w:val="24"/>
          <w:szCs w:val="24"/>
          <w:lang w:val="en-CA"/>
        </w:rPr>
        <w:tab/>
        <w:t xml:space="preserve">     61,983</w:t>
      </w:r>
    </w:p>
    <w:p w14:paraId="3F2D4F4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Retained Earnings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u w:val="single"/>
          <w:lang w:val="en-CA"/>
        </w:rPr>
        <w:t xml:space="preserve">    21,750</w:t>
      </w:r>
    </w:p>
    <w:p w14:paraId="4847D554"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u w:val="single"/>
          <w:lang w:val="en-CA"/>
        </w:rPr>
        <w:t xml:space="preserve">    83,733</w:t>
      </w:r>
    </w:p>
    <w:p w14:paraId="06CFC34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Total Liabilities and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u w:val="double"/>
          <w:lang w:val="en-CA"/>
        </w:rPr>
        <w:t>$115,500</w:t>
      </w:r>
    </w:p>
    <w:p w14:paraId="6B82FA0B" w14:textId="77777777" w:rsidR="00567D07" w:rsidRPr="00553260" w:rsidRDefault="00567D07" w:rsidP="00ED0FE2">
      <w:pPr>
        <w:rPr>
          <w:rFonts w:ascii="Arial" w:hAnsi="Arial" w:cs="Arial"/>
          <w:b/>
          <w:sz w:val="24"/>
          <w:szCs w:val="24"/>
          <w:lang w:val="en-CA"/>
        </w:rPr>
      </w:pPr>
      <w:r w:rsidRPr="00553260">
        <w:rPr>
          <w:rFonts w:ascii="Arial" w:hAnsi="Arial" w:cs="Arial"/>
          <w:b/>
          <w:sz w:val="24"/>
          <w:szCs w:val="24"/>
          <w:lang w:val="en-CA"/>
        </w:rPr>
        <w:br w:type="page"/>
      </w:r>
      <w:r w:rsidRPr="00553260">
        <w:rPr>
          <w:rFonts w:ascii="Arial" w:hAnsi="Arial" w:cs="Arial"/>
          <w:b/>
          <w:sz w:val="24"/>
          <w:szCs w:val="24"/>
          <w:lang w:val="en-CA"/>
        </w:rPr>
        <w:lastRenderedPageBreak/>
        <w:t>CP1-2</w:t>
      </w:r>
    </w:p>
    <w:p w14:paraId="1ABF58E2" w14:textId="77777777" w:rsidR="00567D07" w:rsidRPr="00553260" w:rsidRDefault="00567D07" w:rsidP="00ED0FE2">
      <w:pPr>
        <w:rPr>
          <w:rFonts w:ascii="Arial" w:hAnsi="Arial" w:cs="Arial"/>
          <w:b/>
          <w:sz w:val="24"/>
          <w:szCs w:val="24"/>
          <w:lang w:val="en-CA"/>
        </w:rPr>
      </w:pPr>
    </w:p>
    <w:p w14:paraId="39C18455" w14:textId="77777777" w:rsidR="00567D07" w:rsidRPr="00553260" w:rsidRDefault="00567D07" w:rsidP="00ED0FE2">
      <w:pPr>
        <w:pStyle w:val="text"/>
        <w:spacing w:before="0" w:line="240" w:lineRule="auto"/>
        <w:rPr>
          <w:rFonts w:cs="Arial"/>
          <w:bCs/>
          <w:szCs w:val="24"/>
          <w:lang w:val="en-CA"/>
        </w:rPr>
      </w:pPr>
      <w:r w:rsidRPr="00553260">
        <w:rPr>
          <w:rFonts w:cs="Arial"/>
          <w:bCs/>
          <w:szCs w:val="24"/>
          <w:lang w:val="en-CA"/>
        </w:rPr>
        <w:t>Req. 1</w:t>
      </w:r>
    </w:p>
    <w:p w14:paraId="4FFE8D7D" w14:textId="77777777" w:rsidR="00567D07" w:rsidRPr="00553260" w:rsidRDefault="00567D07" w:rsidP="00ED0FE2">
      <w:pPr>
        <w:pStyle w:val="text"/>
        <w:spacing w:before="0" w:line="240" w:lineRule="auto"/>
        <w:rPr>
          <w:rFonts w:cs="Arial"/>
          <w:szCs w:val="24"/>
          <w:lang w:val="en-CA"/>
        </w:rPr>
      </w:pPr>
    </w:p>
    <w:p w14:paraId="7386E1BA" w14:textId="77777777" w:rsidR="00567D07" w:rsidRPr="00553260" w:rsidRDefault="00567D07" w:rsidP="00ED0FE2">
      <w:pPr>
        <w:pStyle w:val="text"/>
        <w:spacing w:before="0" w:line="240" w:lineRule="auto"/>
        <w:rPr>
          <w:rFonts w:cs="Arial"/>
          <w:bCs/>
          <w:szCs w:val="24"/>
          <w:lang w:val="en-CA"/>
        </w:rPr>
      </w:pPr>
      <w:r w:rsidRPr="00553260">
        <w:rPr>
          <w:rFonts w:cs="Arial"/>
          <w:szCs w:val="24"/>
          <w:lang w:val="en-CA"/>
        </w:rPr>
        <w:t>Nuclear Company’s income statement reported net income of $21,950, suggesting that the company was profitable because revenues exceeded expenses.</w:t>
      </w:r>
    </w:p>
    <w:p w14:paraId="188E9D4D" w14:textId="77777777" w:rsidR="00567D07" w:rsidRPr="00553260" w:rsidRDefault="00567D07" w:rsidP="00ED0FE2">
      <w:pPr>
        <w:rPr>
          <w:rFonts w:ascii="Arial" w:hAnsi="Arial" w:cs="Arial"/>
          <w:bCs/>
          <w:sz w:val="24"/>
          <w:szCs w:val="24"/>
          <w:lang w:val="en-CA"/>
        </w:rPr>
      </w:pPr>
    </w:p>
    <w:p w14:paraId="323548D9"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Req. 2</w:t>
      </w:r>
    </w:p>
    <w:p w14:paraId="41387750" w14:textId="77777777" w:rsidR="00567D07" w:rsidRPr="00553260" w:rsidRDefault="00567D07" w:rsidP="00ED0FE2">
      <w:pPr>
        <w:rPr>
          <w:rFonts w:ascii="Arial" w:hAnsi="Arial" w:cs="Arial"/>
          <w:bCs/>
          <w:sz w:val="24"/>
          <w:szCs w:val="24"/>
          <w:lang w:val="en-CA"/>
        </w:rPr>
      </w:pPr>
    </w:p>
    <w:p w14:paraId="2E4600AB"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Nuclear Company’s statement of retained earnings reported a retained earnings balance of $21,750, after dividends of $200 had been subtracted. This suggests the company could have sustained additional dividends of $21,750, if sufficient cash were available to pay them. As it turns out, the company’s balance sheet reports cash of $12,000, suggesting that only $12,000 in additional dividends could be paid (without borrowing additional cash).</w:t>
      </w:r>
    </w:p>
    <w:p w14:paraId="4E947A56" w14:textId="77777777" w:rsidR="00567D07" w:rsidRPr="00553260" w:rsidRDefault="00567D07" w:rsidP="00ED0FE2">
      <w:pPr>
        <w:rPr>
          <w:rFonts w:ascii="Arial" w:hAnsi="Arial" w:cs="Arial"/>
          <w:bCs/>
          <w:sz w:val="24"/>
          <w:szCs w:val="24"/>
          <w:lang w:val="en-CA"/>
        </w:rPr>
      </w:pPr>
    </w:p>
    <w:p w14:paraId="31260365"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Req. 3</w:t>
      </w:r>
    </w:p>
    <w:p w14:paraId="1A5CFE7A" w14:textId="77777777" w:rsidR="00567D07" w:rsidRPr="00553260" w:rsidRDefault="00567D07" w:rsidP="00ED0FE2">
      <w:pPr>
        <w:rPr>
          <w:rFonts w:ascii="Arial" w:hAnsi="Arial" w:cs="Arial"/>
          <w:sz w:val="24"/>
          <w:szCs w:val="24"/>
          <w:lang w:val="en-CA"/>
        </w:rPr>
      </w:pPr>
    </w:p>
    <w:p w14:paraId="7C9B5E6A" w14:textId="77777777" w:rsidR="00567D07" w:rsidRPr="00553260" w:rsidRDefault="00567D07" w:rsidP="00ED0FE2">
      <w:pPr>
        <w:rPr>
          <w:rFonts w:ascii="Arial" w:hAnsi="Arial" w:cs="Arial"/>
          <w:bCs/>
          <w:sz w:val="24"/>
          <w:szCs w:val="24"/>
          <w:lang w:val="en-CA"/>
        </w:rPr>
      </w:pPr>
      <w:r w:rsidRPr="00553260">
        <w:rPr>
          <w:rFonts w:ascii="Arial" w:hAnsi="Arial" w:cs="Arial"/>
          <w:sz w:val="24"/>
          <w:szCs w:val="24"/>
          <w:lang w:val="en-CA"/>
        </w:rPr>
        <w:t xml:space="preserve">Nuclear Company’s balance sheet reports total liabilities of $31,767 and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 of $83,733, indicating that the company is financed mainly by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w:t>
      </w:r>
    </w:p>
    <w:p w14:paraId="6F820F60" w14:textId="77777777" w:rsidR="00567D07" w:rsidRPr="00553260" w:rsidRDefault="00567D07" w:rsidP="00ED0FE2">
      <w:pPr>
        <w:rPr>
          <w:rFonts w:ascii="Arial" w:hAnsi="Arial" w:cs="Arial"/>
          <w:bCs/>
          <w:sz w:val="24"/>
          <w:szCs w:val="24"/>
          <w:lang w:val="en-CA"/>
        </w:rPr>
      </w:pPr>
    </w:p>
    <w:p w14:paraId="6B94D447"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Req. 4</w:t>
      </w:r>
    </w:p>
    <w:p w14:paraId="47A0921E" w14:textId="77777777" w:rsidR="00567D07" w:rsidRPr="00553260" w:rsidRDefault="00567D07" w:rsidP="00ED0FE2">
      <w:pPr>
        <w:rPr>
          <w:rFonts w:ascii="Arial" w:hAnsi="Arial" w:cs="Arial"/>
          <w:sz w:val="24"/>
          <w:szCs w:val="24"/>
          <w:lang w:val="en-CA"/>
        </w:rPr>
      </w:pPr>
    </w:p>
    <w:p w14:paraId="76125925" w14:textId="77777777" w:rsidR="00567D07" w:rsidRPr="00553260" w:rsidRDefault="00567D07" w:rsidP="00ED0FE2">
      <w:pPr>
        <w:rPr>
          <w:rFonts w:ascii="Arial" w:hAnsi="Arial" w:cs="Arial"/>
          <w:bCs/>
          <w:sz w:val="24"/>
          <w:szCs w:val="24"/>
          <w:lang w:val="en-CA"/>
        </w:rPr>
      </w:pPr>
      <w:r w:rsidRPr="00553260">
        <w:rPr>
          <w:rFonts w:ascii="Arial" w:hAnsi="Arial" w:cs="Arial"/>
          <w:sz w:val="24"/>
          <w:szCs w:val="24"/>
          <w:lang w:val="en-CA"/>
        </w:rPr>
        <w:t>Nuclear Company was founded at the beginning of the year, so it began with no cash. The balance sheet reports a cash balance of $12,000 at the end of the year. The reasons for this increase of $12,000 would be shown in the statement of cash flows.</w:t>
      </w:r>
    </w:p>
    <w:p w14:paraId="38F2CEE3" w14:textId="77777777" w:rsidR="00567D07" w:rsidRPr="00553260" w:rsidRDefault="00567D07" w:rsidP="00ED0FE2">
      <w:pPr>
        <w:rPr>
          <w:rFonts w:ascii="Arial" w:hAnsi="Arial" w:cs="Arial"/>
          <w:b/>
          <w:sz w:val="24"/>
          <w:szCs w:val="24"/>
          <w:lang w:val="en-CA"/>
        </w:rPr>
      </w:pPr>
    </w:p>
    <w:p w14:paraId="55F7AA6A" w14:textId="77777777" w:rsidR="00CB4D61" w:rsidRPr="00553260" w:rsidRDefault="00CB4D61" w:rsidP="00ED0FE2">
      <w:pPr>
        <w:rPr>
          <w:rFonts w:ascii="Arial" w:hAnsi="Arial" w:cs="Arial"/>
          <w:b/>
          <w:sz w:val="24"/>
          <w:szCs w:val="24"/>
          <w:lang w:val="en-CA"/>
        </w:rPr>
      </w:pPr>
    </w:p>
    <w:p w14:paraId="19517715" w14:textId="77777777" w:rsidR="00567D07" w:rsidRPr="00553260" w:rsidRDefault="00567D07" w:rsidP="00ED0FE2">
      <w:pPr>
        <w:rPr>
          <w:rFonts w:ascii="Arial" w:hAnsi="Arial" w:cs="Arial"/>
          <w:b/>
          <w:sz w:val="24"/>
          <w:szCs w:val="24"/>
          <w:lang w:val="en-CA"/>
        </w:rPr>
      </w:pPr>
      <w:r w:rsidRPr="00553260">
        <w:rPr>
          <w:rFonts w:ascii="Arial" w:hAnsi="Arial" w:cs="Arial"/>
          <w:b/>
          <w:sz w:val="24"/>
          <w:szCs w:val="24"/>
          <w:lang w:val="en-CA"/>
        </w:rPr>
        <w:t>CP1-3</w:t>
      </w:r>
    </w:p>
    <w:p w14:paraId="65521A8C" w14:textId="77777777" w:rsidR="00567D07" w:rsidRPr="00553260" w:rsidRDefault="00567D07" w:rsidP="00ED0FE2">
      <w:pPr>
        <w:rPr>
          <w:rFonts w:ascii="Arial" w:hAnsi="Arial" w:cs="Arial"/>
          <w:b/>
          <w:sz w:val="24"/>
          <w:szCs w:val="24"/>
          <w:lang w:val="en-CA"/>
        </w:rPr>
      </w:pPr>
    </w:p>
    <w:p w14:paraId="19D1565C" w14:textId="77777777" w:rsidR="00567D07" w:rsidRPr="00553260" w:rsidRDefault="00567D07" w:rsidP="00ED0FE2">
      <w:pPr>
        <w:pStyle w:val="text"/>
        <w:spacing w:before="0" w:line="240" w:lineRule="auto"/>
        <w:rPr>
          <w:rFonts w:cs="Arial"/>
          <w:bCs/>
          <w:szCs w:val="24"/>
          <w:lang w:val="en-CA"/>
        </w:rPr>
      </w:pPr>
      <w:r w:rsidRPr="00553260">
        <w:rPr>
          <w:rFonts w:cs="Arial"/>
          <w:bCs/>
          <w:szCs w:val="24"/>
          <w:lang w:val="en-CA"/>
        </w:rPr>
        <w:t>Req. 1</w:t>
      </w:r>
    </w:p>
    <w:p w14:paraId="0EEAD7AC" w14:textId="77777777" w:rsidR="00567D07" w:rsidRPr="00553260" w:rsidRDefault="00E17EFA" w:rsidP="00ED0FE2">
      <w:pPr>
        <w:jc w:val="center"/>
        <w:rPr>
          <w:rFonts w:ascii="Arial" w:hAnsi="Arial" w:cs="Arial"/>
          <w:i/>
          <w:sz w:val="24"/>
          <w:szCs w:val="24"/>
          <w:lang w:val="en-CA"/>
        </w:rPr>
      </w:pPr>
      <w:r w:rsidRPr="00553260">
        <w:rPr>
          <w:rFonts w:ascii="Arial" w:hAnsi="Arial" w:cs="Arial"/>
          <w:sz w:val="24"/>
          <w:szCs w:val="24"/>
          <w:lang w:val="en-CA"/>
        </w:rPr>
        <w:t>FITNESS AND FUN</w:t>
      </w:r>
      <w:r w:rsidR="00567D07" w:rsidRPr="00553260">
        <w:rPr>
          <w:rFonts w:ascii="Arial" w:hAnsi="Arial" w:cs="Arial"/>
          <w:sz w:val="24"/>
          <w:szCs w:val="24"/>
          <w:lang w:val="en-CA"/>
        </w:rPr>
        <w:t>, INC.</w:t>
      </w:r>
    </w:p>
    <w:p w14:paraId="6260A990"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Income Statement</w:t>
      </w:r>
    </w:p>
    <w:p w14:paraId="3155EF7A"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For the Nine Months Ended September 30, 201</w:t>
      </w:r>
      <w:r w:rsidR="00F1539E" w:rsidRPr="00553260">
        <w:rPr>
          <w:rFonts w:ascii="Arial" w:hAnsi="Arial" w:cs="Arial"/>
          <w:sz w:val="24"/>
          <w:szCs w:val="24"/>
          <w:lang w:val="en-CA"/>
        </w:rPr>
        <w:t>7</w:t>
      </w:r>
    </w:p>
    <w:p w14:paraId="48D0DFF4"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(in thousands)</w:t>
      </w:r>
    </w:p>
    <w:p w14:paraId="102C7C2B"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 xml:space="preserve">Gym Revenues </w:t>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t xml:space="preserve">           </w:t>
      </w:r>
      <w:r w:rsidRPr="00553260">
        <w:rPr>
          <w:rFonts w:cs="Arial"/>
          <w:szCs w:val="24"/>
          <w:u w:val="single"/>
          <w:lang w:val="en-CA"/>
        </w:rPr>
        <w:t>$575,667</w:t>
      </w:r>
    </w:p>
    <w:p w14:paraId="15A44003"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Expenses</w:t>
      </w:r>
    </w:p>
    <w:p w14:paraId="59386404"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Gym Operating Expenses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350,835</w:t>
      </w:r>
    </w:p>
    <w:p w14:paraId="6361DEBE" w14:textId="06EADE88"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w:t>
      </w:r>
      <w:r w:rsidR="00D12E9A" w:rsidRPr="00553260">
        <w:rPr>
          <w:rFonts w:ascii="Arial" w:hAnsi="Arial" w:cs="Arial"/>
          <w:sz w:val="24"/>
          <w:szCs w:val="24"/>
          <w:lang w:val="en-CA"/>
        </w:rPr>
        <w:t>Selling</w:t>
      </w:r>
      <w:r w:rsidRPr="00553260">
        <w:rPr>
          <w:rFonts w:ascii="Arial" w:hAnsi="Arial" w:cs="Arial"/>
          <w:sz w:val="24"/>
          <w:szCs w:val="24"/>
          <w:lang w:val="en-CA"/>
        </w:rPr>
        <w:t xml:space="preserve"> and Administrative Expense</w:t>
      </w:r>
      <w:r w:rsidRPr="00553260">
        <w:rPr>
          <w:rFonts w:ascii="Arial" w:hAnsi="Arial" w:cs="Arial"/>
          <w:sz w:val="24"/>
          <w:szCs w:val="24"/>
          <w:lang w:val="en-CA"/>
        </w:rPr>
        <w:tab/>
      </w:r>
      <w:r w:rsidRPr="00553260">
        <w:rPr>
          <w:rFonts w:ascii="Arial" w:hAnsi="Arial" w:cs="Arial"/>
          <w:sz w:val="24"/>
          <w:szCs w:val="24"/>
          <w:lang w:val="en-CA"/>
        </w:rPr>
        <w:tab/>
      </w:r>
      <w:r w:rsidR="00287D61">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83,207</w:t>
      </w:r>
    </w:p>
    <w:p w14:paraId="3CAB1171"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Advertising and Marketing Expense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23,608</w:t>
      </w:r>
    </w:p>
    <w:p w14:paraId="09C8DD8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Interest and Other Expenses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20,316</w:t>
      </w:r>
    </w:p>
    <w:p w14:paraId="79E7C787"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Income Tax Expense</w:t>
      </w:r>
      <w:r w:rsidRPr="00553260">
        <w:rPr>
          <w:rFonts w:ascii="Arial" w:hAnsi="Arial" w:cs="Arial"/>
          <w:sz w:val="24"/>
          <w:szCs w:val="24"/>
          <w:lang w:val="en-CA"/>
        </w:rPr>
        <w:tab/>
        <w:t xml:space="preserve">        </w:t>
      </w:r>
      <w:r w:rsidRPr="00553260">
        <w:rPr>
          <w:rFonts w:ascii="Arial" w:hAnsi="Arial" w:cs="Arial"/>
          <w:sz w:val="24"/>
          <w:szCs w:val="24"/>
          <w:lang w:val="en-CA"/>
        </w:rPr>
        <w:tab/>
        <w:t xml:space="preserv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38,895</w:t>
      </w:r>
    </w:p>
    <w:p w14:paraId="4BDE826C"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Expenses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u w:val="single"/>
          <w:lang w:val="en-CA"/>
        </w:rPr>
        <w:t xml:space="preserve">  516,861</w:t>
      </w:r>
    </w:p>
    <w:p w14:paraId="323E5728"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Net Income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double"/>
          <w:lang w:val="en-CA"/>
        </w:rPr>
        <w:t>$  58,806</w:t>
      </w:r>
    </w:p>
    <w:p w14:paraId="1CA25EEB" w14:textId="77777777" w:rsidR="00567D07" w:rsidRPr="00553260" w:rsidRDefault="00567D07" w:rsidP="00ED0FE2">
      <w:pPr>
        <w:rPr>
          <w:rFonts w:ascii="Arial" w:hAnsi="Arial" w:cs="Arial"/>
          <w:b/>
          <w:sz w:val="24"/>
          <w:szCs w:val="24"/>
          <w:lang w:val="en-CA"/>
        </w:rPr>
      </w:pPr>
      <w:r w:rsidRPr="00553260">
        <w:rPr>
          <w:rFonts w:ascii="Arial" w:hAnsi="Arial" w:cs="Arial"/>
          <w:b/>
          <w:sz w:val="24"/>
          <w:szCs w:val="24"/>
          <w:lang w:val="en-CA"/>
        </w:rPr>
        <w:br w:type="page"/>
      </w:r>
      <w:r w:rsidRPr="00553260">
        <w:rPr>
          <w:rFonts w:ascii="Arial" w:hAnsi="Arial" w:cs="Arial"/>
          <w:b/>
          <w:sz w:val="24"/>
          <w:szCs w:val="24"/>
          <w:lang w:val="en-CA"/>
        </w:rPr>
        <w:lastRenderedPageBreak/>
        <w:t>CP1-3 (continued)</w:t>
      </w:r>
    </w:p>
    <w:p w14:paraId="1C20187E" w14:textId="77777777" w:rsidR="00567D07" w:rsidRPr="00553260" w:rsidRDefault="00567D07" w:rsidP="00ED0FE2">
      <w:pPr>
        <w:rPr>
          <w:rFonts w:ascii="Arial" w:hAnsi="Arial" w:cs="Arial"/>
          <w:sz w:val="24"/>
          <w:szCs w:val="24"/>
          <w:lang w:val="en-CA"/>
        </w:rPr>
      </w:pPr>
    </w:p>
    <w:p w14:paraId="16585951"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Req. 2 </w:t>
      </w:r>
    </w:p>
    <w:p w14:paraId="56672D19" w14:textId="77777777" w:rsidR="00567D07" w:rsidRPr="00553260" w:rsidRDefault="00D12E9A" w:rsidP="00ED0FE2">
      <w:pPr>
        <w:jc w:val="center"/>
        <w:rPr>
          <w:rFonts w:ascii="Arial" w:hAnsi="Arial" w:cs="Arial"/>
          <w:i/>
          <w:sz w:val="24"/>
          <w:szCs w:val="24"/>
          <w:lang w:val="en-CA"/>
        </w:rPr>
      </w:pPr>
      <w:r w:rsidRPr="00553260">
        <w:rPr>
          <w:rFonts w:ascii="Arial" w:hAnsi="Arial" w:cs="Arial"/>
          <w:sz w:val="24"/>
          <w:szCs w:val="24"/>
          <w:lang w:val="en-CA"/>
        </w:rPr>
        <w:t>FITNESS AND FUN</w:t>
      </w:r>
      <w:r w:rsidR="00567D07" w:rsidRPr="00553260">
        <w:rPr>
          <w:rFonts w:ascii="Arial" w:hAnsi="Arial" w:cs="Arial"/>
          <w:sz w:val="24"/>
          <w:szCs w:val="24"/>
          <w:lang w:val="en-CA"/>
        </w:rPr>
        <w:t>, INC.</w:t>
      </w:r>
    </w:p>
    <w:p w14:paraId="4F3A0C85"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Statement of Retained Earnings</w:t>
      </w:r>
    </w:p>
    <w:p w14:paraId="00FF2E80"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For the Nine Months Ended September 30, 201</w:t>
      </w:r>
      <w:r w:rsidR="00F1539E" w:rsidRPr="00553260">
        <w:rPr>
          <w:rFonts w:ascii="Arial" w:hAnsi="Arial" w:cs="Arial"/>
          <w:sz w:val="24"/>
          <w:szCs w:val="24"/>
          <w:lang w:val="en-CA"/>
        </w:rPr>
        <w:t>7</w:t>
      </w:r>
    </w:p>
    <w:p w14:paraId="58A7925B"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(in thousands)</w:t>
      </w:r>
    </w:p>
    <w:p w14:paraId="2FA68D32"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Retained Earnings, January 1, 201</w:t>
      </w:r>
      <w:r w:rsidR="00F1539E" w:rsidRPr="00553260">
        <w:rPr>
          <w:rFonts w:cs="Arial"/>
          <w:szCs w:val="24"/>
          <w:lang w:val="en-CA"/>
        </w:rPr>
        <w:t>7</w:t>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t xml:space="preserve">           $199,890</w:t>
      </w:r>
    </w:p>
    <w:p w14:paraId="238377D4"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Add: Net Income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58,806</w:t>
      </w:r>
    </w:p>
    <w:p w14:paraId="0598D07E"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Subtract: Dividends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0</w:t>
      </w:r>
    </w:p>
    <w:p w14:paraId="52832865" w14:textId="77777777" w:rsidR="00567D07" w:rsidRPr="00553260" w:rsidRDefault="00567D07" w:rsidP="00ED0FE2">
      <w:pPr>
        <w:rPr>
          <w:rStyle w:val="NormalArialChar"/>
          <w:b w:val="0"/>
          <w:szCs w:val="24"/>
          <w:u w:val="double"/>
          <w:lang w:val="en-CA"/>
        </w:rPr>
      </w:pPr>
      <w:r w:rsidRPr="00553260">
        <w:rPr>
          <w:rFonts w:ascii="Arial" w:hAnsi="Arial" w:cs="Arial"/>
          <w:sz w:val="24"/>
          <w:szCs w:val="24"/>
          <w:lang w:val="en-CA"/>
        </w:rPr>
        <w:t>Retained Earnings, September 30, 201</w:t>
      </w:r>
      <w:r w:rsidR="00F1539E" w:rsidRPr="00553260">
        <w:rPr>
          <w:rFonts w:ascii="Arial" w:hAnsi="Arial" w:cs="Arial"/>
          <w:sz w:val="24"/>
          <w:szCs w:val="24"/>
          <w:lang w:val="en-CA"/>
        </w:rPr>
        <w:t>7</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Style w:val="NormalArialChar"/>
          <w:b w:val="0"/>
          <w:szCs w:val="24"/>
          <w:u w:val="double"/>
          <w:lang w:val="en-CA"/>
        </w:rPr>
        <w:t>$258,696</w:t>
      </w:r>
    </w:p>
    <w:p w14:paraId="0CB1947E" w14:textId="77777777" w:rsidR="00567D07" w:rsidRPr="00553260" w:rsidRDefault="00567D07" w:rsidP="00ED0FE2">
      <w:pPr>
        <w:rPr>
          <w:rStyle w:val="NormalArialChar"/>
          <w:b w:val="0"/>
          <w:szCs w:val="24"/>
          <w:u w:val="double"/>
          <w:lang w:val="en-CA"/>
        </w:rPr>
      </w:pPr>
    </w:p>
    <w:p w14:paraId="139A6B89"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Req. 3</w:t>
      </w:r>
    </w:p>
    <w:p w14:paraId="261C1E5E" w14:textId="77777777" w:rsidR="00567D07" w:rsidRPr="00553260" w:rsidRDefault="00D12E9A" w:rsidP="00ED0FE2">
      <w:pPr>
        <w:jc w:val="center"/>
        <w:rPr>
          <w:rFonts w:ascii="Arial" w:hAnsi="Arial" w:cs="Arial"/>
          <w:sz w:val="24"/>
          <w:szCs w:val="24"/>
          <w:lang w:val="en-CA"/>
        </w:rPr>
      </w:pPr>
      <w:r w:rsidRPr="00553260">
        <w:rPr>
          <w:rFonts w:ascii="Arial" w:hAnsi="Arial" w:cs="Arial"/>
          <w:sz w:val="24"/>
          <w:szCs w:val="24"/>
          <w:lang w:val="en-CA"/>
        </w:rPr>
        <w:t>FITNESS AND FUN</w:t>
      </w:r>
      <w:r w:rsidR="00567D07" w:rsidRPr="00553260">
        <w:rPr>
          <w:rFonts w:ascii="Arial" w:hAnsi="Arial" w:cs="Arial"/>
          <w:sz w:val="24"/>
          <w:szCs w:val="24"/>
          <w:lang w:val="en-CA"/>
        </w:rPr>
        <w:t>, INC.</w:t>
      </w:r>
    </w:p>
    <w:p w14:paraId="1FC5CD73"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Balance Sheet</w:t>
      </w:r>
    </w:p>
    <w:p w14:paraId="02676B54"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At September 30, 201</w:t>
      </w:r>
      <w:r w:rsidR="00F1539E" w:rsidRPr="00553260">
        <w:rPr>
          <w:rFonts w:ascii="Arial" w:hAnsi="Arial" w:cs="Arial"/>
          <w:sz w:val="24"/>
          <w:szCs w:val="24"/>
          <w:lang w:val="en-CA"/>
        </w:rPr>
        <w:t>7</w:t>
      </w:r>
    </w:p>
    <w:p w14:paraId="548D31FB"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(in thousands)</w:t>
      </w:r>
    </w:p>
    <w:p w14:paraId="47C35A6E"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Assets</w:t>
      </w:r>
    </w:p>
    <w:p w14:paraId="2C70FC30"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Cash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       7,119</w:t>
      </w:r>
    </w:p>
    <w:p w14:paraId="05878932"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Accounts Receivable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t xml:space="preserve">      5,318</w:t>
      </w:r>
    </w:p>
    <w:p w14:paraId="3BA6E8C7"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Supplies </w:t>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t xml:space="preserve">    14,739</w:t>
      </w:r>
    </w:p>
    <w:p w14:paraId="0D3CFB2E"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Property and Equipment</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1,451,641</w:t>
      </w:r>
    </w:p>
    <w:p w14:paraId="777CC1DD"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Other Assets    </w:t>
      </w:r>
      <w:r w:rsidRPr="00553260">
        <w:rPr>
          <w:rFonts w:ascii="Arial" w:hAnsi="Arial" w:cs="Arial"/>
          <w:sz w:val="24"/>
          <w:szCs w:val="24"/>
          <w:lang w:val="en-CA"/>
        </w:rPr>
        <w:tab/>
        <w:t xml:space="preserv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006B20AD" w:rsidRPr="00553260">
        <w:rPr>
          <w:rFonts w:ascii="Arial" w:hAnsi="Arial" w:cs="Arial"/>
          <w:sz w:val="24"/>
          <w:szCs w:val="24"/>
          <w:lang w:val="en-CA"/>
        </w:rPr>
        <w:t xml:space="preserve"> </w:t>
      </w:r>
      <w:r w:rsidRPr="00553260">
        <w:rPr>
          <w:rFonts w:ascii="Arial" w:hAnsi="Arial" w:cs="Arial"/>
          <w:sz w:val="24"/>
          <w:szCs w:val="24"/>
          <w:u w:val="single"/>
          <w:lang w:val="en-CA"/>
        </w:rPr>
        <w:t xml:space="preserve">    117,108</w:t>
      </w:r>
    </w:p>
    <w:p w14:paraId="0826374C"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Total Assets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t xml:space="preserve">        </w:t>
      </w:r>
      <w:r w:rsidRPr="00553260">
        <w:rPr>
          <w:rFonts w:ascii="Arial" w:hAnsi="Arial" w:cs="Arial"/>
          <w:sz w:val="24"/>
          <w:szCs w:val="24"/>
          <w:u w:val="double"/>
          <w:lang w:val="en-CA"/>
        </w:rPr>
        <w:t>$1,595,925</w:t>
      </w:r>
    </w:p>
    <w:p w14:paraId="3D240366" w14:textId="77777777" w:rsidR="00567D07" w:rsidRPr="00553260" w:rsidRDefault="00567D07" w:rsidP="00ED0FE2">
      <w:pPr>
        <w:rPr>
          <w:rFonts w:ascii="Arial" w:hAnsi="Arial" w:cs="Arial"/>
          <w:sz w:val="24"/>
          <w:szCs w:val="24"/>
          <w:lang w:val="en-CA"/>
        </w:rPr>
      </w:pPr>
    </w:p>
    <w:p w14:paraId="29A34103"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Liabilities</w:t>
      </w:r>
    </w:p>
    <w:p w14:paraId="7701EB93"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Accounts Payable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   102,665</w:t>
      </w:r>
    </w:p>
    <w:p w14:paraId="1FB75E4A"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w:t>
      </w:r>
      <w:r w:rsidR="00C03079" w:rsidRPr="00553260">
        <w:rPr>
          <w:rFonts w:ascii="Arial" w:hAnsi="Arial" w:cs="Arial"/>
          <w:sz w:val="24"/>
          <w:szCs w:val="24"/>
          <w:lang w:val="en-CA"/>
        </w:rPr>
        <w:t>Accrued Liabilities</w:t>
      </w:r>
      <w:r w:rsidR="00C03079" w:rsidRPr="00553260">
        <w:rPr>
          <w:rFonts w:ascii="Arial" w:hAnsi="Arial" w:cs="Arial"/>
          <w:sz w:val="24"/>
          <w:szCs w:val="24"/>
          <w:lang w:val="en-CA"/>
        </w:rPr>
        <w:tab/>
      </w:r>
      <w:r w:rsidR="00C03079" w:rsidRPr="00553260">
        <w:rPr>
          <w:rFonts w:ascii="Arial" w:hAnsi="Arial" w:cs="Arial"/>
          <w:sz w:val="24"/>
          <w:szCs w:val="24"/>
          <w:lang w:val="en-CA"/>
        </w:rPr>
        <w:tab/>
      </w:r>
      <w:r w:rsidR="00C03079"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119,482</w:t>
      </w:r>
    </w:p>
    <w:p w14:paraId="58A9085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Notes Payable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647,120</w:t>
      </w:r>
    </w:p>
    <w:p w14:paraId="67B1A1B5"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Other Liabilities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t xml:space="preserve">                   </w:t>
      </w:r>
      <w:r w:rsidRPr="00553260">
        <w:rPr>
          <w:rFonts w:ascii="Arial" w:hAnsi="Arial" w:cs="Arial"/>
          <w:sz w:val="24"/>
          <w:szCs w:val="24"/>
          <w:u w:val="single"/>
          <w:lang w:val="en-CA"/>
        </w:rPr>
        <w:t xml:space="preserve">       86,234</w:t>
      </w:r>
    </w:p>
    <w:p w14:paraId="24958E1F"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Liabilities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u w:val="single"/>
          <w:lang w:val="en-CA"/>
        </w:rPr>
        <w:t xml:space="preserve">     955,501</w:t>
      </w:r>
    </w:p>
    <w:p w14:paraId="187A0E49" w14:textId="77777777" w:rsidR="00567D07" w:rsidRPr="00553260" w:rsidRDefault="00567D07" w:rsidP="00ED0FE2">
      <w:pPr>
        <w:rPr>
          <w:rFonts w:ascii="Arial" w:hAnsi="Arial" w:cs="Arial"/>
          <w:sz w:val="24"/>
          <w:szCs w:val="24"/>
          <w:lang w:val="en-CA"/>
        </w:rPr>
      </w:pPr>
    </w:p>
    <w:p w14:paraId="1D82C3E3" w14:textId="77777777" w:rsidR="00567D07" w:rsidRPr="00553260" w:rsidRDefault="00A83910" w:rsidP="00ED0FE2">
      <w:pPr>
        <w:rPr>
          <w:rFonts w:ascii="Arial" w:hAnsi="Arial" w:cs="Arial"/>
          <w:sz w:val="24"/>
          <w:szCs w:val="24"/>
          <w:lang w:val="en-CA"/>
        </w:rPr>
      </w:pPr>
      <w:r w:rsidRPr="00553260">
        <w:rPr>
          <w:rFonts w:ascii="Arial" w:hAnsi="Arial" w:cs="Arial"/>
          <w:sz w:val="24"/>
          <w:szCs w:val="24"/>
          <w:lang w:val="en-CA"/>
        </w:rPr>
        <w:t>Shareholders’</w:t>
      </w:r>
      <w:r w:rsidR="00567D07" w:rsidRPr="00553260">
        <w:rPr>
          <w:rFonts w:ascii="Arial" w:hAnsi="Arial" w:cs="Arial"/>
          <w:sz w:val="24"/>
          <w:szCs w:val="24"/>
          <w:lang w:val="en-CA"/>
        </w:rPr>
        <w:t xml:space="preserve"> Equity</w:t>
      </w:r>
    </w:p>
    <w:p w14:paraId="3CA1AC3D"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Contributed Capital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381,728</w:t>
      </w:r>
    </w:p>
    <w:p w14:paraId="215972A9"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Retained Earnings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u w:val="single"/>
          <w:lang w:val="en-CA"/>
        </w:rPr>
        <w:t xml:space="preserve">     258,696</w:t>
      </w:r>
    </w:p>
    <w:p w14:paraId="7F907058"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u w:val="single"/>
          <w:lang w:val="en-CA"/>
        </w:rPr>
        <w:t xml:space="preserve">     640,424</w:t>
      </w:r>
    </w:p>
    <w:p w14:paraId="6332CD96" w14:textId="77777777" w:rsidR="00567D07" w:rsidRPr="00553260" w:rsidRDefault="00567D07" w:rsidP="00ED0FE2">
      <w:pPr>
        <w:rPr>
          <w:rFonts w:ascii="Arial" w:hAnsi="Arial" w:cs="Arial"/>
          <w:sz w:val="24"/>
          <w:szCs w:val="24"/>
          <w:u w:val="double"/>
          <w:lang w:val="en-CA"/>
        </w:rPr>
      </w:pPr>
      <w:r w:rsidRPr="00553260">
        <w:rPr>
          <w:rFonts w:ascii="Arial" w:hAnsi="Arial" w:cs="Arial"/>
          <w:sz w:val="24"/>
          <w:szCs w:val="24"/>
          <w:lang w:val="en-CA"/>
        </w:rPr>
        <w:t xml:space="preserve">Total Liabilities and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u w:val="double"/>
          <w:lang w:val="en-CA"/>
        </w:rPr>
        <w:t>$1,595,925</w:t>
      </w:r>
    </w:p>
    <w:p w14:paraId="2F05E9CE" w14:textId="77777777" w:rsidR="00567D07" w:rsidRPr="00553260" w:rsidRDefault="00567D07" w:rsidP="00ED0FE2">
      <w:pPr>
        <w:rPr>
          <w:rFonts w:ascii="Arial" w:hAnsi="Arial" w:cs="Arial"/>
          <w:sz w:val="24"/>
          <w:szCs w:val="24"/>
          <w:u w:val="double"/>
          <w:lang w:val="en-CA"/>
        </w:rPr>
      </w:pPr>
    </w:p>
    <w:p w14:paraId="10E75669" w14:textId="77777777" w:rsidR="00567D07" w:rsidRPr="00553260" w:rsidRDefault="00567D07" w:rsidP="00ED0FE2">
      <w:pPr>
        <w:rPr>
          <w:rFonts w:ascii="Arial" w:hAnsi="Arial" w:cs="Arial"/>
          <w:b/>
          <w:sz w:val="24"/>
          <w:szCs w:val="24"/>
          <w:lang w:val="en-CA"/>
        </w:rPr>
      </w:pPr>
      <w:r w:rsidRPr="00553260">
        <w:rPr>
          <w:rFonts w:ascii="Arial" w:hAnsi="Arial" w:cs="Arial"/>
          <w:b/>
          <w:sz w:val="24"/>
          <w:szCs w:val="24"/>
          <w:lang w:val="en-CA"/>
        </w:rPr>
        <w:br w:type="page"/>
      </w:r>
      <w:r w:rsidRPr="00553260">
        <w:rPr>
          <w:rFonts w:ascii="Arial" w:hAnsi="Arial" w:cs="Arial"/>
          <w:b/>
          <w:sz w:val="24"/>
          <w:szCs w:val="24"/>
          <w:lang w:val="en-CA"/>
        </w:rPr>
        <w:lastRenderedPageBreak/>
        <w:t>CP1-3 (continued)</w:t>
      </w:r>
    </w:p>
    <w:p w14:paraId="15EAB411" w14:textId="77777777" w:rsidR="00567D07" w:rsidRPr="00553260" w:rsidRDefault="00567D07" w:rsidP="00ED0FE2">
      <w:pPr>
        <w:rPr>
          <w:rFonts w:ascii="Arial" w:hAnsi="Arial" w:cs="Arial"/>
          <w:sz w:val="24"/>
          <w:szCs w:val="24"/>
          <w:lang w:val="en-CA"/>
        </w:rPr>
      </w:pPr>
    </w:p>
    <w:p w14:paraId="680AB34F"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Req. 4</w:t>
      </w:r>
    </w:p>
    <w:p w14:paraId="7D8DD44F" w14:textId="77777777" w:rsidR="00567D07" w:rsidRPr="00553260" w:rsidRDefault="00D12E9A" w:rsidP="00ED0FE2">
      <w:pPr>
        <w:jc w:val="center"/>
        <w:rPr>
          <w:rFonts w:ascii="Arial" w:hAnsi="Arial" w:cs="Arial"/>
          <w:sz w:val="24"/>
          <w:szCs w:val="24"/>
          <w:lang w:val="en-CA"/>
        </w:rPr>
      </w:pPr>
      <w:r w:rsidRPr="00553260">
        <w:rPr>
          <w:rFonts w:ascii="Arial" w:hAnsi="Arial" w:cs="Arial"/>
          <w:sz w:val="24"/>
          <w:szCs w:val="24"/>
          <w:lang w:val="en-CA"/>
        </w:rPr>
        <w:t>FITNESS AND FUN</w:t>
      </w:r>
      <w:r w:rsidR="00567D07" w:rsidRPr="00553260">
        <w:rPr>
          <w:rFonts w:ascii="Arial" w:hAnsi="Arial" w:cs="Arial"/>
          <w:sz w:val="24"/>
          <w:szCs w:val="24"/>
          <w:lang w:val="en-CA"/>
        </w:rPr>
        <w:t>, INC.</w:t>
      </w:r>
    </w:p>
    <w:p w14:paraId="4516C925"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Statement of Cash Flows</w:t>
      </w:r>
    </w:p>
    <w:p w14:paraId="162F6065"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For the Nine Months Ended September 30, 201</w:t>
      </w:r>
      <w:r w:rsidR="00F1539E" w:rsidRPr="00553260">
        <w:rPr>
          <w:rFonts w:ascii="Arial" w:hAnsi="Arial" w:cs="Arial"/>
          <w:sz w:val="24"/>
          <w:szCs w:val="24"/>
          <w:lang w:val="en-CA"/>
        </w:rPr>
        <w:t>7</w:t>
      </w:r>
    </w:p>
    <w:p w14:paraId="3291AEE6"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(in thousands)</w:t>
      </w:r>
    </w:p>
    <w:p w14:paraId="19EF8DD7"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Cash Flows from Operating Activities: </w:t>
      </w:r>
    </w:p>
    <w:p w14:paraId="1621343E"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Cash received from customers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$574,824</w:t>
      </w:r>
    </w:p>
    <w:p w14:paraId="12DDFEC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Cash paid to suppliers and employees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(472,265)</w:t>
      </w:r>
    </w:p>
    <w:p w14:paraId="6983BA02"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Cash Provided by Operating Activities                       </w:t>
      </w:r>
      <w:r w:rsidRPr="00553260">
        <w:rPr>
          <w:rFonts w:ascii="Arial" w:hAnsi="Arial" w:cs="Arial"/>
          <w:sz w:val="24"/>
          <w:szCs w:val="24"/>
          <w:u w:val="single"/>
          <w:lang w:val="en-CA"/>
        </w:rPr>
        <w:t xml:space="preserve">  102,559</w:t>
      </w:r>
    </w:p>
    <w:p w14:paraId="7D83D4E3" w14:textId="77777777" w:rsidR="00567D07" w:rsidRPr="00553260" w:rsidRDefault="00567D07" w:rsidP="00ED0FE2">
      <w:pPr>
        <w:rPr>
          <w:rFonts w:ascii="Arial" w:hAnsi="Arial" w:cs="Arial"/>
          <w:sz w:val="24"/>
          <w:szCs w:val="24"/>
          <w:lang w:val="en-CA"/>
        </w:rPr>
      </w:pPr>
    </w:p>
    <w:p w14:paraId="458AF37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Cash Flows from Investing Activities:</w:t>
      </w:r>
    </w:p>
    <w:p w14:paraId="7EAADE63"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Cash paid to purchase equipment</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006B20AD" w:rsidRPr="00553260">
        <w:rPr>
          <w:rFonts w:ascii="Arial" w:hAnsi="Arial" w:cs="Arial"/>
          <w:sz w:val="24"/>
          <w:szCs w:val="24"/>
          <w:lang w:val="en-CA"/>
        </w:rPr>
        <w:tab/>
      </w:r>
      <w:r w:rsidRPr="00553260">
        <w:rPr>
          <w:rFonts w:ascii="Arial" w:hAnsi="Arial" w:cs="Arial"/>
          <w:sz w:val="24"/>
          <w:szCs w:val="24"/>
          <w:lang w:val="en-CA"/>
        </w:rPr>
        <w:t>(354,255)</w:t>
      </w:r>
    </w:p>
    <w:p w14:paraId="7C228B13"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Cash received from sale of long-term assets                </w:t>
      </w:r>
      <w:r w:rsidRPr="00553260">
        <w:rPr>
          <w:rFonts w:ascii="Arial" w:hAnsi="Arial" w:cs="Arial"/>
          <w:sz w:val="24"/>
          <w:szCs w:val="24"/>
          <w:u w:val="single"/>
          <w:lang w:val="en-CA"/>
        </w:rPr>
        <w:t xml:space="preserve">  161,885</w:t>
      </w:r>
    </w:p>
    <w:p w14:paraId="543E55B5"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Cash Used in Investing Activities</w:t>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t>(</w:t>
      </w:r>
      <w:r w:rsidRPr="00553260">
        <w:rPr>
          <w:rFonts w:ascii="Arial" w:hAnsi="Arial" w:cs="Arial"/>
          <w:sz w:val="24"/>
          <w:szCs w:val="24"/>
          <w:u w:val="single"/>
          <w:lang w:val="en-CA"/>
        </w:rPr>
        <w:t>192,370)</w:t>
      </w:r>
    </w:p>
    <w:p w14:paraId="766AD9B1" w14:textId="77777777" w:rsidR="00567D07" w:rsidRPr="00553260" w:rsidRDefault="00567D07" w:rsidP="00ED0FE2">
      <w:pPr>
        <w:rPr>
          <w:rFonts w:ascii="Arial" w:hAnsi="Arial" w:cs="Arial"/>
          <w:sz w:val="24"/>
          <w:szCs w:val="24"/>
          <w:lang w:val="en-CA"/>
        </w:rPr>
      </w:pPr>
    </w:p>
    <w:p w14:paraId="7C2E4C70"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Cash Flows from Financing Activities:</w:t>
      </w:r>
    </w:p>
    <w:p w14:paraId="17376FAF"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Cash received from issuing common s</w:t>
      </w:r>
      <w:r w:rsidR="006F462F" w:rsidRPr="00553260">
        <w:rPr>
          <w:rFonts w:ascii="Arial" w:hAnsi="Arial" w:cs="Arial"/>
          <w:sz w:val="24"/>
          <w:szCs w:val="24"/>
          <w:lang w:val="en-CA"/>
        </w:rPr>
        <w:t>hares</w:t>
      </w:r>
      <w:r w:rsidRPr="00553260">
        <w:rPr>
          <w:rFonts w:ascii="Arial" w:hAnsi="Arial" w:cs="Arial"/>
          <w:sz w:val="24"/>
          <w:szCs w:val="24"/>
          <w:lang w:val="en-CA"/>
        </w:rPr>
        <w:tab/>
      </w:r>
      <w:r w:rsidRPr="00553260">
        <w:rPr>
          <w:rFonts w:ascii="Arial" w:hAnsi="Arial" w:cs="Arial"/>
          <w:sz w:val="24"/>
          <w:szCs w:val="24"/>
          <w:lang w:val="en-CA"/>
        </w:rPr>
        <w:tab/>
        <w:t xml:space="preserve">      9,061</w:t>
      </w:r>
    </w:p>
    <w:p w14:paraId="44C43DF4" w14:textId="77777777" w:rsidR="00567D07" w:rsidRPr="00553260" w:rsidRDefault="00567D07" w:rsidP="00ED0FE2">
      <w:pPr>
        <w:rPr>
          <w:rStyle w:val="NormalArialChar"/>
          <w:b w:val="0"/>
          <w:szCs w:val="24"/>
          <w:lang w:val="en-CA"/>
        </w:rPr>
      </w:pPr>
      <w:r w:rsidRPr="00553260">
        <w:rPr>
          <w:rStyle w:val="NormalArialChar"/>
          <w:b w:val="0"/>
          <w:szCs w:val="24"/>
          <w:lang w:val="en-CA"/>
        </w:rPr>
        <w:t>Repayments of borrowings</w:t>
      </w:r>
      <w:r w:rsidRPr="00553260">
        <w:rPr>
          <w:rStyle w:val="NormalArialChar"/>
          <w:b w:val="0"/>
          <w:szCs w:val="24"/>
          <w:lang w:val="en-CA"/>
        </w:rPr>
        <w:tab/>
      </w:r>
      <w:r w:rsidRPr="00553260">
        <w:rPr>
          <w:rStyle w:val="NormalArialChar"/>
          <w:b w:val="0"/>
          <w:szCs w:val="24"/>
          <w:lang w:val="en-CA"/>
        </w:rPr>
        <w:tab/>
      </w:r>
      <w:r w:rsidRPr="00553260">
        <w:rPr>
          <w:rStyle w:val="NormalArialChar"/>
          <w:b w:val="0"/>
          <w:szCs w:val="24"/>
          <w:lang w:val="en-CA"/>
        </w:rPr>
        <w:tab/>
      </w:r>
      <w:r w:rsidRPr="00553260">
        <w:rPr>
          <w:rStyle w:val="NormalArialChar"/>
          <w:b w:val="0"/>
          <w:szCs w:val="24"/>
          <w:lang w:val="en-CA"/>
        </w:rPr>
        <w:tab/>
      </w:r>
      <w:r w:rsidRPr="00553260">
        <w:rPr>
          <w:rStyle w:val="NormalArialChar"/>
          <w:b w:val="0"/>
          <w:szCs w:val="24"/>
          <w:lang w:val="en-CA"/>
        </w:rPr>
        <w:tab/>
        <w:t xml:space="preserve">  (13,043)</w:t>
      </w:r>
    </w:p>
    <w:p w14:paraId="37898804"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Cash received from borrowings                                     </w:t>
      </w:r>
      <w:r w:rsidRPr="00553260">
        <w:rPr>
          <w:rFonts w:ascii="Arial" w:hAnsi="Arial" w:cs="Arial"/>
          <w:sz w:val="24"/>
          <w:szCs w:val="24"/>
          <w:u w:val="single"/>
          <w:lang w:val="en-CA"/>
        </w:rPr>
        <w:t xml:space="preserve">   95,558</w:t>
      </w:r>
    </w:p>
    <w:p w14:paraId="3233DB25" w14:textId="77777777" w:rsidR="00567D07" w:rsidRPr="00553260" w:rsidRDefault="00567D07" w:rsidP="00ED0FE2">
      <w:pPr>
        <w:rPr>
          <w:rFonts w:ascii="Arial" w:hAnsi="Arial" w:cs="Arial"/>
          <w:sz w:val="24"/>
          <w:szCs w:val="24"/>
          <w:lang w:val="en-CA"/>
        </w:rPr>
      </w:pPr>
      <w:r w:rsidRPr="00553260">
        <w:rPr>
          <w:rFonts w:ascii="Arial" w:hAnsi="Arial" w:cs="Arial"/>
          <w:b/>
          <w:sz w:val="24"/>
          <w:szCs w:val="24"/>
          <w:lang w:val="en-CA"/>
        </w:rPr>
        <w:t xml:space="preserve">   </w:t>
      </w:r>
      <w:r w:rsidRPr="00553260">
        <w:rPr>
          <w:rFonts w:ascii="Arial" w:hAnsi="Arial" w:cs="Arial"/>
          <w:sz w:val="24"/>
          <w:szCs w:val="24"/>
          <w:lang w:val="en-CA"/>
        </w:rPr>
        <w:t>Cash Provided by Financing Activities</w:t>
      </w:r>
      <w:r w:rsidRPr="00553260">
        <w:rPr>
          <w:rFonts w:ascii="Arial" w:hAnsi="Arial" w:cs="Arial"/>
          <w:sz w:val="24"/>
          <w:szCs w:val="24"/>
          <w:lang w:val="en-CA"/>
        </w:rPr>
        <w:tab/>
        <w:t xml:space="preserve">    </w:t>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u w:val="single"/>
          <w:lang w:val="en-CA"/>
        </w:rPr>
        <w:t xml:space="preserve">   91,576</w:t>
      </w:r>
    </w:p>
    <w:p w14:paraId="0A6ADE2E" w14:textId="77777777" w:rsidR="00567D07" w:rsidRPr="00553260" w:rsidRDefault="00567D07" w:rsidP="00ED0FE2">
      <w:pPr>
        <w:rPr>
          <w:rFonts w:ascii="Arial" w:hAnsi="Arial" w:cs="Arial"/>
          <w:sz w:val="24"/>
          <w:szCs w:val="24"/>
          <w:lang w:val="en-CA"/>
        </w:rPr>
      </w:pPr>
    </w:p>
    <w:p w14:paraId="40DA45F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Change in Cash</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1,765</w:t>
      </w:r>
    </w:p>
    <w:p w14:paraId="10BB7BAA"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Beginning Cash Balance, January 1, 201</w:t>
      </w:r>
      <w:r w:rsidR="00F1539E" w:rsidRPr="00553260">
        <w:rPr>
          <w:rFonts w:ascii="Arial" w:hAnsi="Arial" w:cs="Arial"/>
          <w:sz w:val="24"/>
          <w:szCs w:val="24"/>
          <w:lang w:val="en-CA"/>
        </w:rPr>
        <w:t>7</w:t>
      </w:r>
      <w:r w:rsidRPr="00553260">
        <w:rPr>
          <w:rFonts w:ascii="Arial" w:hAnsi="Arial" w:cs="Arial"/>
          <w:sz w:val="24"/>
          <w:szCs w:val="24"/>
          <w:lang w:val="en-CA"/>
        </w:rPr>
        <w:t xml:space="preserve">      </w:t>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u w:val="single"/>
          <w:lang w:val="en-CA"/>
        </w:rPr>
        <w:t xml:space="preserve">     5,354</w:t>
      </w:r>
    </w:p>
    <w:p w14:paraId="0383D532"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Ending Cash Balance, September 30, 201</w:t>
      </w:r>
      <w:r w:rsidR="00F1539E" w:rsidRPr="00553260">
        <w:rPr>
          <w:rFonts w:ascii="Arial" w:hAnsi="Arial" w:cs="Arial"/>
          <w:sz w:val="24"/>
          <w:szCs w:val="24"/>
          <w:lang w:val="en-CA"/>
        </w:rPr>
        <w:t>7</w:t>
      </w:r>
      <w:r w:rsidRPr="00553260">
        <w:rPr>
          <w:rFonts w:ascii="Arial" w:hAnsi="Arial" w:cs="Arial"/>
          <w:sz w:val="24"/>
          <w:szCs w:val="24"/>
          <w:lang w:val="en-CA"/>
        </w:rPr>
        <w:t xml:space="preserve">                 </w:t>
      </w:r>
      <w:r w:rsidRPr="00553260">
        <w:rPr>
          <w:rFonts w:ascii="Arial" w:hAnsi="Arial" w:cs="Arial"/>
          <w:sz w:val="24"/>
          <w:szCs w:val="24"/>
          <w:u w:val="double"/>
          <w:lang w:val="en-CA"/>
        </w:rPr>
        <w:t>$    7,119</w:t>
      </w:r>
    </w:p>
    <w:p w14:paraId="7396879F" w14:textId="77777777" w:rsidR="00567D07" w:rsidRPr="00553260" w:rsidRDefault="00567D07" w:rsidP="00ED0FE2">
      <w:pPr>
        <w:rPr>
          <w:rFonts w:ascii="Arial" w:hAnsi="Arial" w:cs="Arial"/>
          <w:b/>
          <w:sz w:val="24"/>
          <w:szCs w:val="24"/>
          <w:lang w:val="en-CA"/>
        </w:rPr>
      </w:pPr>
    </w:p>
    <w:p w14:paraId="70DDE242" w14:textId="77777777" w:rsidR="00567D07" w:rsidRPr="00553260" w:rsidRDefault="00567D07" w:rsidP="00ED0FE2">
      <w:pPr>
        <w:rPr>
          <w:rFonts w:ascii="Arial" w:hAnsi="Arial" w:cs="Arial"/>
          <w:b/>
          <w:sz w:val="24"/>
          <w:szCs w:val="24"/>
          <w:lang w:val="en-CA"/>
        </w:rPr>
      </w:pPr>
    </w:p>
    <w:p w14:paraId="0B3DF5CA" w14:textId="77777777" w:rsidR="004B73F7" w:rsidRPr="00553260" w:rsidRDefault="004B73F7" w:rsidP="004B73F7">
      <w:pPr>
        <w:rPr>
          <w:rFonts w:ascii="Arial" w:hAnsi="Arial"/>
          <w:b/>
          <w:sz w:val="24"/>
          <w:lang w:val="en-CA"/>
        </w:rPr>
      </w:pPr>
      <w:r w:rsidRPr="00553260">
        <w:rPr>
          <w:rFonts w:ascii="Arial" w:hAnsi="Arial"/>
          <w:b/>
          <w:sz w:val="24"/>
          <w:lang w:val="en-CA"/>
        </w:rPr>
        <w:t>CP1-4</w:t>
      </w:r>
    </w:p>
    <w:p w14:paraId="630B0AF1" w14:textId="77777777" w:rsidR="004B73F7" w:rsidRPr="00553260" w:rsidRDefault="004B73F7" w:rsidP="004B73F7">
      <w:pPr>
        <w:rPr>
          <w:rFonts w:ascii="Arial" w:hAnsi="Arial"/>
          <w:b/>
          <w:sz w:val="24"/>
          <w:lang w:val="en-CA"/>
        </w:rPr>
      </w:pPr>
    </w:p>
    <w:p w14:paraId="39AFA11C" w14:textId="77777777" w:rsidR="004B73F7" w:rsidRPr="00553260" w:rsidRDefault="004B73F7" w:rsidP="004B73F7">
      <w:pPr>
        <w:pStyle w:val="text"/>
        <w:spacing w:before="0" w:line="240" w:lineRule="auto"/>
        <w:rPr>
          <w:bCs/>
          <w:lang w:val="en-CA"/>
        </w:rPr>
      </w:pPr>
      <w:r w:rsidRPr="00553260">
        <w:rPr>
          <w:bCs/>
          <w:lang w:val="en-CA"/>
        </w:rPr>
        <w:t>Req. 1</w:t>
      </w:r>
    </w:p>
    <w:p w14:paraId="21C475AE" w14:textId="77777777" w:rsidR="004B73F7" w:rsidRPr="00553260" w:rsidRDefault="004B73F7" w:rsidP="004B73F7">
      <w:pPr>
        <w:rPr>
          <w:rFonts w:ascii="Arial" w:hAnsi="Arial"/>
          <w:b/>
          <w:sz w:val="24"/>
          <w:lang w:val="en-CA"/>
        </w:rPr>
      </w:pPr>
    </w:p>
    <w:p w14:paraId="08E36B22" w14:textId="77777777" w:rsidR="004B73F7" w:rsidRPr="00553260" w:rsidRDefault="004B73F7" w:rsidP="004B73F7">
      <w:pPr>
        <w:rPr>
          <w:rFonts w:ascii="Arial" w:hAnsi="Arial"/>
          <w:sz w:val="24"/>
          <w:lang w:val="en-CA"/>
        </w:rPr>
      </w:pPr>
      <w:r w:rsidRPr="00553260">
        <w:rPr>
          <w:rFonts w:ascii="Arial" w:hAnsi="Arial"/>
          <w:sz w:val="24"/>
          <w:lang w:val="en-CA"/>
        </w:rPr>
        <w:t>With approximately $956 million in total liabilities and $640 million in total shareholders’ equity, Fitness and Fun Inc. relies significantly more on creditors for its financing at September 30, 2017. This information is presented on the balance sheet.</w:t>
      </w:r>
    </w:p>
    <w:p w14:paraId="17919F71" w14:textId="77777777" w:rsidR="004B73F7" w:rsidRPr="00553260" w:rsidRDefault="004B73F7" w:rsidP="004B73F7">
      <w:pPr>
        <w:rPr>
          <w:rFonts w:ascii="Arial" w:hAnsi="Arial"/>
          <w:sz w:val="24"/>
          <w:lang w:val="en-CA"/>
        </w:rPr>
      </w:pPr>
    </w:p>
    <w:p w14:paraId="489E6C58" w14:textId="77777777" w:rsidR="004B73F7" w:rsidRPr="00553260" w:rsidRDefault="004B73F7" w:rsidP="004B73F7">
      <w:pPr>
        <w:rPr>
          <w:rFonts w:ascii="Arial" w:hAnsi="Arial"/>
          <w:sz w:val="24"/>
          <w:lang w:val="en-CA"/>
        </w:rPr>
      </w:pPr>
      <w:r w:rsidRPr="00553260">
        <w:rPr>
          <w:rFonts w:ascii="Arial" w:hAnsi="Arial"/>
          <w:sz w:val="24"/>
          <w:lang w:val="en-CA"/>
        </w:rPr>
        <w:t>Req. 2</w:t>
      </w:r>
    </w:p>
    <w:p w14:paraId="00AF51F3" w14:textId="77777777" w:rsidR="004B73F7" w:rsidRPr="00553260" w:rsidRDefault="004B73F7" w:rsidP="004B73F7">
      <w:pPr>
        <w:rPr>
          <w:rFonts w:ascii="Arial" w:hAnsi="Arial"/>
          <w:sz w:val="24"/>
          <w:lang w:val="en-CA"/>
        </w:rPr>
      </w:pPr>
    </w:p>
    <w:p w14:paraId="60E792EB" w14:textId="77777777" w:rsidR="00567D07" w:rsidRPr="00553260" w:rsidRDefault="004B73F7" w:rsidP="004B73F7">
      <w:pPr>
        <w:rPr>
          <w:rFonts w:ascii="Arial" w:hAnsi="Arial" w:cs="Arial"/>
          <w:b/>
          <w:sz w:val="24"/>
          <w:szCs w:val="24"/>
          <w:lang w:val="en-CA"/>
        </w:rPr>
      </w:pPr>
      <w:r w:rsidRPr="00553260">
        <w:rPr>
          <w:rFonts w:ascii="Arial" w:hAnsi="Arial"/>
          <w:sz w:val="24"/>
          <w:lang w:val="en-CA"/>
        </w:rPr>
        <w:t>With approximately $382 million in Contributed Capital and $259 million in Retained Earnings, shareholders’ equity includes a greater amount of Contributed Capital (i.e., amounts shareholders contributed directly to the company) than Retained Earnings (i.e., amounts the company has earned through profitable business operations) at September 30, 2017. This information is presented on the balance sheet.</w:t>
      </w:r>
    </w:p>
    <w:p w14:paraId="2EFC31B1" w14:textId="77777777" w:rsidR="00567D07" w:rsidRPr="00553260" w:rsidRDefault="00AE257C" w:rsidP="00ED0FE2">
      <w:pPr>
        <w:rPr>
          <w:rFonts w:ascii="Arial" w:hAnsi="Arial" w:cs="Arial"/>
          <w:b/>
          <w:sz w:val="24"/>
          <w:szCs w:val="24"/>
          <w:lang w:val="en-CA"/>
        </w:rPr>
      </w:pPr>
      <w:r w:rsidRPr="00553260">
        <w:rPr>
          <w:rFonts w:ascii="Arial" w:hAnsi="Arial" w:cs="Arial"/>
          <w:b/>
          <w:sz w:val="24"/>
          <w:szCs w:val="24"/>
          <w:lang w:val="en-CA"/>
        </w:rPr>
        <w:br w:type="page"/>
      </w:r>
      <w:r w:rsidR="00567D07" w:rsidRPr="00553260">
        <w:rPr>
          <w:rFonts w:ascii="Arial" w:hAnsi="Arial" w:cs="Arial"/>
          <w:b/>
          <w:sz w:val="24"/>
          <w:szCs w:val="24"/>
          <w:lang w:val="en-CA"/>
        </w:rPr>
        <w:lastRenderedPageBreak/>
        <w:t xml:space="preserve">ANSWERS TO GROUP A PROBLEMS </w:t>
      </w:r>
    </w:p>
    <w:p w14:paraId="1C0B1CF5" w14:textId="77777777" w:rsidR="00567D07" w:rsidRPr="00553260" w:rsidRDefault="00567D07" w:rsidP="00ED0FE2">
      <w:pPr>
        <w:rPr>
          <w:rFonts w:ascii="Arial" w:hAnsi="Arial" w:cs="Arial"/>
          <w:b/>
          <w:sz w:val="24"/>
          <w:szCs w:val="24"/>
          <w:lang w:val="en-CA"/>
        </w:rPr>
      </w:pPr>
    </w:p>
    <w:p w14:paraId="7162ABAF" w14:textId="77777777" w:rsidR="00ED0FE2" w:rsidRPr="00553260" w:rsidRDefault="00ED0FE2" w:rsidP="00ED0FE2">
      <w:pPr>
        <w:rPr>
          <w:rFonts w:ascii="Arial" w:hAnsi="Arial" w:cs="Arial"/>
          <w:b/>
          <w:sz w:val="24"/>
          <w:szCs w:val="24"/>
          <w:lang w:val="en-CA"/>
        </w:rPr>
      </w:pPr>
    </w:p>
    <w:p w14:paraId="716139C1" w14:textId="77777777" w:rsidR="00567D07" w:rsidRPr="00553260" w:rsidRDefault="00567D07" w:rsidP="00ED0FE2">
      <w:pPr>
        <w:rPr>
          <w:rFonts w:ascii="Arial" w:hAnsi="Arial" w:cs="Arial"/>
          <w:b/>
          <w:sz w:val="24"/>
          <w:szCs w:val="24"/>
          <w:lang w:val="en-CA"/>
        </w:rPr>
      </w:pPr>
      <w:r w:rsidRPr="00553260">
        <w:rPr>
          <w:rFonts w:ascii="Arial" w:hAnsi="Arial" w:cs="Arial"/>
          <w:b/>
          <w:sz w:val="24"/>
          <w:szCs w:val="24"/>
          <w:lang w:val="en-CA"/>
        </w:rPr>
        <w:t>PA1-1</w:t>
      </w:r>
    </w:p>
    <w:p w14:paraId="39F19195" w14:textId="77777777" w:rsidR="00567D07" w:rsidRPr="00553260" w:rsidRDefault="00567D07" w:rsidP="00ED0FE2">
      <w:pPr>
        <w:pStyle w:val="text"/>
        <w:spacing w:before="0" w:line="240" w:lineRule="auto"/>
        <w:rPr>
          <w:rFonts w:cs="Arial"/>
          <w:bCs/>
          <w:szCs w:val="24"/>
          <w:lang w:val="en-CA"/>
        </w:rPr>
      </w:pPr>
    </w:p>
    <w:p w14:paraId="036ACD56" w14:textId="77777777" w:rsidR="00567D07" w:rsidRPr="00553260" w:rsidRDefault="00567D07" w:rsidP="00ED0FE2">
      <w:pPr>
        <w:pStyle w:val="text"/>
        <w:spacing w:before="0" w:line="240" w:lineRule="auto"/>
        <w:rPr>
          <w:rFonts w:cs="Arial"/>
          <w:bCs/>
          <w:szCs w:val="24"/>
          <w:lang w:val="en-CA"/>
        </w:rPr>
      </w:pPr>
      <w:r w:rsidRPr="00553260">
        <w:rPr>
          <w:rFonts w:cs="Arial"/>
          <w:bCs/>
          <w:szCs w:val="24"/>
          <w:lang w:val="en-CA"/>
        </w:rPr>
        <w:t>Req. 1</w:t>
      </w:r>
    </w:p>
    <w:p w14:paraId="3354054E"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HIGH POWER CORPORATION</w:t>
      </w:r>
    </w:p>
    <w:p w14:paraId="395C497E"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Income Statement</w:t>
      </w:r>
    </w:p>
    <w:p w14:paraId="247C3D8B"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For the Year Ended December 31, 201</w:t>
      </w:r>
      <w:r w:rsidR="002C66C2" w:rsidRPr="00553260">
        <w:rPr>
          <w:rFonts w:ascii="Arial" w:hAnsi="Arial" w:cs="Arial"/>
          <w:sz w:val="24"/>
          <w:szCs w:val="24"/>
          <w:lang w:val="en-CA"/>
        </w:rPr>
        <w:t>7</w:t>
      </w:r>
    </w:p>
    <w:p w14:paraId="4D51BE02"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Sales Revenue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$91,000</w:t>
      </w:r>
    </w:p>
    <w:p w14:paraId="53F33BA0"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Expenses</w:t>
      </w:r>
    </w:p>
    <w:p w14:paraId="35434E5B"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 xml:space="preserve">  Operating Expenses </w:t>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t xml:space="preserve">  58,700</w:t>
      </w:r>
    </w:p>
    <w:p w14:paraId="7221BBBE"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Other Expenses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8,850</w:t>
      </w:r>
    </w:p>
    <w:p w14:paraId="132C5B31"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Expenses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67,550</w:t>
      </w:r>
    </w:p>
    <w:p w14:paraId="27B32152"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Net Income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double"/>
          <w:lang w:val="en-CA"/>
        </w:rPr>
        <w:t>$23,450</w:t>
      </w:r>
    </w:p>
    <w:p w14:paraId="1E121B50" w14:textId="77777777" w:rsidR="00567D07" w:rsidRPr="00553260" w:rsidRDefault="00567D07" w:rsidP="00ED0FE2">
      <w:pPr>
        <w:rPr>
          <w:rFonts w:ascii="Arial" w:hAnsi="Arial" w:cs="Arial"/>
          <w:sz w:val="24"/>
          <w:szCs w:val="24"/>
          <w:lang w:val="en-CA"/>
        </w:rPr>
      </w:pPr>
    </w:p>
    <w:p w14:paraId="37AE7B58"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Req.2</w:t>
      </w:r>
    </w:p>
    <w:p w14:paraId="3BBEAA0C"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HIGH POWER CORPORATION</w:t>
      </w:r>
    </w:p>
    <w:p w14:paraId="1C8E685A"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Statement of Retained Earnings</w:t>
      </w:r>
    </w:p>
    <w:p w14:paraId="1E45FDF1"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For the Year Ended December 31, 201</w:t>
      </w:r>
      <w:r w:rsidR="002C66C2" w:rsidRPr="00553260">
        <w:rPr>
          <w:rFonts w:ascii="Arial" w:hAnsi="Arial" w:cs="Arial"/>
          <w:sz w:val="24"/>
          <w:szCs w:val="24"/>
          <w:lang w:val="en-CA"/>
        </w:rPr>
        <w:t>7</w:t>
      </w:r>
    </w:p>
    <w:p w14:paraId="7E2BD7B2"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Retained Earnings, January 1, 201</w:t>
      </w:r>
      <w:r w:rsidR="002C66C2" w:rsidRPr="00553260">
        <w:rPr>
          <w:rFonts w:cs="Arial"/>
          <w:szCs w:val="24"/>
          <w:lang w:val="en-CA"/>
        </w:rPr>
        <w:t>7</w:t>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t xml:space="preserve">           $           0</w:t>
      </w:r>
    </w:p>
    <w:p w14:paraId="72FEBD00"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Add: Net Income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23,450</w:t>
      </w:r>
    </w:p>
    <w:p w14:paraId="31A59439"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Subtract: Dividends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(1,950)</w:t>
      </w:r>
    </w:p>
    <w:p w14:paraId="383425D9" w14:textId="77777777" w:rsidR="00567D07" w:rsidRPr="00553260" w:rsidRDefault="00567D07" w:rsidP="00ED0FE2">
      <w:pPr>
        <w:rPr>
          <w:rStyle w:val="NormalArialChar"/>
          <w:szCs w:val="24"/>
          <w:lang w:val="en-CA"/>
        </w:rPr>
      </w:pPr>
      <w:r w:rsidRPr="00553260">
        <w:rPr>
          <w:rFonts w:ascii="Arial" w:hAnsi="Arial" w:cs="Arial"/>
          <w:sz w:val="24"/>
          <w:szCs w:val="24"/>
          <w:lang w:val="en-CA"/>
        </w:rPr>
        <w:t>Retained Earnings, December 31, 201</w:t>
      </w:r>
      <w:r w:rsidR="002C66C2" w:rsidRPr="00553260">
        <w:rPr>
          <w:rFonts w:ascii="Arial" w:hAnsi="Arial" w:cs="Arial"/>
          <w:sz w:val="24"/>
          <w:szCs w:val="24"/>
          <w:lang w:val="en-CA"/>
        </w:rPr>
        <w:t>7</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Style w:val="NormalArialChar"/>
          <w:b w:val="0"/>
          <w:szCs w:val="24"/>
          <w:u w:val="double"/>
          <w:lang w:val="en-CA"/>
        </w:rPr>
        <w:t>$  21,500</w:t>
      </w:r>
    </w:p>
    <w:p w14:paraId="439CD930" w14:textId="77777777" w:rsidR="00567D07" w:rsidRPr="00553260" w:rsidRDefault="00567D07" w:rsidP="00ED0FE2">
      <w:pPr>
        <w:rPr>
          <w:rFonts w:ascii="Arial" w:hAnsi="Arial" w:cs="Arial"/>
          <w:sz w:val="24"/>
          <w:szCs w:val="24"/>
          <w:lang w:val="en-CA"/>
        </w:rPr>
      </w:pPr>
    </w:p>
    <w:p w14:paraId="7344DAB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Req. 3</w:t>
      </w:r>
    </w:p>
    <w:p w14:paraId="33881F09"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HIGH POWER CORPORATION</w:t>
      </w:r>
    </w:p>
    <w:p w14:paraId="081B73B7"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Balance Sheet</w:t>
      </w:r>
    </w:p>
    <w:p w14:paraId="2032E5FC"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At December 31, 201</w:t>
      </w:r>
      <w:r w:rsidR="002C66C2" w:rsidRPr="00553260">
        <w:rPr>
          <w:rFonts w:ascii="Arial" w:hAnsi="Arial" w:cs="Arial"/>
          <w:sz w:val="24"/>
          <w:szCs w:val="24"/>
          <w:lang w:val="en-CA"/>
        </w:rPr>
        <w:t>7</w:t>
      </w:r>
    </w:p>
    <w:p w14:paraId="5BADB85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Assets</w:t>
      </w:r>
    </w:p>
    <w:p w14:paraId="328663A9"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Cash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13,300</w:t>
      </w:r>
    </w:p>
    <w:p w14:paraId="68AA13BF"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Accounts Receivable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t xml:space="preserve">      9,550</w:t>
      </w:r>
    </w:p>
    <w:p w14:paraId="5FC47FE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Supplies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t xml:space="preserve">      5,000</w:t>
      </w:r>
    </w:p>
    <w:p w14:paraId="106C4C0A"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Equipment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86,000</w:t>
      </w:r>
    </w:p>
    <w:p w14:paraId="25ADE42A"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Total Assets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double"/>
          <w:lang w:val="en-CA"/>
        </w:rPr>
        <w:t>$113,850</w:t>
      </w:r>
    </w:p>
    <w:p w14:paraId="1B16F281" w14:textId="77777777" w:rsidR="00567D07" w:rsidRPr="00553260" w:rsidRDefault="00567D07" w:rsidP="00ED0FE2">
      <w:pPr>
        <w:rPr>
          <w:rFonts w:ascii="Arial" w:hAnsi="Arial" w:cs="Arial"/>
          <w:sz w:val="24"/>
          <w:szCs w:val="24"/>
          <w:lang w:val="en-CA"/>
        </w:rPr>
      </w:pPr>
    </w:p>
    <w:p w14:paraId="5A621122"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Liabilities</w:t>
      </w:r>
    </w:p>
    <w:p w14:paraId="7F38301F"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Accounts Payable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32,087</w:t>
      </w:r>
    </w:p>
    <w:p w14:paraId="299B0F3F"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Notes Payable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1,160</w:t>
      </w:r>
    </w:p>
    <w:p w14:paraId="3CA4B2A3"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Liabilities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33,247</w:t>
      </w:r>
    </w:p>
    <w:p w14:paraId="1565ED63"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b/>
      </w:r>
      <w:r w:rsidRPr="00553260">
        <w:rPr>
          <w:rFonts w:ascii="Arial" w:hAnsi="Arial" w:cs="Arial"/>
          <w:sz w:val="24"/>
          <w:szCs w:val="24"/>
          <w:lang w:val="en-CA"/>
        </w:rPr>
        <w:tab/>
      </w:r>
    </w:p>
    <w:p w14:paraId="02509E19" w14:textId="77777777" w:rsidR="00567D07" w:rsidRPr="00553260" w:rsidRDefault="00A83910" w:rsidP="00ED0FE2">
      <w:pPr>
        <w:rPr>
          <w:rFonts w:ascii="Arial" w:hAnsi="Arial" w:cs="Arial"/>
          <w:sz w:val="24"/>
          <w:szCs w:val="24"/>
          <w:lang w:val="en-CA"/>
        </w:rPr>
      </w:pPr>
      <w:r w:rsidRPr="00553260">
        <w:rPr>
          <w:rFonts w:ascii="Arial" w:hAnsi="Arial" w:cs="Arial"/>
          <w:sz w:val="24"/>
          <w:szCs w:val="24"/>
          <w:lang w:val="en-CA"/>
        </w:rPr>
        <w:t>Shareholders’</w:t>
      </w:r>
      <w:r w:rsidR="00567D07" w:rsidRPr="00553260">
        <w:rPr>
          <w:rFonts w:ascii="Arial" w:hAnsi="Arial" w:cs="Arial"/>
          <w:sz w:val="24"/>
          <w:szCs w:val="24"/>
          <w:lang w:val="en-CA"/>
        </w:rPr>
        <w:t xml:space="preserve"> Equity</w:t>
      </w:r>
    </w:p>
    <w:p w14:paraId="69CDE239"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Contributed Capital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r>
      <w:r w:rsidRPr="00553260">
        <w:rPr>
          <w:rFonts w:ascii="Arial" w:hAnsi="Arial" w:cs="Arial"/>
          <w:sz w:val="24"/>
          <w:szCs w:val="24"/>
          <w:lang w:val="en-CA"/>
        </w:rPr>
        <w:tab/>
        <w:t xml:space="preserve">     59,103</w:t>
      </w:r>
    </w:p>
    <w:p w14:paraId="1A6C86F1"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Retained Earnings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u w:val="single"/>
          <w:lang w:val="en-CA"/>
        </w:rPr>
        <w:t xml:space="preserve">    21,500</w:t>
      </w:r>
    </w:p>
    <w:p w14:paraId="50819B0D"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t xml:space="preserve"> </w:t>
      </w:r>
      <w:r w:rsidRPr="00553260">
        <w:rPr>
          <w:rFonts w:ascii="Arial" w:hAnsi="Arial" w:cs="Arial"/>
          <w:sz w:val="24"/>
          <w:szCs w:val="24"/>
          <w:u w:val="single"/>
          <w:lang w:val="en-CA"/>
        </w:rPr>
        <w:t xml:space="preserve">    80,603</w:t>
      </w:r>
    </w:p>
    <w:p w14:paraId="172610DA"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Total Liabilities and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u w:val="double"/>
          <w:lang w:val="en-CA"/>
        </w:rPr>
        <w:t>$113,850</w:t>
      </w:r>
    </w:p>
    <w:p w14:paraId="2A61277B" w14:textId="77777777" w:rsidR="00567D07" w:rsidRPr="00553260" w:rsidRDefault="00567D07" w:rsidP="00ED0FE2">
      <w:pPr>
        <w:rPr>
          <w:rFonts w:ascii="Arial" w:hAnsi="Arial" w:cs="Arial"/>
          <w:b/>
          <w:sz w:val="24"/>
          <w:szCs w:val="24"/>
          <w:lang w:val="en-CA"/>
        </w:rPr>
      </w:pPr>
      <w:r w:rsidRPr="00553260">
        <w:rPr>
          <w:rFonts w:ascii="Arial" w:hAnsi="Arial" w:cs="Arial"/>
          <w:b/>
          <w:sz w:val="24"/>
          <w:szCs w:val="24"/>
          <w:lang w:val="en-CA"/>
        </w:rPr>
        <w:lastRenderedPageBreak/>
        <w:t>PA1-2</w:t>
      </w:r>
    </w:p>
    <w:p w14:paraId="6C345A92" w14:textId="77777777" w:rsidR="003B27D5" w:rsidRPr="00553260" w:rsidRDefault="003B27D5" w:rsidP="00ED0FE2">
      <w:pPr>
        <w:rPr>
          <w:rFonts w:ascii="Arial" w:hAnsi="Arial" w:cs="Arial"/>
          <w:b/>
          <w:sz w:val="24"/>
          <w:szCs w:val="24"/>
          <w:lang w:val="en-CA"/>
        </w:rPr>
      </w:pPr>
    </w:p>
    <w:p w14:paraId="2F83786B" w14:textId="77777777" w:rsidR="00567D07" w:rsidRPr="00553260" w:rsidRDefault="00567D07" w:rsidP="00ED0FE2">
      <w:pPr>
        <w:pStyle w:val="text"/>
        <w:spacing w:before="0" w:line="240" w:lineRule="auto"/>
        <w:rPr>
          <w:rFonts w:cs="Arial"/>
          <w:bCs/>
          <w:szCs w:val="24"/>
          <w:lang w:val="en-CA"/>
        </w:rPr>
      </w:pPr>
      <w:r w:rsidRPr="00553260">
        <w:rPr>
          <w:rFonts w:cs="Arial"/>
          <w:bCs/>
          <w:szCs w:val="24"/>
          <w:lang w:val="en-CA"/>
        </w:rPr>
        <w:t>Req. 1</w:t>
      </w:r>
    </w:p>
    <w:p w14:paraId="61AF7191" w14:textId="77777777" w:rsidR="00567D07" w:rsidRPr="00553260" w:rsidRDefault="00567D07" w:rsidP="00ED0FE2">
      <w:pPr>
        <w:pStyle w:val="text"/>
        <w:spacing w:before="0" w:line="240" w:lineRule="auto"/>
        <w:rPr>
          <w:rFonts w:cs="Arial"/>
          <w:szCs w:val="24"/>
          <w:lang w:val="en-CA"/>
        </w:rPr>
      </w:pPr>
    </w:p>
    <w:p w14:paraId="22A4B992" w14:textId="77777777" w:rsidR="00567D07" w:rsidRPr="00553260" w:rsidRDefault="00567D07" w:rsidP="00ED0FE2">
      <w:pPr>
        <w:pStyle w:val="text"/>
        <w:spacing w:before="0" w:line="240" w:lineRule="auto"/>
        <w:rPr>
          <w:rFonts w:cs="Arial"/>
          <w:bCs/>
          <w:szCs w:val="24"/>
          <w:lang w:val="en-CA"/>
        </w:rPr>
      </w:pPr>
      <w:r w:rsidRPr="00553260">
        <w:rPr>
          <w:rFonts w:cs="Arial"/>
          <w:szCs w:val="24"/>
          <w:lang w:val="en-CA"/>
        </w:rPr>
        <w:t>High Power Corporation’s income statement reported net income of $23,450, suggesting that the company was profitable because revenues exceeded expenses.</w:t>
      </w:r>
    </w:p>
    <w:p w14:paraId="246FCD1D" w14:textId="77777777" w:rsidR="00567D07" w:rsidRPr="00553260" w:rsidRDefault="00567D07" w:rsidP="00ED0FE2">
      <w:pPr>
        <w:rPr>
          <w:rFonts w:ascii="Arial" w:hAnsi="Arial" w:cs="Arial"/>
          <w:bCs/>
          <w:sz w:val="24"/>
          <w:szCs w:val="24"/>
          <w:lang w:val="en-CA"/>
        </w:rPr>
      </w:pPr>
    </w:p>
    <w:p w14:paraId="701C986A"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Req. 2</w:t>
      </w:r>
    </w:p>
    <w:p w14:paraId="14101445" w14:textId="77777777" w:rsidR="00567D07" w:rsidRPr="00553260" w:rsidRDefault="00567D07" w:rsidP="00ED0FE2">
      <w:pPr>
        <w:rPr>
          <w:rFonts w:ascii="Arial" w:hAnsi="Arial" w:cs="Arial"/>
          <w:bCs/>
          <w:sz w:val="24"/>
          <w:szCs w:val="24"/>
          <w:lang w:val="en-CA"/>
        </w:rPr>
      </w:pPr>
    </w:p>
    <w:p w14:paraId="47E654FC"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High Power Corporation’s statement of retained earnings reported a retained earnings balance of $21,500, after dividends of $1,950 had been subtracted. This suggests the company could have sustained additional dividends of $21,500, if sufficient cash were available to pay them. As it turns out, the company’s balance sheet reports cash of $13,300, suggesting that only $13,300 in additional dividends could be paid (without borrowing additional cash).</w:t>
      </w:r>
    </w:p>
    <w:p w14:paraId="6A57310B" w14:textId="77777777" w:rsidR="00567D07" w:rsidRPr="00553260" w:rsidRDefault="00567D07" w:rsidP="00ED0FE2">
      <w:pPr>
        <w:rPr>
          <w:rFonts w:ascii="Arial" w:hAnsi="Arial" w:cs="Arial"/>
          <w:bCs/>
          <w:sz w:val="24"/>
          <w:szCs w:val="24"/>
          <w:lang w:val="en-CA"/>
        </w:rPr>
      </w:pPr>
    </w:p>
    <w:p w14:paraId="2E01699C"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Req. 3</w:t>
      </w:r>
    </w:p>
    <w:p w14:paraId="073D4DC2" w14:textId="77777777" w:rsidR="00567D07" w:rsidRPr="00553260" w:rsidRDefault="00567D07" w:rsidP="00ED0FE2">
      <w:pPr>
        <w:rPr>
          <w:rFonts w:ascii="Arial" w:hAnsi="Arial" w:cs="Arial"/>
          <w:sz w:val="24"/>
          <w:szCs w:val="24"/>
          <w:lang w:val="en-CA"/>
        </w:rPr>
      </w:pPr>
    </w:p>
    <w:p w14:paraId="55DCB4E9" w14:textId="77777777" w:rsidR="00567D07" w:rsidRPr="00553260" w:rsidRDefault="00567D07" w:rsidP="00ED0FE2">
      <w:pPr>
        <w:rPr>
          <w:rFonts w:ascii="Arial" w:hAnsi="Arial" w:cs="Arial"/>
          <w:bCs/>
          <w:sz w:val="24"/>
          <w:szCs w:val="24"/>
          <w:lang w:val="en-CA"/>
        </w:rPr>
      </w:pPr>
      <w:r w:rsidRPr="00553260">
        <w:rPr>
          <w:rFonts w:ascii="Arial" w:hAnsi="Arial" w:cs="Arial"/>
          <w:sz w:val="24"/>
          <w:szCs w:val="24"/>
          <w:lang w:val="en-CA"/>
        </w:rPr>
        <w:t xml:space="preserve">High Power Corporation’s balance sheet reports total liabilities of $33,247 and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 of $80,603, indicating that the company is financed mainly by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w:t>
      </w:r>
    </w:p>
    <w:p w14:paraId="3C51311B" w14:textId="77777777" w:rsidR="00AE257C" w:rsidRPr="00553260" w:rsidRDefault="00AE257C" w:rsidP="00ED0FE2">
      <w:pPr>
        <w:rPr>
          <w:rFonts w:ascii="Arial" w:hAnsi="Arial" w:cs="Arial"/>
          <w:bCs/>
          <w:sz w:val="24"/>
          <w:szCs w:val="24"/>
          <w:lang w:val="en-CA"/>
        </w:rPr>
      </w:pPr>
    </w:p>
    <w:p w14:paraId="11D59B33"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Req. 4</w:t>
      </w:r>
    </w:p>
    <w:p w14:paraId="4AAFA475" w14:textId="77777777" w:rsidR="00567D07" w:rsidRPr="00553260" w:rsidRDefault="00567D07" w:rsidP="00ED0FE2">
      <w:pPr>
        <w:rPr>
          <w:rFonts w:ascii="Arial" w:hAnsi="Arial" w:cs="Arial"/>
          <w:sz w:val="24"/>
          <w:szCs w:val="24"/>
          <w:lang w:val="en-CA"/>
        </w:rPr>
      </w:pPr>
    </w:p>
    <w:p w14:paraId="4F44E76E"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High Power Corporation was founded at the beginning of the year, so it began with no cash. The balance sheet reports a cash balance of $13,300 at the end of the year. The reasons for this increase of $13,300 would be shown in the statement of cash flows.</w:t>
      </w:r>
    </w:p>
    <w:p w14:paraId="216F5961" w14:textId="77777777" w:rsidR="00567D07" w:rsidRPr="00553260" w:rsidRDefault="00567D07" w:rsidP="00ED0FE2">
      <w:pPr>
        <w:rPr>
          <w:rFonts w:ascii="Arial" w:hAnsi="Arial" w:cs="Arial"/>
          <w:sz w:val="24"/>
          <w:szCs w:val="24"/>
          <w:lang w:val="en-CA"/>
        </w:rPr>
      </w:pPr>
    </w:p>
    <w:p w14:paraId="47C49FBA" w14:textId="77777777" w:rsidR="00ED0FE2" w:rsidRPr="00553260" w:rsidRDefault="00ED0FE2" w:rsidP="00ED0FE2">
      <w:pPr>
        <w:rPr>
          <w:rFonts w:ascii="Arial" w:hAnsi="Arial" w:cs="Arial"/>
          <w:sz w:val="24"/>
          <w:szCs w:val="24"/>
          <w:lang w:val="en-CA"/>
        </w:rPr>
      </w:pPr>
    </w:p>
    <w:p w14:paraId="5D3072F8" w14:textId="77777777" w:rsidR="00567D07" w:rsidRPr="00553260" w:rsidRDefault="00567D07" w:rsidP="00ED0FE2">
      <w:pPr>
        <w:rPr>
          <w:rFonts w:ascii="Arial" w:hAnsi="Arial" w:cs="Arial"/>
          <w:b/>
          <w:sz w:val="24"/>
          <w:szCs w:val="24"/>
          <w:lang w:val="en-CA"/>
        </w:rPr>
      </w:pPr>
      <w:r w:rsidRPr="00553260">
        <w:rPr>
          <w:rFonts w:ascii="Arial" w:hAnsi="Arial" w:cs="Arial"/>
          <w:b/>
          <w:sz w:val="24"/>
          <w:szCs w:val="24"/>
          <w:lang w:val="en-CA"/>
        </w:rPr>
        <w:t>PA1-3</w:t>
      </w:r>
    </w:p>
    <w:p w14:paraId="26B76A1D" w14:textId="77777777" w:rsidR="00567D07" w:rsidRPr="00553260" w:rsidRDefault="00567D07" w:rsidP="00ED0FE2">
      <w:pPr>
        <w:pStyle w:val="text"/>
        <w:spacing w:before="0" w:line="240" w:lineRule="auto"/>
        <w:rPr>
          <w:rFonts w:cs="Arial"/>
          <w:bCs/>
          <w:szCs w:val="24"/>
          <w:lang w:val="en-CA"/>
        </w:rPr>
      </w:pPr>
    </w:p>
    <w:p w14:paraId="656EA217" w14:textId="77777777" w:rsidR="00567D07" w:rsidRPr="00553260" w:rsidRDefault="00567D07" w:rsidP="00ED0FE2">
      <w:pPr>
        <w:pStyle w:val="text"/>
        <w:spacing w:before="0" w:line="240" w:lineRule="auto"/>
        <w:rPr>
          <w:rFonts w:cs="Arial"/>
          <w:bCs/>
          <w:szCs w:val="24"/>
          <w:lang w:val="en-CA"/>
        </w:rPr>
      </w:pPr>
      <w:r w:rsidRPr="00553260">
        <w:rPr>
          <w:rFonts w:cs="Arial"/>
          <w:bCs/>
          <w:szCs w:val="24"/>
          <w:lang w:val="en-CA"/>
        </w:rPr>
        <w:t>Req. 1</w:t>
      </w:r>
    </w:p>
    <w:p w14:paraId="604D381A"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COLLEGE PARK VETERINARY CLINIC</w:t>
      </w:r>
    </w:p>
    <w:p w14:paraId="0D6E1EEE"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Income Statement</w:t>
      </w:r>
    </w:p>
    <w:p w14:paraId="54A55000"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For the Year Ended June 30, 201</w:t>
      </w:r>
      <w:r w:rsidR="002C66C2" w:rsidRPr="00553260">
        <w:rPr>
          <w:rFonts w:ascii="Arial" w:hAnsi="Arial" w:cs="Arial"/>
          <w:sz w:val="24"/>
          <w:szCs w:val="24"/>
          <w:lang w:val="en-CA"/>
        </w:rPr>
        <w:t>7</w:t>
      </w:r>
    </w:p>
    <w:p w14:paraId="64FAEB09" w14:textId="77777777" w:rsidR="00567D07" w:rsidRPr="00553260" w:rsidRDefault="00567D07" w:rsidP="00ED0FE2">
      <w:pPr>
        <w:rPr>
          <w:rFonts w:ascii="Arial" w:hAnsi="Arial" w:cs="Arial"/>
          <w:sz w:val="24"/>
          <w:szCs w:val="24"/>
          <w:lang w:val="en-CA"/>
        </w:rPr>
      </w:pPr>
    </w:p>
    <w:p w14:paraId="0917ACB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Sales Revenue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$250,000</w:t>
      </w:r>
    </w:p>
    <w:p w14:paraId="6C497FEE"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Expenses</w:t>
      </w:r>
    </w:p>
    <w:p w14:paraId="5ABDC80B"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 xml:space="preserve">  Operating Expenses </w:t>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t xml:space="preserve">  185,700</w:t>
      </w:r>
    </w:p>
    <w:p w14:paraId="3DB02E21"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 xml:space="preserve">  General</w:t>
      </w:r>
      <w:r w:rsidR="00D12E9A" w:rsidRPr="00553260">
        <w:rPr>
          <w:rFonts w:cs="Arial"/>
          <w:szCs w:val="24"/>
          <w:lang w:val="en-CA"/>
        </w:rPr>
        <w:t xml:space="preserve">, Selling </w:t>
      </w:r>
      <w:r w:rsidRPr="00553260">
        <w:rPr>
          <w:rFonts w:cs="Arial"/>
          <w:szCs w:val="24"/>
          <w:lang w:val="en-CA"/>
        </w:rPr>
        <w:t>and Administrative Expenses</w:t>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t xml:space="preserve">    53,400</w:t>
      </w:r>
    </w:p>
    <w:p w14:paraId="2AE6838D"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 xml:space="preserve">  Advertising and Marketing Expenses</w:t>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t xml:space="preserve">    27,800</w:t>
      </w:r>
    </w:p>
    <w:p w14:paraId="685190B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Interest Expense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5,000</w:t>
      </w:r>
    </w:p>
    <w:p w14:paraId="1C2983D1"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Expenses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271,900</w:t>
      </w:r>
    </w:p>
    <w:p w14:paraId="7FB29967"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Net Loss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u w:val="double"/>
          <w:lang w:val="en-CA"/>
        </w:rPr>
        <w:t>$21,900)</w:t>
      </w:r>
    </w:p>
    <w:p w14:paraId="01B3F244"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br w:type="page"/>
      </w:r>
      <w:r w:rsidRPr="00553260">
        <w:rPr>
          <w:rFonts w:ascii="Arial" w:hAnsi="Arial" w:cs="Arial"/>
          <w:b/>
          <w:sz w:val="24"/>
          <w:szCs w:val="24"/>
          <w:lang w:val="en-CA"/>
        </w:rPr>
        <w:lastRenderedPageBreak/>
        <w:t>PA1-3 (continued)</w:t>
      </w:r>
    </w:p>
    <w:p w14:paraId="6F61D944" w14:textId="77777777" w:rsidR="00567D07" w:rsidRPr="00553260" w:rsidRDefault="00567D07" w:rsidP="00ED0FE2">
      <w:pPr>
        <w:rPr>
          <w:rFonts w:ascii="Arial" w:hAnsi="Arial" w:cs="Arial"/>
          <w:sz w:val="24"/>
          <w:szCs w:val="24"/>
          <w:lang w:val="en-CA"/>
        </w:rPr>
      </w:pPr>
    </w:p>
    <w:p w14:paraId="17D8F93F"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Req.2</w:t>
      </w:r>
    </w:p>
    <w:p w14:paraId="79DEB3E2"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COLLEGE PARK VETERINARY CLINIC</w:t>
      </w:r>
    </w:p>
    <w:p w14:paraId="6FA7E8AC"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Statement of Retained Earnings</w:t>
      </w:r>
    </w:p>
    <w:p w14:paraId="17960D31"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For the Year Ended June 30, 201</w:t>
      </w:r>
      <w:r w:rsidR="002C66C2" w:rsidRPr="00553260">
        <w:rPr>
          <w:rFonts w:ascii="Arial" w:hAnsi="Arial" w:cs="Arial"/>
          <w:sz w:val="24"/>
          <w:szCs w:val="24"/>
          <w:lang w:val="en-CA"/>
        </w:rPr>
        <w:t>7</w:t>
      </w:r>
    </w:p>
    <w:p w14:paraId="7284CA45" w14:textId="77777777" w:rsidR="00567D07" w:rsidRPr="00553260" w:rsidRDefault="00567D07" w:rsidP="00ED0FE2">
      <w:pPr>
        <w:rPr>
          <w:rFonts w:ascii="Arial" w:hAnsi="Arial" w:cs="Arial"/>
          <w:sz w:val="24"/>
          <w:szCs w:val="24"/>
          <w:lang w:val="en-CA"/>
        </w:rPr>
      </w:pPr>
    </w:p>
    <w:p w14:paraId="6B509F1E" w14:textId="61092A09" w:rsidR="00567D07" w:rsidRPr="00553260" w:rsidRDefault="00567D07" w:rsidP="00ED0FE2">
      <w:pPr>
        <w:pStyle w:val="text"/>
        <w:spacing w:before="0" w:line="240" w:lineRule="auto"/>
        <w:rPr>
          <w:rFonts w:cs="Arial"/>
          <w:szCs w:val="24"/>
          <w:lang w:val="en-CA"/>
        </w:rPr>
      </w:pPr>
      <w:r w:rsidRPr="00553260">
        <w:rPr>
          <w:rFonts w:cs="Arial"/>
          <w:szCs w:val="24"/>
          <w:lang w:val="en-CA"/>
        </w:rPr>
        <w:t xml:space="preserve">Retained Earnings, July 1, </w:t>
      </w:r>
      <w:r w:rsidR="008640AF" w:rsidRPr="00553260">
        <w:rPr>
          <w:rFonts w:cs="Arial"/>
          <w:szCs w:val="24"/>
          <w:lang w:val="en-CA"/>
        </w:rPr>
        <w:t>201</w:t>
      </w:r>
      <w:r w:rsidR="008640AF">
        <w:rPr>
          <w:rFonts w:cs="Arial"/>
          <w:szCs w:val="24"/>
          <w:lang w:val="en-CA"/>
        </w:rPr>
        <w:t>6</w:t>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t xml:space="preserve">   </w:t>
      </w:r>
      <w:r w:rsidRPr="00553260">
        <w:rPr>
          <w:rFonts w:cs="Arial"/>
          <w:szCs w:val="24"/>
          <w:lang w:val="en-CA"/>
        </w:rPr>
        <w:tab/>
        <w:t xml:space="preserve">             $ 50,000</w:t>
      </w:r>
    </w:p>
    <w:p w14:paraId="0EF52B07"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Add: Net Loss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(21,900)</w:t>
      </w:r>
    </w:p>
    <w:p w14:paraId="6E80590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Subtract: Dividends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(27,500)</w:t>
      </w:r>
    </w:p>
    <w:p w14:paraId="4CE41ED5" w14:textId="77777777" w:rsidR="00567D07" w:rsidRPr="00553260" w:rsidRDefault="00567D07" w:rsidP="00ED0FE2">
      <w:pPr>
        <w:rPr>
          <w:rStyle w:val="NormalArialChar"/>
          <w:szCs w:val="24"/>
          <w:lang w:val="en-CA"/>
        </w:rPr>
      </w:pPr>
      <w:r w:rsidRPr="00553260">
        <w:rPr>
          <w:rFonts w:ascii="Arial" w:hAnsi="Arial" w:cs="Arial"/>
          <w:sz w:val="24"/>
          <w:szCs w:val="24"/>
          <w:lang w:val="en-CA"/>
        </w:rPr>
        <w:t>Retained Earnings, June 30, 201</w:t>
      </w:r>
      <w:r w:rsidR="002C66C2" w:rsidRPr="00553260">
        <w:rPr>
          <w:rFonts w:ascii="Arial" w:hAnsi="Arial" w:cs="Arial"/>
          <w:sz w:val="24"/>
          <w:szCs w:val="24"/>
          <w:lang w:val="en-CA"/>
        </w:rPr>
        <w:t>7</w:t>
      </w:r>
      <w:r w:rsidR="007615CE"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Style w:val="NormalArialChar"/>
          <w:b w:val="0"/>
          <w:szCs w:val="24"/>
          <w:u w:val="double"/>
          <w:lang w:val="en-CA"/>
        </w:rPr>
        <w:t>$     600</w:t>
      </w:r>
    </w:p>
    <w:p w14:paraId="667FC1B2" w14:textId="77777777" w:rsidR="00567D07" w:rsidRPr="00553260" w:rsidRDefault="00567D07" w:rsidP="00ED0FE2">
      <w:pPr>
        <w:rPr>
          <w:rFonts w:ascii="Arial" w:hAnsi="Arial" w:cs="Arial"/>
          <w:sz w:val="24"/>
          <w:szCs w:val="24"/>
          <w:lang w:val="en-CA"/>
        </w:rPr>
      </w:pPr>
    </w:p>
    <w:p w14:paraId="4E36AE38" w14:textId="77777777" w:rsidR="00567D07" w:rsidRPr="00553260" w:rsidRDefault="00567D07" w:rsidP="00ED0FE2">
      <w:pPr>
        <w:rPr>
          <w:rFonts w:ascii="Arial" w:hAnsi="Arial" w:cs="Arial"/>
          <w:sz w:val="24"/>
          <w:szCs w:val="24"/>
          <w:lang w:val="en-CA"/>
        </w:rPr>
      </w:pPr>
    </w:p>
    <w:p w14:paraId="22C66B0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Req. 3</w:t>
      </w:r>
    </w:p>
    <w:p w14:paraId="31055086"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COLLEGE PARK VETERINARY CLINIC</w:t>
      </w:r>
    </w:p>
    <w:p w14:paraId="33EF021E"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Balance Sheet</w:t>
      </w:r>
    </w:p>
    <w:p w14:paraId="7330FFC7"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At June 30, 201</w:t>
      </w:r>
      <w:r w:rsidR="002C66C2" w:rsidRPr="00553260">
        <w:rPr>
          <w:rFonts w:ascii="Arial" w:hAnsi="Arial" w:cs="Arial"/>
          <w:sz w:val="24"/>
          <w:szCs w:val="24"/>
          <w:lang w:val="en-CA"/>
        </w:rPr>
        <w:t>7</w:t>
      </w:r>
    </w:p>
    <w:p w14:paraId="39D16F0D"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Assets</w:t>
      </w:r>
    </w:p>
    <w:p w14:paraId="329E2602"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Cash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5,000</w:t>
      </w:r>
    </w:p>
    <w:p w14:paraId="7824DDDC"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Accounts Receivable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t xml:space="preserve">  125,600</w:t>
      </w:r>
    </w:p>
    <w:p w14:paraId="39603789"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Supplies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t xml:space="preserve">    25,000</w:t>
      </w:r>
    </w:p>
    <w:p w14:paraId="3B3F4AED"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Property and Equipment</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242,500</w:t>
      </w:r>
    </w:p>
    <w:p w14:paraId="062A3CDE" w14:textId="77777777" w:rsidR="00567D07" w:rsidRPr="00553260" w:rsidRDefault="00567D07" w:rsidP="00ED0FE2">
      <w:pPr>
        <w:rPr>
          <w:rFonts w:ascii="Arial" w:hAnsi="Arial" w:cs="Arial"/>
          <w:sz w:val="24"/>
          <w:szCs w:val="24"/>
          <w:u w:val="single"/>
          <w:lang w:val="en-CA"/>
        </w:rPr>
      </w:pPr>
      <w:r w:rsidRPr="00553260">
        <w:rPr>
          <w:rFonts w:ascii="Arial" w:hAnsi="Arial" w:cs="Arial"/>
          <w:sz w:val="24"/>
          <w:szCs w:val="24"/>
          <w:lang w:val="en-CA"/>
        </w:rPr>
        <w:t xml:space="preserve">  Other Assets</w:t>
      </w:r>
      <w:r w:rsidRPr="00553260">
        <w:rPr>
          <w:rFonts w:ascii="Arial" w:hAnsi="Arial" w:cs="Arial"/>
          <w:sz w:val="24"/>
          <w:szCs w:val="24"/>
          <w:lang w:val="en-CA"/>
        </w:rPr>
        <w:tab/>
        <w:t xml:space="preserv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13,500</w:t>
      </w:r>
    </w:p>
    <w:p w14:paraId="1D6DD12A"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Total Assets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double"/>
          <w:lang w:val="en-CA"/>
        </w:rPr>
        <w:t>$411,600</w:t>
      </w:r>
    </w:p>
    <w:p w14:paraId="18FDFACC" w14:textId="77777777" w:rsidR="00567D07" w:rsidRPr="00553260" w:rsidRDefault="00567D07" w:rsidP="00ED0FE2">
      <w:pPr>
        <w:rPr>
          <w:rFonts w:ascii="Arial" w:hAnsi="Arial" w:cs="Arial"/>
          <w:sz w:val="24"/>
          <w:szCs w:val="24"/>
          <w:lang w:val="en-CA"/>
        </w:rPr>
      </w:pPr>
    </w:p>
    <w:p w14:paraId="628B22F9"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Liabilities</w:t>
      </w:r>
    </w:p>
    <w:p w14:paraId="0EC99383"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Accounts Payable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  87,000</w:t>
      </w:r>
    </w:p>
    <w:p w14:paraId="662CAF07"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Notes Payable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150,000</w:t>
      </w:r>
    </w:p>
    <w:p w14:paraId="5B438059"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Other Liabilities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37,000</w:t>
      </w:r>
    </w:p>
    <w:p w14:paraId="479FCA3F"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Liabilities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274,000</w:t>
      </w:r>
    </w:p>
    <w:p w14:paraId="581EACA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b/>
      </w:r>
      <w:r w:rsidRPr="00553260">
        <w:rPr>
          <w:rFonts w:ascii="Arial" w:hAnsi="Arial" w:cs="Arial"/>
          <w:sz w:val="24"/>
          <w:szCs w:val="24"/>
          <w:lang w:val="en-CA"/>
        </w:rPr>
        <w:tab/>
      </w:r>
    </w:p>
    <w:p w14:paraId="2BD24D5F" w14:textId="77777777" w:rsidR="00567D07" w:rsidRPr="00553260" w:rsidRDefault="00A83910" w:rsidP="00ED0FE2">
      <w:pPr>
        <w:rPr>
          <w:rFonts w:ascii="Arial" w:hAnsi="Arial" w:cs="Arial"/>
          <w:sz w:val="24"/>
          <w:szCs w:val="24"/>
          <w:lang w:val="en-CA"/>
        </w:rPr>
      </w:pPr>
      <w:r w:rsidRPr="00553260">
        <w:rPr>
          <w:rFonts w:ascii="Arial" w:hAnsi="Arial" w:cs="Arial"/>
          <w:sz w:val="24"/>
          <w:szCs w:val="24"/>
          <w:lang w:val="en-CA"/>
        </w:rPr>
        <w:t>Shareholders’</w:t>
      </w:r>
      <w:r w:rsidR="00567D07" w:rsidRPr="00553260">
        <w:rPr>
          <w:rFonts w:ascii="Arial" w:hAnsi="Arial" w:cs="Arial"/>
          <w:sz w:val="24"/>
          <w:szCs w:val="24"/>
          <w:lang w:val="en-CA"/>
        </w:rPr>
        <w:t xml:space="preserve"> Equity</w:t>
      </w:r>
    </w:p>
    <w:p w14:paraId="3DEF130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Contributed Capital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r>
      <w:r w:rsidRPr="00553260">
        <w:rPr>
          <w:rFonts w:ascii="Arial" w:hAnsi="Arial" w:cs="Arial"/>
          <w:sz w:val="24"/>
          <w:szCs w:val="24"/>
          <w:lang w:val="en-CA"/>
        </w:rPr>
        <w:tab/>
        <w:t xml:space="preserve">   137,000</w:t>
      </w:r>
    </w:p>
    <w:p w14:paraId="17B99B08"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Retained Earnings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u w:val="single"/>
          <w:lang w:val="en-CA"/>
        </w:rPr>
        <w:t xml:space="preserve">         600</w:t>
      </w:r>
    </w:p>
    <w:p w14:paraId="467D512E"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t xml:space="preserve"> </w:t>
      </w:r>
      <w:r w:rsidRPr="00553260">
        <w:rPr>
          <w:rFonts w:ascii="Arial" w:hAnsi="Arial" w:cs="Arial"/>
          <w:sz w:val="24"/>
          <w:szCs w:val="24"/>
          <w:u w:val="single"/>
          <w:lang w:val="en-CA"/>
        </w:rPr>
        <w:t xml:space="preserve">  137,600</w:t>
      </w:r>
    </w:p>
    <w:p w14:paraId="50A0324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Total Liabilities and S</w:t>
      </w:r>
      <w:r w:rsidR="006F462F" w:rsidRPr="00553260">
        <w:rPr>
          <w:rFonts w:ascii="Arial" w:hAnsi="Arial" w:cs="Arial"/>
          <w:sz w:val="24"/>
          <w:szCs w:val="24"/>
          <w:lang w:val="en-CA"/>
        </w:rPr>
        <w:t>hare</w:t>
      </w:r>
      <w:r w:rsidRPr="00553260">
        <w:rPr>
          <w:rFonts w:ascii="Arial" w:hAnsi="Arial" w:cs="Arial"/>
          <w:sz w:val="24"/>
          <w:szCs w:val="24"/>
          <w:lang w:val="en-CA"/>
        </w:rPr>
        <w:t>holder’s Equity</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007615CE" w:rsidRPr="00553260">
        <w:rPr>
          <w:rFonts w:ascii="Arial" w:hAnsi="Arial" w:cs="Arial"/>
          <w:sz w:val="24"/>
          <w:szCs w:val="24"/>
          <w:lang w:val="en-CA"/>
        </w:rPr>
        <w:tab/>
      </w:r>
      <w:r w:rsidRPr="00553260">
        <w:rPr>
          <w:rFonts w:ascii="Arial" w:hAnsi="Arial" w:cs="Arial"/>
          <w:sz w:val="24"/>
          <w:szCs w:val="24"/>
          <w:lang w:val="en-CA"/>
        </w:rPr>
        <w:t xml:space="preserve"> </w:t>
      </w:r>
      <w:r w:rsidRPr="00553260">
        <w:rPr>
          <w:rFonts w:ascii="Arial" w:hAnsi="Arial" w:cs="Arial"/>
          <w:sz w:val="24"/>
          <w:szCs w:val="24"/>
          <w:u w:val="double"/>
          <w:lang w:val="en-CA"/>
        </w:rPr>
        <w:t>$411,600</w:t>
      </w:r>
    </w:p>
    <w:p w14:paraId="2CB64642" w14:textId="77777777" w:rsidR="00567D07" w:rsidRPr="00553260" w:rsidRDefault="00567D07" w:rsidP="00ED0FE2">
      <w:pPr>
        <w:rPr>
          <w:rFonts w:ascii="Arial" w:hAnsi="Arial" w:cs="Arial"/>
          <w:b/>
          <w:sz w:val="24"/>
          <w:szCs w:val="24"/>
          <w:lang w:val="en-CA"/>
        </w:rPr>
      </w:pPr>
      <w:r w:rsidRPr="00553260">
        <w:rPr>
          <w:rFonts w:ascii="Arial" w:hAnsi="Arial" w:cs="Arial"/>
          <w:b/>
          <w:sz w:val="24"/>
          <w:szCs w:val="24"/>
          <w:lang w:val="en-CA"/>
        </w:rPr>
        <w:br w:type="page"/>
      </w:r>
      <w:r w:rsidRPr="00553260">
        <w:rPr>
          <w:rFonts w:ascii="Arial" w:hAnsi="Arial" w:cs="Arial"/>
          <w:b/>
          <w:sz w:val="24"/>
          <w:szCs w:val="24"/>
          <w:lang w:val="en-CA"/>
        </w:rPr>
        <w:lastRenderedPageBreak/>
        <w:t>PA1-4</w:t>
      </w:r>
    </w:p>
    <w:p w14:paraId="67B211BD" w14:textId="77777777" w:rsidR="003B27D5" w:rsidRPr="00553260" w:rsidRDefault="003B27D5" w:rsidP="00ED0FE2">
      <w:pPr>
        <w:rPr>
          <w:rFonts w:ascii="Arial" w:hAnsi="Arial" w:cs="Arial"/>
          <w:b/>
          <w:sz w:val="24"/>
          <w:szCs w:val="24"/>
          <w:lang w:val="en-CA"/>
        </w:rPr>
      </w:pPr>
    </w:p>
    <w:p w14:paraId="355F6F9B" w14:textId="77777777" w:rsidR="00567D07" w:rsidRPr="00553260" w:rsidRDefault="00567D07" w:rsidP="00ED0FE2">
      <w:pPr>
        <w:pStyle w:val="text"/>
        <w:spacing w:before="0" w:line="240" w:lineRule="auto"/>
        <w:rPr>
          <w:rFonts w:cs="Arial"/>
          <w:bCs/>
          <w:szCs w:val="24"/>
          <w:lang w:val="en-CA"/>
        </w:rPr>
      </w:pPr>
      <w:r w:rsidRPr="00553260">
        <w:rPr>
          <w:rFonts w:cs="Arial"/>
          <w:bCs/>
          <w:szCs w:val="24"/>
          <w:lang w:val="en-CA"/>
        </w:rPr>
        <w:t>Req. 1</w:t>
      </w:r>
    </w:p>
    <w:p w14:paraId="29494F06" w14:textId="77777777" w:rsidR="00567D07" w:rsidRPr="00553260" w:rsidRDefault="00567D07" w:rsidP="00ED0FE2">
      <w:pPr>
        <w:pStyle w:val="text"/>
        <w:spacing w:before="0" w:line="240" w:lineRule="auto"/>
        <w:rPr>
          <w:rFonts w:cs="Arial"/>
          <w:szCs w:val="24"/>
          <w:lang w:val="en-CA"/>
        </w:rPr>
      </w:pPr>
    </w:p>
    <w:p w14:paraId="7C69581E" w14:textId="77777777" w:rsidR="00567D07" w:rsidRPr="00553260" w:rsidRDefault="00567D07" w:rsidP="00ED0FE2">
      <w:pPr>
        <w:pStyle w:val="text"/>
        <w:spacing w:before="0" w:line="240" w:lineRule="auto"/>
        <w:rPr>
          <w:rFonts w:cs="Arial"/>
          <w:bCs/>
          <w:szCs w:val="24"/>
          <w:lang w:val="en-CA"/>
        </w:rPr>
      </w:pPr>
      <w:r w:rsidRPr="00553260">
        <w:rPr>
          <w:rFonts w:cs="Arial"/>
          <w:szCs w:val="24"/>
          <w:lang w:val="en-CA"/>
        </w:rPr>
        <w:t>College Park Veterinary Clinic’s income statement reported net loss of $21,900, suggesting that the company was not profitable because expenses exceeded revenues.</w:t>
      </w:r>
    </w:p>
    <w:p w14:paraId="706666EA" w14:textId="77777777" w:rsidR="00567D07" w:rsidRPr="00553260" w:rsidRDefault="00567D07" w:rsidP="00ED0FE2">
      <w:pPr>
        <w:rPr>
          <w:rFonts w:ascii="Arial" w:hAnsi="Arial" w:cs="Arial"/>
          <w:bCs/>
          <w:sz w:val="24"/>
          <w:szCs w:val="24"/>
          <w:lang w:val="en-CA"/>
        </w:rPr>
      </w:pPr>
    </w:p>
    <w:p w14:paraId="23870E21"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Req. 2</w:t>
      </w:r>
    </w:p>
    <w:p w14:paraId="0F35C9DB" w14:textId="77777777" w:rsidR="00567D07" w:rsidRPr="00553260" w:rsidRDefault="00567D07" w:rsidP="00ED0FE2">
      <w:pPr>
        <w:rPr>
          <w:rFonts w:ascii="Arial" w:hAnsi="Arial" w:cs="Arial"/>
          <w:bCs/>
          <w:sz w:val="24"/>
          <w:szCs w:val="24"/>
          <w:lang w:val="en-CA"/>
        </w:rPr>
      </w:pPr>
    </w:p>
    <w:p w14:paraId="1D8D7D13"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College Park Veterinary Clinic’s statement of retained earnings reported a retained earnings balance of $600, after dividends of $27,500 had been subtracted. This suggests the company could have sustained additional dividends of $600, if sufficient cash were available to pay them. As it turns out, the company’s balance sheet reports cash of $</w:t>
      </w:r>
      <w:r w:rsidR="00C112ED" w:rsidRPr="00553260">
        <w:rPr>
          <w:rFonts w:ascii="Arial" w:hAnsi="Arial" w:cs="Arial"/>
          <w:bCs/>
          <w:sz w:val="24"/>
          <w:szCs w:val="24"/>
          <w:lang w:val="en-CA"/>
        </w:rPr>
        <w:t>5,000</w:t>
      </w:r>
      <w:r w:rsidRPr="00553260">
        <w:rPr>
          <w:rFonts w:ascii="Arial" w:hAnsi="Arial" w:cs="Arial"/>
          <w:bCs/>
          <w:sz w:val="24"/>
          <w:szCs w:val="24"/>
          <w:lang w:val="en-CA"/>
        </w:rPr>
        <w:t>, suggesting that additional dividends could be paid (without borrowing additional cash).</w:t>
      </w:r>
    </w:p>
    <w:p w14:paraId="58040350" w14:textId="77777777" w:rsidR="00567D07" w:rsidRPr="00553260" w:rsidRDefault="00567D07" w:rsidP="00ED0FE2">
      <w:pPr>
        <w:rPr>
          <w:rFonts w:ascii="Arial" w:hAnsi="Arial" w:cs="Arial"/>
          <w:bCs/>
          <w:sz w:val="24"/>
          <w:szCs w:val="24"/>
          <w:lang w:val="en-CA"/>
        </w:rPr>
      </w:pPr>
    </w:p>
    <w:p w14:paraId="2D0003DB"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Req. 3</w:t>
      </w:r>
    </w:p>
    <w:p w14:paraId="74A0C2B2" w14:textId="77777777" w:rsidR="00567D07" w:rsidRPr="00553260" w:rsidRDefault="00567D07" w:rsidP="00ED0FE2">
      <w:pPr>
        <w:rPr>
          <w:rFonts w:ascii="Arial" w:hAnsi="Arial" w:cs="Arial"/>
          <w:sz w:val="24"/>
          <w:szCs w:val="24"/>
          <w:lang w:val="en-CA"/>
        </w:rPr>
      </w:pPr>
    </w:p>
    <w:p w14:paraId="565A1435" w14:textId="77777777" w:rsidR="00567D07" w:rsidRPr="00553260" w:rsidRDefault="00567D07" w:rsidP="00ED0FE2">
      <w:pPr>
        <w:rPr>
          <w:rFonts w:ascii="Arial" w:hAnsi="Arial" w:cs="Arial"/>
          <w:bCs/>
          <w:sz w:val="24"/>
          <w:szCs w:val="24"/>
          <w:lang w:val="en-CA"/>
        </w:rPr>
      </w:pPr>
      <w:r w:rsidRPr="00553260">
        <w:rPr>
          <w:rFonts w:ascii="Arial" w:hAnsi="Arial" w:cs="Arial"/>
          <w:sz w:val="24"/>
          <w:szCs w:val="24"/>
          <w:lang w:val="en-CA"/>
        </w:rPr>
        <w:t xml:space="preserve">College Park Veterinary Clinic’s balance sheet reports total liabilities of $274,000 and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 of $137,600, indicating that the company is financed mainly by debt/creditors.  </w:t>
      </w:r>
    </w:p>
    <w:p w14:paraId="58C624AC" w14:textId="77777777" w:rsidR="00567D07" w:rsidRPr="00553260" w:rsidRDefault="00567D07" w:rsidP="00ED0FE2">
      <w:pPr>
        <w:rPr>
          <w:rFonts w:ascii="Arial" w:hAnsi="Arial" w:cs="Arial"/>
          <w:bCs/>
          <w:sz w:val="24"/>
          <w:szCs w:val="24"/>
          <w:lang w:val="en-CA"/>
        </w:rPr>
      </w:pPr>
    </w:p>
    <w:p w14:paraId="4479B825"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Req. 4</w:t>
      </w:r>
    </w:p>
    <w:p w14:paraId="0C9A3F3B" w14:textId="77777777" w:rsidR="00567D07" w:rsidRPr="00553260" w:rsidRDefault="00567D07" w:rsidP="00ED0FE2">
      <w:pPr>
        <w:rPr>
          <w:rFonts w:ascii="Arial" w:hAnsi="Arial" w:cs="Arial"/>
          <w:sz w:val="24"/>
          <w:szCs w:val="24"/>
          <w:lang w:val="en-CA"/>
        </w:rPr>
      </w:pPr>
    </w:p>
    <w:p w14:paraId="14788178" w14:textId="3F8F8A84"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It is not possible to determine the amount of cash increase or decrease that would be shown in the statement of cash flows from the information presented.  To determine this change, we would either require the opening cash balance at July 1, </w:t>
      </w:r>
      <w:r w:rsidR="008640AF" w:rsidRPr="00553260">
        <w:rPr>
          <w:rFonts w:ascii="Arial" w:hAnsi="Arial" w:cs="Arial"/>
          <w:sz w:val="24"/>
          <w:szCs w:val="24"/>
          <w:lang w:val="en-CA"/>
        </w:rPr>
        <w:t>201</w:t>
      </w:r>
      <w:r w:rsidR="008640AF">
        <w:rPr>
          <w:rFonts w:ascii="Arial" w:hAnsi="Arial" w:cs="Arial"/>
          <w:sz w:val="24"/>
          <w:szCs w:val="24"/>
          <w:lang w:val="en-CA"/>
        </w:rPr>
        <w:t>6</w:t>
      </w:r>
      <w:r w:rsidRPr="00553260">
        <w:rPr>
          <w:rFonts w:ascii="Arial" w:hAnsi="Arial" w:cs="Arial"/>
          <w:sz w:val="24"/>
          <w:szCs w:val="24"/>
          <w:lang w:val="en-CA"/>
        </w:rPr>
        <w:t>, or would require the necessary information to calculate the cash from or cash used in the operating, investing and financing activities for the current year.  None of this information is available in the information currently provided.</w:t>
      </w:r>
    </w:p>
    <w:p w14:paraId="6E0B938F" w14:textId="77777777" w:rsidR="00567D07" w:rsidRPr="00553260" w:rsidRDefault="00C07EF5" w:rsidP="00ED0FE2">
      <w:pPr>
        <w:rPr>
          <w:rFonts w:ascii="Arial" w:hAnsi="Arial" w:cs="Arial"/>
          <w:b/>
          <w:sz w:val="24"/>
          <w:szCs w:val="24"/>
          <w:lang w:val="en-CA"/>
        </w:rPr>
      </w:pPr>
      <w:r w:rsidRPr="00553260">
        <w:rPr>
          <w:rFonts w:ascii="Arial" w:hAnsi="Arial" w:cs="Arial"/>
          <w:b/>
          <w:sz w:val="24"/>
          <w:szCs w:val="24"/>
          <w:lang w:val="en-CA"/>
        </w:rPr>
        <w:br w:type="page"/>
      </w:r>
      <w:r w:rsidR="00567D07" w:rsidRPr="00553260">
        <w:rPr>
          <w:rFonts w:ascii="Arial" w:hAnsi="Arial" w:cs="Arial"/>
          <w:b/>
          <w:sz w:val="24"/>
          <w:szCs w:val="24"/>
          <w:lang w:val="en-CA"/>
        </w:rPr>
        <w:lastRenderedPageBreak/>
        <w:t>PA1-5</w:t>
      </w:r>
    </w:p>
    <w:p w14:paraId="4D28D347" w14:textId="77777777" w:rsidR="00C07EF5" w:rsidRPr="00553260" w:rsidRDefault="00C07EF5" w:rsidP="00ED0FE2">
      <w:pPr>
        <w:rPr>
          <w:rFonts w:ascii="Arial" w:hAnsi="Arial" w:cs="Arial"/>
          <w:b/>
          <w:sz w:val="24"/>
          <w:szCs w:val="24"/>
          <w:lang w:val="en-CA"/>
        </w:rPr>
      </w:pPr>
    </w:p>
    <w:p w14:paraId="323E2E39" w14:textId="77777777" w:rsidR="00567D07" w:rsidRPr="00553260" w:rsidRDefault="00567D07" w:rsidP="00ED0FE2">
      <w:pPr>
        <w:keepNext/>
        <w:rPr>
          <w:rFonts w:ascii="Arial" w:hAnsi="Arial" w:cs="Arial"/>
          <w:sz w:val="24"/>
          <w:szCs w:val="24"/>
          <w:lang w:val="en-CA"/>
        </w:rPr>
      </w:pPr>
      <w:r w:rsidRPr="00553260">
        <w:rPr>
          <w:rFonts w:ascii="Arial" w:hAnsi="Arial" w:cs="Arial"/>
          <w:sz w:val="24"/>
          <w:szCs w:val="24"/>
          <w:lang w:val="en-CA"/>
        </w:rPr>
        <w:t>Req. 1</w:t>
      </w:r>
    </w:p>
    <w:tbl>
      <w:tblPr>
        <w:tblW w:w="9458" w:type="dxa"/>
        <w:tblInd w:w="88" w:type="dxa"/>
        <w:tblCellMar>
          <w:left w:w="0" w:type="dxa"/>
          <w:right w:w="0" w:type="dxa"/>
        </w:tblCellMar>
        <w:tblLook w:val="0000" w:firstRow="0" w:lastRow="0" w:firstColumn="0" w:lastColumn="0" w:noHBand="0" w:noVBand="0"/>
      </w:tblPr>
      <w:tblGrid>
        <w:gridCol w:w="5524"/>
        <w:gridCol w:w="1762"/>
        <w:gridCol w:w="756"/>
        <w:gridCol w:w="1464"/>
      </w:tblGrid>
      <w:tr w:rsidR="00567D07" w:rsidRPr="00553260" w14:paraId="4BBDDC13" w14:textId="77777777" w:rsidTr="00BF78D0">
        <w:trPr>
          <w:trHeight w:val="313"/>
        </w:trPr>
        <w:tc>
          <w:tcPr>
            <w:tcW w:w="9458" w:type="dxa"/>
            <w:gridSpan w:val="4"/>
            <w:tcBorders>
              <w:top w:val="nil"/>
              <w:left w:val="nil"/>
              <w:bottom w:val="nil"/>
              <w:right w:val="nil"/>
            </w:tcBorders>
            <w:shd w:val="clear" w:color="auto" w:fill="auto"/>
            <w:noWrap/>
            <w:vAlign w:val="bottom"/>
          </w:tcPr>
          <w:p w14:paraId="16801BF9" w14:textId="5C290935" w:rsidR="00567D07" w:rsidRPr="00553260" w:rsidRDefault="00545B50" w:rsidP="00ED0FE2">
            <w:pPr>
              <w:jc w:val="center"/>
              <w:rPr>
                <w:rFonts w:ascii="Arial" w:hAnsi="Arial" w:cs="Arial"/>
                <w:sz w:val="24"/>
                <w:szCs w:val="24"/>
                <w:lang w:val="en-CA"/>
              </w:rPr>
            </w:pPr>
            <w:r>
              <w:rPr>
                <w:rFonts w:ascii="Arial" w:hAnsi="Arial" w:cs="Arial"/>
                <w:sz w:val="24"/>
                <w:szCs w:val="24"/>
                <w:lang w:val="en-CA"/>
              </w:rPr>
              <w:t>BLOOMIN’ BRANDS</w:t>
            </w:r>
          </w:p>
        </w:tc>
      </w:tr>
      <w:tr w:rsidR="00567D07" w:rsidRPr="00553260" w14:paraId="0B791431" w14:textId="77777777" w:rsidTr="00BF78D0">
        <w:trPr>
          <w:trHeight w:val="313"/>
        </w:trPr>
        <w:tc>
          <w:tcPr>
            <w:tcW w:w="9458" w:type="dxa"/>
            <w:gridSpan w:val="4"/>
            <w:tcBorders>
              <w:top w:val="nil"/>
              <w:left w:val="nil"/>
              <w:bottom w:val="nil"/>
              <w:right w:val="nil"/>
            </w:tcBorders>
            <w:shd w:val="clear" w:color="auto" w:fill="auto"/>
            <w:noWrap/>
            <w:vAlign w:val="bottom"/>
          </w:tcPr>
          <w:p w14:paraId="4DB09CB8"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Income Statement</w:t>
            </w:r>
          </w:p>
        </w:tc>
      </w:tr>
      <w:tr w:rsidR="00567D07" w:rsidRPr="00553260" w14:paraId="3C324FD6" w14:textId="77777777" w:rsidTr="00BF78D0">
        <w:trPr>
          <w:trHeight w:val="313"/>
        </w:trPr>
        <w:tc>
          <w:tcPr>
            <w:tcW w:w="9458" w:type="dxa"/>
            <w:gridSpan w:val="4"/>
            <w:tcBorders>
              <w:top w:val="nil"/>
              <w:left w:val="nil"/>
              <w:bottom w:val="nil"/>
              <w:right w:val="nil"/>
            </w:tcBorders>
            <w:shd w:val="clear" w:color="auto" w:fill="auto"/>
            <w:noWrap/>
            <w:vAlign w:val="bottom"/>
          </w:tcPr>
          <w:p w14:paraId="3F084B02" w14:textId="77777777" w:rsidR="00567D07" w:rsidRPr="00553260" w:rsidRDefault="00567D07" w:rsidP="002C66C2">
            <w:pPr>
              <w:jc w:val="center"/>
              <w:rPr>
                <w:rFonts w:ascii="Arial" w:hAnsi="Arial" w:cs="Arial"/>
                <w:sz w:val="24"/>
                <w:szCs w:val="24"/>
                <w:lang w:val="en-CA"/>
              </w:rPr>
            </w:pPr>
            <w:r w:rsidRPr="00553260">
              <w:rPr>
                <w:rFonts w:ascii="Arial" w:hAnsi="Arial" w:cs="Arial"/>
                <w:sz w:val="24"/>
                <w:szCs w:val="24"/>
                <w:lang w:val="en-CA"/>
              </w:rPr>
              <w:t>For the Year Ended December 31, 201</w:t>
            </w:r>
            <w:r w:rsidR="002C66C2" w:rsidRPr="00553260">
              <w:rPr>
                <w:rFonts w:ascii="Arial" w:hAnsi="Arial" w:cs="Arial"/>
                <w:sz w:val="24"/>
                <w:szCs w:val="24"/>
                <w:lang w:val="en-CA"/>
              </w:rPr>
              <w:t>7</w:t>
            </w:r>
          </w:p>
        </w:tc>
      </w:tr>
      <w:tr w:rsidR="00567D07" w:rsidRPr="00553260" w14:paraId="7ECD646D" w14:textId="77777777" w:rsidTr="00BF78D0">
        <w:trPr>
          <w:trHeight w:val="313"/>
        </w:trPr>
        <w:tc>
          <w:tcPr>
            <w:tcW w:w="9458" w:type="dxa"/>
            <w:gridSpan w:val="4"/>
            <w:tcBorders>
              <w:top w:val="nil"/>
              <w:left w:val="nil"/>
              <w:bottom w:val="nil"/>
              <w:right w:val="nil"/>
            </w:tcBorders>
            <w:shd w:val="clear" w:color="auto" w:fill="auto"/>
            <w:noWrap/>
            <w:vAlign w:val="bottom"/>
          </w:tcPr>
          <w:p w14:paraId="712DA2D9"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(in millions)</w:t>
            </w:r>
          </w:p>
        </w:tc>
      </w:tr>
      <w:tr w:rsidR="00567D07" w:rsidRPr="00553260" w14:paraId="53AAD0B5" w14:textId="77777777" w:rsidTr="00BF78D0">
        <w:trPr>
          <w:trHeight w:val="169"/>
        </w:trPr>
        <w:tc>
          <w:tcPr>
            <w:tcW w:w="5508" w:type="dxa"/>
            <w:tcBorders>
              <w:top w:val="nil"/>
              <w:left w:val="nil"/>
              <w:bottom w:val="nil"/>
              <w:right w:val="nil"/>
            </w:tcBorders>
            <w:shd w:val="clear" w:color="auto" w:fill="auto"/>
            <w:noWrap/>
            <w:vAlign w:val="bottom"/>
          </w:tcPr>
          <w:p w14:paraId="2892A4B5" w14:textId="77777777" w:rsidR="00567D07" w:rsidRPr="00553260" w:rsidRDefault="00567D07" w:rsidP="00ED0FE2">
            <w:pPr>
              <w:rPr>
                <w:rFonts w:ascii="Arial" w:hAnsi="Arial" w:cs="Arial"/>
                <w:sz w:val="24"/>
                <w:szCs w:val="24"/>
                <w:lang w:val="en-CA"/>
              </w:rPr>
            </w:pPr>
          </w:p>
        </w:tc>
        <w:tc>
          <w:tcPr>
            <w:tcW w:w="1746" w:type="dxa"/>
            <w:tcBorders>
              <w:top w:val="nil"/>
              <w:left w:val="nil"/>
              <w:bottom w:val="nil"/>
              <w:right w:val="nil"/>
            </w:tcBorders>
            <w:shd w:val="clear" w:color="auto" w:fill="auto"/>
            <w:noWrap/>
            <w:vAlign w:val="bottom"/>
          </w:tcPr>
          <w:p w14:paraId="1CC57804" w14:textId="77777777" w:rsidR="00567D07" w:rsidRPr="00553260" w:rsidRDefault="00567D07" w:rsidP="00ED0FE2">
            <w:pPr>
              <w:rPr>
                <w:rFonts w:ascii="Arial" w:hAnsi="Arial" w:cs="Arial"/>
                <w:sz w:val="24"/>
                <w:szCs w:val="24"/>
                <w:lang w:val="en-CA"/>
              </w:rPr>
            </w:pPr>
          </w:p>
        </w:tc>
        <w:tc>
          <w:tcPr>
            <w:tcW w:w="2204" w:type="dxa"/>
            <w:gridSpan w:val="2"/>
            <w:tcBorders>
              <w:top w:val="nil"/>
              <w:left w:val="nil"/>
              <w:bottom w:val="nil"/>
              <w:right w:val="nil"/>
            </w:tcBorders>
            <w:shd w:val="clear" w:color="auto" w:fill="auto"/>
            <w:noWrap/>
            <w:vAlign w:val="bottom"/>
          </w:tcPr>
          <w:p w14:paraId="5E99F723" w14:textId="77777777" w:rsidR="00567D07" w:rsidRPr="00553260" w:rsidRDefault="00567D07" w:rsidP="00ED0FE2">
            <w:pPr>
              <w:rPr>
                <w:rFonts w:ascii="Arial" w:hAnsi="Arial" w:cs="Arial"/>
                <w:sz w:val="24"/>
                <w:szCs w:val="24"/>
                <w:lang w:val="en-CA"/>
              </w:rPr>
            </w:pPr>
          </w:p>
        </w:tc>
      </w:tr>
      <w:tr w:rsidR="00567D07" w:rsidRPr="00553260" w14:paraId="768065AA" w14:textId="77777777" w:rsidTr="00BF78D0">
        <w:trPr>
          <w:trHeight w:val="313"/>
        </w:trPr>
        <w:tc>
          <w:tcPr>
            <w:tcW w:w="8010" w:type="dxa"/>
            <w:gridSpan w:val="3"/>
            <w:tcBorders>
              <w:top w:val="nil"/>
              <w:left w:val="nil"/>
              <w:bottom w:val="nil"/>
              <w:right w:val="nil"/>
            </w:tcBorders>
            <w:shd w:val="clear" w:color="auto" w:fill="auto"/>
            <w:noWrap/>
            <w:vAlign w:val="bottom"/>
          </w:tcPr>
          <w:p w14:paraId="5B15852C"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Revenues:</w:t>
            </w:r>
          </w:p>
        </w:tc>
        <w:tc>
          <w:tcPr>
            <w:tcW w:w="1448" w:type="dxa"/>
            <w:tcBorders>
              <w:top w:val="nil"/>
              <w:left w:val="nil"/>
              <w:bottom w:val="nil"/>
              <w:right w:val="nil"/>
            </w:tcBorders>
            <w:shd w:val="clear" w:color="auto" w:fill="auto"/>
            <w:noWrap/>
            <w:vAlign w:val="bottom"/>
          </w:tcPr>
          <w:p w14:paraId="63A2C585" w14:textId="77777777" w:rsidR="00567D07" w:rsidRPr="00553260" w:rsidRDefault="00567D07" w:rsidP="00ED0FE2">
            <w:pPr>
              <w:rPr>
                <w:rFonts w:ascii="Arial" w:hAnsi="Arial" w:cs="Arial"/>
                <w:sz w:val="24"/>
                <w:szCs w:val="24"/>
                <w:lang w:val="en-CA"/>
              </w:rPr>
            </w:pPr>
          </w:p>
        </w:tc>
      </w:tr>
      <w:tr w:rsidR="00567D07" w:rsidRPr="00553260" w14:paraId="6F196B1D" w14:textId="77777777" w:rsidTr="00BF78D0">
        <w:trPr>
          <w:trHeight w:val="313"/>
        </w:trPr>
        <w:tc>
          <w:tcPr>
            <w:tcW w:w="8010" w:type="dxa"/>
            <w:gridSpan w:val="3"/>
            <w:tcBorders>
              <w:top w:val="nil"/>
              <w:left w:val="nil"/>
              <w:bottom w:val="nil"/>
              <w:right w:val="nil"/>
            </w:tcBorders>
            <w:shd w:val="clear" w:color="auto" w:fill="auto"/>
            <w:noWrap/>
            <w:vAlign w:val="bottom"/>
          </w:tcPr>
          <w:p w14:paraId="36C92F9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Restaurant Sales Revenue</w:t>
            </w:r>
          </w:p>
        </w:tc>
        <w:tc>
          <w:tcPr>
            <w:tcW w:w="1448" w:type="dxa"/>
            <w:tcBorders>
              <w:top w:val="nil"/>
              <w:left w:val="nil"/>
              <w:bottom w:val="nil"/>
              <w:right w:val="nil"/>
            </w:tcBorders>
            <w:shd w:val="clear" w:color="auto" w:fill="auto"/>
            <w:noWrap/>
            <w:vAlign w:val="bottom"/>
          </w:tcPr>
          <w:p w14:paraId="5F342918"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3,920 </w:t>
            </w:r>
          </w:p>
        </w:tc>
      </w:tr>
      <w:tr w:rsidR="00567D07" w:rsidRPr="00553260" w14:paraId="57E150A4" w14:textId="77777777" w:rsidTr="00BF78D0">
        <w:trPr>
          <w:trHeight w:val="313"/>
        </w:trPr>
        <w:tc>
          <w:tcPr>
            <w:tcW w:w="5508" w:type="dxa"/>
            <w:tcBorders>
              <w:top w:val="nil"/>
              <w:left w:val="nil"/>
              <w:bottom w:val="nil"/>
              <w:right w:val="nil"/>
            </w:tcBorders>
            <w:shd w:val="clear" w:color="auto" w:fill="auto"/>
            <w:noWrap/>
            <w:vAlign w:val="bottom"/>
          </w:tcPr>
          <w:p w14:paraId="3D2F18DE"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Other Revenues</w:t>
            </w:r>
          </w:p>
        </w:tc>
        <w:tc>
          <w:tcPr>
            <w:tcW w:w="2502" w:type="dxa"/>
            <w:gridSpan w:val="2"/>
            <w:tcBorders>
              <w:top w:val="nil"/>
              <w:left w:val="nil"/>
              <w:bottom w:val="nil"/>
              <w:right w:val="nil"/>
            </w:tcBorders>
            <w:shd w:val="clear" w:color="auto" w:fill="auto"/>
            <w:noWrap/>
            <w:vAlign w:val="bottom"/>
          </w:tcPr>
          <w:p w14:paraId="52D9D4B0" w14:textId="77777777" w:rsidR="00567D07" w:rsidRPr="00553260" w:rsidRDefault="00567D07" w:rsidP="00ED0FE2">
            <w:pPr>
              <w:rPr>
                <w:rFonts w:ascii="Arial" w:hAnsi="Arial" w:cs="Arial"/>
                <w:sz w:val="24"/>
                <w:szCs w:val="24"/>
                <w:lang w:val="en-CA"/>
              </w:rPr>
            </w:pPr>
          </w:p>
        </w:tc>
        <w:tc>
          <w:tcPr>
            <w:tcW w:w="1448" w:type="dxa"/>
            <w:tcBorders>
              <w:top w:val="nil"/>
              <w:left w:val="nil"/>
              <w:bottom w:val="single" w:sz="4" w:space="0" w:color="auto"/>
              <w:right w:val="nil"/>
            </w:tcBorders>
            <w:shd w:val="clear" w:color="auto" w:fill="auto"/>
            <w:noWrap/>
            <w:vAlign w:val="bottom"/>
          </w:tcPr>
          <w:p w14:paraId="09C14E30"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21 </w:t>
            </w:r>
          </w:p>
        </w:tc>
      </w:tr>
      <w:tr w:rsidR="00567D07" w:rsidRPr="00553260" w14:paraId="4260669E" w14:textId="77777777" w:rsidTr="00BF78D0">
        <w:trPr>
          <w:trHeight w:val="313"/>
        </w:trPr>
        <w:tc>
          <w:tcPr>
            <w:tcW w:w="5508" w:type="dxa"/>
            <w:tcBorders>
              <w:top w:val="nil"/>
              <w:left w:val="nil"/>
              <w:bottom w:val="nil"/>
              <w:right w:val="nil"/>
            </w:tcBorders>
            <w:shd w:val="clear" w:color="auto" w:fill="auto"/>
            <w:noWrap/>
            <w:vAlign w:val="bottom"/>
          </w:tcPr>
          <w:p w14:paraId="79DF8F2C"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Revenues</w:t>
            </w:r>
          </w:p>
        </w:tc>
        <w:tc>
          <w:tcPr>
            <w:tcW w:w="2502" w:type="dxa"/>
            <w:gridSpan w:val="2"/>
            <w:tcBorders>
              <w:top w:val="nil"/>
              <w:left w:val="nil"/>
              <w:bottom w:val="nil"/>
              <w:right w:val="nil"/>
            </w:tcBorders>
            <w:shd w:val="clear" w:color="auto" w:fill="auto"/>
            <w:noWrap/>
            <w:vAlign w:val="bottom"/>
          </w:tcPr>
          <w:p w14:paraId="108484E5" w14:textId="77777777" w:rsidR="00567D07" w:rsidRPr="00553260" w:rsidRDefault="00567D07" w:rsidP="00ED0FE2">
            <w:pPr>
              <w:rPr>
                <w:rFonts w:ascii="Arial" w:hAnsi="Arial" w:cs="Arial"/>
                <w:sz w:val="24"/>
                <w:szCs w:val="24"/>
                <w:lang w:val="en-CA"/>
              </w:rPr>
            </w:pPr>
          </w:p>
        </w:tc>
        <w:tc>
          <w:tcPr>
            <w:tcW w:w="1448" w:type="dxa"/>
            <w:tcBorders>
              <w:top w:val="single" w:sz="4" w:space="0" w:color="auto"/>
              <w:left w:val="nil"/>
              <w:bottom w:val="single" w:sz="4" w:space="0" w:color="auto"/>
              <w:right w:val="nil"/>
            </w:tcBorders>
            <w:shd w:val="clear" w:color="auto" w:fill="auto"/>
            <w:noWrap/>
            <w:vAlign w:val="bottom"/>
          </w:tcPr>
          <w:p w14:paraId="46EB0D0C"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3,941 </w:t>
            </w:r>
          </w:p>
        </w:tc>
      </w:tr>
      <w:tr w:rsidR="00567D07" w:rsidRPr="00553260" w14:paraId="6F62D5DD" w14:textId="77777777" w:rsidTr="00BF78D0">
        <w:trPr>
          <w:trHeight w:val="313"/>
        </w:trPr>
        <w:tc>
          <w:tcPr>
            <w:tcW w:w="5508" w:type="dxa"/>
            <w:tcBorders>
              <w:top w:val="nil"/>
              <w:left w:val="nil"/>
              <w:bottom w:val="nil"/>
              <w:right w:val="nil"/>
            </w:tcBorders>
            <w:shd w:val="clear" w:color="auto" w:fill="auto"/>
            <w:noWrap/>
            <w:vAlign w:val="bottom"/>
          </w:tcPr>
          <w:p w14:paraId="074D8C6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Expenses:</w:t>
            </w:r>
          </w:p>
        </w:tc>
        <w:tc>
          <w:tcPr>
            <w:tcW w:w="2502" w:type="dxa"/>
            <w:gridSpan w:val="2"/>
            <w:tcBorders>
              <w:top w:val="nil"/>
              <w:left w:val="nil"/>
              <w:bottom w:val="nil"/>
              <w:right w:val="nil"/>
            </w:tcBorders>
            <w:shd w:val="clear" w:color="auto" w:fill="auto"/>
            <w:noWrap/>
            <w:vAlign w:val="bottom"/>
          </w:tcPr>
          <w:p w14:paraId="450FE618" w14:textId="77777777" w:rsidR="00567D07" w:rsidRPr="00553260" w:rsidRDefault="00567D07" w:rsidP="00ED0FE2">
            <w:pPr>
              <w:rPr>
                <w:rFonts w:ascii="Arial" w:hAnsi="Arial" w:cs="Arial"/>
                <w:sz w:val="24"/>
                <w:szCs w:val="24"/>
                <w:lang w:val="en-CA"/>
              </w:rPr>
            </w:pPr>
          </w:p>
        </w:tc>
        <w:tc>
          <w:tcPr>
            <w:tcW w:w="1448" w:type="dxa"/>
            <w:tcBorders>
              <w:top w:val="single" w:sz="4" w:space="0" w:color="auto"/>
              <w:left w:val="nil"/>
              <w:bottom w:val="nil"/>
              <w:right w:val="nil"/>
            </w:tcBorders>
            <w:shd w:val="clear" w:color="auto" w:fill="auto"/>
            <w:noWrap/>
            <w:vAlign w:val="bottom"/>
          </w:tcPr>
          <w:p w14:paraId="0DFAF3AC" w14:textId="77777777" w:rsidR="00567D07" w:rsidRPr="00553260" w:rsidRDefault="00567D07" w:rsidP="00ED0FE2">
            <w:pPr>
              <w:jc w:val="right"/>
              <w:rPr>
                <w:rFonts w:ascii="Arial" w:hAnsi="Arial" w:cs="Arial"/>
                <w:sz w:val="24"/>
                <w:szCs w:val="24"/>
                <w:lang w:val="en-CA"/>
              </w:rPr>
            </w:pPr>
          </w:p>
        </w:tc>
      </w:tr>
      <w:tr w:rsidR="00567D07" w:rsidRPr="00553260" w14:paraId="1CE7F360" w14:textId="77777777" w:rsidTr="00BF78D0">
        <w:trPr>
          <w:trHeight w:val="313"/>
        </w:trPr>
        <w:tc>
          <w:tcPr>
            <w:tcW w:w="5508" w:type="dxa"/>
            <w:tcBorders>
              <w:top w:val="nil"/>
              <w:left w:val="nil"/>
              <w:bottom w:val="nil"/>
              <w:right w:val="nil"/>
            </w:tcBorders>
            <w:shd w:val="clear" w:color="auto" w:fill="auto"/>
            <w:noWrap/>
            <w:vAlign w:val="bottom"/>
          </w:tcPr>
          <w:p w14:paraId="3DB36AF5"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Food and Supplies Expenses</w:t>
            </w:r>
          </w:p>
        </w:tc>
        <w:tc>
          <w:tcPr>
            <w:tcW w:w="2502" w:type="dxa"/>
            <w:gridSpan w:val="2"/>
            <w:tcBorders>
              <w:top w:val="nil"/>
              <w:left w:val="nil"/>
              <w:bottom w:val="nil"/>
              <w:right w:val="nil"/>
            </w:tcBorders>
            <w:shd w:val="clear" w:color="auto" w:fill="auto"/>
            <w:noWrap/>
            <w:vAlign w:val="bottom"/>
          </w:tcPr>
          <w:p w14:paraId="271B1398" w14:textId="77777777" w:rsidR="00567D07" w:rsidRPr="00553260" w:rsidRDefault="00567D07" w:rsidP="00ED0FE2">
            <w:pPr>
              <w:rPr>
                <w:rFonts w:ascii="Arial" w:hAnsi="Arial" w:cs="Arial"/>
                <w:sz w:val="24"/>
                <w:szCs w:val="24"/>
                <w:lang w:val="en-CA"/>
              </w:rPr>
            </w:pPr>
          </w:p>
        </w:tc>
        <w:tc>
          <w:tcPr>
            <w:tcW w:w="1448" w:type="dxa"/>
            <w:tcBorders>
              <w:top w:val="nil"/>
              <w:left w:val="nil"/>
              <w:bottom w:val="nil"/>
              <w:right w:val="nil"/>
            </w:tcBorders>
            <w:shd w:val="clear" w:color="auto" w:fill="auto"/>
            <w:noWrap/>
            <w:vAlign w:val="bottom"/>
          </w:tcPr>
          <w:p w14:paraId="54CB78D9"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1,415</w:t>
            </w:r>
          </w:p>
        </w:tc>
      </w:tr>
      <w:tr w:rsidR="00567D07" w:rsidRPr="00553260" w14:paraId="6E11A409" w14:textId="77777777" w:rsidTr="00BF78D0">
        <w:trPr>
          <w:trHeight w:val="313"/>
        </w:trPr>
        <w:tc>
          <w:tcPr>
            <w:tcW w:w="8010" w:type="dxa"/>
            <w:gridSpan w:val="3"/>
            <w:tcBorders>
              <w:top w:val="nil"/>
              <w:left w:val="nil"/>
              <w:bottom w:val="nil"/>
              <w:right w:val="nil"/>
            </w:tcBorders>
            <w:shd w:val="clear" w:color="auto" w:fill="auto"/>
            <w:noWrap/>
            <w:vAlign w:val="bottom"/>
          </w:tcPr>
          <w:p w14:paraId="09707BDA"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Utilities and Other Expenses</w:t>
            </w:r>
          </w:p>
        </w:tc>
        <w:tc>
          <w:tcPr>
            <w:tcW w:w="1448" w:type="dxa"/>
            <w:tcBorders>
              <w:top w:val="nil"/>
              <w:left w:val="nil"/>
              <w:bottom w:val="nil"/>
              <w:right w:val="nil"/>
            </w:tcBorders>
            <w:shd w:val="clear" w:color="auto" w:fill="auto"/>
            <w:noWrap/>
            <w:vAlign w:val="bottom"/>
          </w:tcPr>
          <w:p w14:paraId="3B4C02BB"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1,104</w:t>
            </w:r>
          </w:p>
        </w:tc>
      </w:tr>
      <w:tr w:rsidR="00567D07" w:rsidRPr="00553260" w14:paraId="37AB2ECA" w14:textId="77777777" w:rsidTr="00BF78D0">
        <w:trPr>
          <w:trHeight w:val="313"/>
        </w:trPr>
        <w:tc>
          <w:tcPr>
            <w:tcW w:w="5508" w:type="dxa"/>
            <w:tcBorders>
              <w:top w:val="nil"/>
              <w:left w:val="nil"/>
              <w:bottom w:val="nil"/>
              <w:right w:val="nil"/>
            </w:tcBorders>
            <w:shd w:val="clear" w:color="auto" w:fill="auto"/>
            <w:noWrap/>
            <w:vAlign w:val="bottom"/>
          </w:tcPr>
          <w:p w14:paraId="35CEE0E3"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Wages Expense</w:t>
            </w:r>
          </w:p>
        </w:tc>
        <w:tc>
          <w:tcPr>
            <w:tcW w:w="2502" w:type="dxa"/>
            <w:gridSpan w:val="2"/>
            <w:tcBorders>
              <w:top w:val="nil"/>
              <w:left w:val="nil"/>
              <w:bottom w:val="nil"/>
              <w:right w:val="nil"/>
            </w:tcBorders>
            <w:shd w:val="clear" w:color="auto" w:fill="auto"/>
            <w:noWrap/>
            <w:vAlign w:val="bottom"/>
          </w:tcPr>
          <w:p w14:paraId="5C96226E"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w:t>
            </w:r>
          </w:p>
        </w:tc>
        <w:tc>
          <w:tcPr>
            <w:tcW w:w="1448" w:type="dxa"/>
            <w:tcBorders>
              <w:top w:val="nil"/>
              <w:left w:val="nil"/>
              <w:bottom w:val="nil"/>
              <w:right w:val="nil"/>
            </w:tcBorders>
            <w:shd w:val="clear" w:color="auto" w:fill="auto"/>
            <w:noWrap/>
            <w:vAlign w:val="bottom"/>
          </w:tcPr>
          <w:p w14:paraId="06B3B81F"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1,087 </w:t>
            </w:r>
          </w:p>
        </w:tc>
      </w:tr>
      <w:tr w:rsidR="00567D07" w:rsidRPr="00553260" w14:paraId="5C9FB205" w14:textId="77777777" w:rsidTr="00BF78D0">
        <w:trPr>
          <w:trHeight w:val="313"/>
        </w:trPr>
        <w:tc>
          <w:tcPr>
            <w:tcW w:w="8010" w:type="dxa"/>
            <w:gridSpan w:val="3"/>
            <w:tcBorders>
              <w:top w:val="nil"/>
              <w:left w:val="nil"/>
              <w:bottom w:val="nil"/>
              <w:right w:val="nil"/>
            </w:tcBorders>
            <w:shd w:val="clear" w:color="auto" w:fill="auto"/>
            <w:noWrap/>
            <w:vAlign w:val="bottom"/>
          </w:tcPr>
          <w:p w14:paraId="3D2ED7B2" w14:textId="4BDE224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w:t>
            </w:r>
            <w:r w:rsidR="00D12E9A" w:rsidRPr="00553260">
              <w:rPr>
                <w:rFonts w:ascii="Arial" w:hAnsi="Arial" w:cs="Arial"/>
                <w:sz w:val="24"/>
                <w:szCs w:val="24"/>
                <w:lang w:val="en-CA"/>
              </w:rPr>
              <w:t xml:space="preserve">Selling </w:t>
            </w:r>
            <w:r w:rsidRPr="00553260">
              <w:rPr>
                <w:rFonts w:ascii="Arial" w:hAnsi="Arial" w:cs="Arial"/>
                <w:sz w:val="24"/>
                <w:szCs w:val="24"/>
                <w:lang w:val="en-CA"/>
              </w:rPr>
              <w:t>and Administrative Expenses</w:t>
            </w:r>
          </w:p>
        </w:tc>
        <w:tc>
          <w:tcPr>
            <w:tcW w:w="1448" w:type="dxa"/>
            <w:tcBorders>
              <w:top w:val="nil"/>
              <w:left w:val="nil"/>
              <w:bottom w:val="single" w:sz="4" w:space="0" w:color="auto"/>
              <w:right w:val="nil"/>
            </w:tcBorders>
            <w:shd w:val="clear" w:color="auto" w:fill="auto"/>
            <w:noWrap/>
            <w:vAlign w:val="bottom"/>
          </w:tcPr>
          <w:p w14:paraId="4915991C"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235   </w:t>
            </w:r>
          </w:p>
        </w:tc>
      </w:tr>
      <w:tr w:rsidR="00567D07" w:rsidRPr="00553260" w14:paraId="42EDEFE9" w14:textId="77777777" w:rsidTr="00BF78D0">
        <w:trPr>
          <w:trHeight w:val="313"/>
        </w:trPr>
        <w:tc>
          <w:tcPr>
            <w:tcW w:w="5508" w:type="dxa"/>
            <w:tcBorders>
              <w:top w:val="nil"/>
              <w:left w:val="nil"/>
              <w:bottom w:val="nil"/>
              <w:right w:val="nil"/>
            </w:tcBorders>
            <w:shd w:val="clear" w:color="auto" w:fill="auto"/>
            <w:noWrap/>
            <w:vAlign w:val="bottom"/>
          </w:tcPr>
          <w:p w14:paraId="757D4467"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Expenses</w:t>
            </w:r>
          </w:p>
        </w:tc>
        <w:tc>
          <w:tcPr>
            <w:tcW w:w="2502" w:type="dxa"/>
            <w:gridSpan w:val="2"/>
            <w:tcBorders>
              <w:top w:val="nil"/>
              <w:left w:val="nil"/>
              <w:bottom w:val="nil"/>
              <w:right w:val="nil"/>
            </w:tcBorders>
            <w:shd w:val="clear" w:color="auto" w:fill="auto"/>
            <w:noWrap/>
            <w:vAlign w:val="bottom"/>
          </w:tcPr>
          <w:p w14:paraId="61B61468" w14:textId="77777777" w:rsidR="00567D07" w:rsidRPr="00553260" w:rsidRDefault="00567D07" w:rsidP="00ED0FE2">
            <w:pPr>
              <w:rPr>
                <w:rFonts w:ascii="Arial" w:hAnsi="Arial" w:cs="Arial"/>
                <w:sz w:val="24"/>
                <w:szCs w:val="24"/>
                <w:lang w:val="en-CA"/>
              </w:rPr>
            </w:pPr>
          </w:p>
        </w:tc>
        <w:tc>
          <w:tcPr>
            <w:tcW w:w="1448" w:type="dxa"/>
            <w:tcBorders>
              <w:top w:val="nil"/>
              <w:left w:val="nil"/>
              <w:bottom w:val="nil"/>
              <w:right w:val="nil"/>
            </w:tcBorders>
            <w:shd w:val="clear" w:color="auto" w:fill="auto"/>
            <w:noWrap/>
            <w:vAlign w:val="bottom"/>
          </w:tcPr>
          <w:p w14:paraId="2139D6B0"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3,841      </w:t>
            </w:r>
          </w:p>
        </w:tc>
      </w:tr>
      <w:tr w:rsidR="00567D07" w:rsidRPr="00553260" w14:paraId="4FB4536B" w14:textId="77777777" w:rsidTr="00BF78D0">
        <w:trPr>
          <w:trHeight w:val="329"/>
        </w:trPr>
        <w:tc>
          <w:tcPr>
            <w:tcW w:w="5508" w:type="dxa"/>
            <w:tcBorders>
              <w:top w:val="nil"/>
              <w:left w:val="nil"/>
              <w:bottom w:val="nil"/>
              <w:right w:val="nil"/>
            </w:tcBorders>
            <w:shd w:val="clear" w:color="auto" w:fill="auto"/>
            <w:noWrap/>
            <w:vAlign w:val="bottom"/>
          </w:tcPr>
          <w:p w14:paraId="3D198C8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Net Income</w:t>
            </w:r>
          </w:p>
        </w:tc>
        <w:tc>
          <w:tcPr>
            <w:tcW w:w="2502" w:type="dxa"/>
            <w:gridSpan w:val="2"/>
            <w:tcBorders>
              <w:top w:val="nil"/>
              <w:left w:val="nil"/>
              <w:bottom w:val="nil"/>
              <w:right w:val="nil"/>
            </w:tcBorders>
            <w:shd w:val="clear" w:color="auto" w:fill="auto"/>
            <w:noWrap/>
            <w:vAlign w:val="bottom"/>
          </w:tcPr>
          <w:p w14:paraId="1831949A" w14:textId="77777777" w:rsidR="00567D07" w:rsidRPr="00553260" w:rsidRDefault="00567D07" w:rsidP="00ED0FE2">
            <w:pPr>
              <w:rPr>
                <w:rFonts w:ascii="Arial" w:hAnsi="Arial" w:cs="Arial"/>
                <w:sz w:val="24"/>
                <w:szCs w:val="24"/>
                <w:lang w:val="en-CA"/>
              </w:rPr>
            </w:pPr>
          </w:p>
        </w:tc>
        <w:tc>
          <w:tcPr>
            <w:tcW w:w="1448" w:type="dxa"/>
            <w:tcBorders>
              <w:top w:val="single" w:sz="4" w:space="0" w:color="auto"/>
              <w:left w:val="nil"/>
              <w:bottom w:val="double" w:sz="6" w:space="0" w:color="auto"/>
              <w:right w:val="nil"/>
            </w:tcBorders>
            <w:shd w:val="clear" w:color="auto" w:fill="auto"/>
            <w:noWrap/>
            <w:vAlign w:val="bottom"/>
          </w:tcPr>
          <w:p w14:paraId="411EA532"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         100  </w:t>
            </w:r>
          </w:p>
        </w:tc>
      </w:tr>
    </w:tbl>
    <w:p w14:paraId="53F10B0F" w14:textId="77777777" w:rsidR="00567D07" w:rsidRPr="00553260" w:rsidRDefault="00C07EF5" w:rsidP="00ED0FE2">
      <w:pPr>
        <w:rPr>
          <w:rFonts w:ascii="Arial" w:hAnsi="Arial" w:cs="Arial"/>
          <w:b/>
          <w:sz w:val="24"/>
          <w:szCs w:val="24"/>
          <w:lang w:val="en-CA"/>
        </w:rPr>
      </w:pPr>
      <w:r w:rsidRPr="00553260">
        <w:rPr>
          <w:rFonts w:ascii="Arial" w:hAnsi="Arial" w:cs="Arial"/>
          <w:b/>
          <w:sz w:val="24"/>
          <w:szCs w:val="24"/>
          <w:lang w:val="en-CA"/>
        </w:rPr>
        <w:br w:type="page"/>
      </w:r>
      <w:r w:rsidR="00567D07" w:rsidRPr="00553260">
        <w:rPr>
          <w:rFonts w:ascii="Arial" w:hAnsi="Arial" w:cs="Arial"/>
          <w:b/>
          <w:sz w:val="24"/>
          <w:szCs w:val="24"/>
          <w:lang w:val="en-CA"/>
        </w:rPr>
        <w:lastRenderedPageBreak/>
        <w:t>PA1-5 (continued)</w:t>
      </w:r>
    </w:p>
    <w:p w14:paraId="61421A76" w14:textId="77777777" w:rsidR="00567D07" w:rsidRPr="00553260" w:rsidRDefault="00567D07" w:rsidP="00ED0FE2">
      <w:pPr>
        <w:keepNext/>
        <w:rPr>
          <w:rFonts w:ascii="Arial" w:hAnsi="Arial" w:cs="Arial"/>
          <w:b/>
          <w:sz w:val="24"/>
          <w:szCs w:val="24"/>
          <w:lang w:val="en-CA"/>
        </w:rPr>
      </w:pPr>
    </w:p>
    <w:p w14:paraId="3FFDFCCE" w14:textId="77777777" w:rsidR="00567D07" w:rsidRPr="00553260" w:rsidRDefault="00567D07" w:rsidP="00ED0FE2">
      <w:pPr>
        <w:keepNext/>
        <w:rPr>
          <w:rFonts w:ascii="Arial" w:hAnsi="Arial" w:cs="Arial"/>
          <w:sz w:val="24"/>
          <w:szCs w:val="24"/>
          <w:lang w:val="en-CA"/>
        </w:rPr>
      </w:pPr>
      <w:r w:rsidRPr="00553260">
        <w:rPr>
          <w:rFonts w:ascii="Arial" w:hAnsi="Arial" w:cs="Arial"/>
          <w:sz w:val="24"/>
          <w:szCs w:val="24"/>
          <w:lang w:val="en-CA"/>
        </w:rPr>
        <w:t>Req. 2</w:t>
      </w:r>
    </w:p>
    <w:tbl>
      <w:tblPr>
        <w:tblW w:w="8608" w:type="dxa"/>
        <w:tblInd w:w="88" w:type="dxa"/>
        <w:tblCellMar>
          <w:left w:w="0" w:type="dxa"/>
          <w:right w:w="0" w:type="dxa"/>
        </w:tblCellMar>
        <w:tblLook w:val="0000" w:firstRow="0" w:lastRow="0" w:firstColumn="0" w:lastColumn="0" w:noHBand="0" w:noVBand="0"/>
      </w:tblPr>
      <w:tblGrid>
        <w:gridCol w:w="4606"/>
        <w:gridCol w:w="2993"/>
        <w:gridCol w:w="1057"/>
      </w:tblGrid>
      <w:tr w:rsidR="00567D07" w:rsidRPr="00553260" w14:paraId="3C149AED" w14:textId="77777777" w:rsidTr="00A349A2">
        <w:trPr>
          <w:trHeight w:val="284"/>
        </w:trPr>
        <w:tc>
          <w:tcPr>
            <w:tcW w:w="8608" w:type="dxa"/>
            <w:gridSpan w:val="3"/>
            <w:tcBorders>
              <w:top w:val="nil"/>
              <w:left w:val="nil"/>
              <w:bottom w:val="nil"/>
              <w:right w:val="nil"/>
            </w:tcBorders>
            <w:shd w:val="clear" w:color="auto" w:fill="auto"/>
            <w:noWrap/>
            <w:vAlign w:val="bottom"/>
          </w:tcPr>
          <w:p w14:paraId="0DD83FCF" w14:textId="6D3C8B5D" w:rsidR="00567D07" w:rsidRPr="00553260" w:rsidRDefault="00545B50" w:rsidP="00ED0FE2">
            <w:pPr>
              <w:jc w:val="center"/>
              <w:rPr>
                <w:rFonts w:ascii="Arial" w:hAnsi="Arial" w:cs="Arial"/>
                <w:sz w:val="24"/>
                <w:szCs w:val="24"/>
                <w:lang w:val="en-CA"/>
              </w:rPr>
            </w:pPr>
            <w:r>
              <w:rPr>
                <w:rFonts w:ascii="Arial" w:hAnsi="Arial" w:cs="Arial"/>
                <w:sz w:val="24"/>
                <w:szCs w:val="24"/>
                <w:lang w:val="en-CA"/>
              </w:rPr>
              <w:t>BLOOMIN’ BRANDS</w:t>
            </w:r>
          </w:p>
        </w:tc>
      </w:tr>
      <w:tr w:rsidR="00567D07" w:rsidRPr="00553260" w14:paraId="71445DCC" w14:textId="77777777" w:rsidTr="00A349A2">
        <w:trPr>
          <w:trHeight w:val="284"/>
        </w:trPr>
        <w:tc>
          <w:tcPr>
            <w:tcW w:w="8608" w:type="dxa"/>
            <w:gridSpan w:val="3"/>
            <w:tcBorders>
              <w:top w:val="nil"/>
              <w:left w:val="nil"/>
              <w:bottom w:val="nil"/>
              <w:right w:val="nil"/>
            </w:tcBorders>
            <w:shd w:val="clear" w:color="auto" w:fill="auto"/>
            <w:noWrap/>
            <w:vAlign w:val="bottom"/>
          </w:tcPr>
          <w:p w14:paraId="7D884ECF"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Statement of Retained Earnings</w:t>
            </w:r>
          </w:p>
        </w:tc>
      </w:tr>
      <w:tr w:rsidR="00567D07" w:rsidRPr="00553260" w14:paraId="39A47831" w14:textId="77777777" w:rsidTr="00A349A2">
        <w:trPr>
          <w:trHeight w:val="284"/>
        </w:trPr>
        <w:tc>
          <w:tcPr>
            <w:tcW w:w="8608" w:type="dxa"/>
            <w:gridSpan w:val="3"/>
            <w:tcBorders>
              <w:top w:val="nil"/>
              <w:left w:val="nil"/>
              <w:bottom w:val="nil"/>
              <w:right w:val="nil"/>
            </w:tcBorders>
            <w:shd w:val="clear" w:color="auto" w:fill="auto"/>
            <w:noWrap/>
            <w:vAlign w:val="bottom"/>
          </w:tcPr>
          <w:p w14:paraId="66CF4C06" w14:textId="77777777" w:rsidR="00567D07" w:rsidRPr="00553260" w:rsidRDefault="00567D07" w:rsidP="002C66C2">
            <w:pPr>
              <w:jc w:val="center"/>
              <w:rPr>
                <w:rFonts w:ascii="Arial" w:hAnsi="Arial" w:cs="Arial"/>
                <w:sz w:val="24"/>
                <w:szCs w:val="24"/>
                <w:lang w:val="en-CA"/>
              </w:rPr>
            </w:pPr>
            <w:r w:rsidRPr="00553260">
              <w:rPr>
                <w:rFonts w:ascii="Arial" w:hAnsi="Arial" w:cs="Arial"/>
                <w:sz w:val="24"/>
                <w:szCs w:val="24"/>
                <w:lang w:val="en-CA"/>
              </w:rPr>
              <w:t>For the Year Ended December 31, 201</w:t>
            </w:r>
            <w:r w:rsidR="002C66C2" w:rsidRPr="00553260">
              <w:rPr>
                <w:rFonts w:ascii="Arial" w:hAnsi="Arial" w:cs="Arial"/>
                <w:sz w:val="24"/>
                <w:szCs w:val="24"/>
                <w:lang w:val="en-CA"/>
              </w:rPr>
              <w:t>7</w:t>
            </w:r>
          </w:p>
        </w:tc>
      </w:tr>
      <w:tr w:rsidR="00567D07" w:rsidRPr="00553260" w14:paraId="27F704B1" w14:textId="77777777" w:rsidTr="00A349A2">
        <w:trPr>
          <w:trHeight w:val="284"/>
        </w:trPr>
        <w:tc>
          <w:tcPr>
            <w:tcW w:w="8608" w:type="dxa"/>
            <w:gridSpan w:val="3"/>
            <w:tcBorders>
              <w:top w:val="nil"/>
              <w:left w:val="nil"/>
              <w:bottom w:val="nil"/>
              <w:right w:val="nil"/>
            </w:tcBorders>
            <w:shd w:val="clear" w:color="auto" w:fill="auto"/>
            <w:noWrap/>
            <w:vAlign w:val="bottom"/>
          </w:tcPr>
          <w:p w14:paraId="75A3CCDC"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(in millions)</w:t>
            </w:r>
          </w:p>
        </w:tc>
      </w:tr>
      <w:tr w:rsidR="00567D07" w:rsidRPr="00553260" w14:paraId="6C039F03" w14:textId="77777777" w:rsidTr="00A349A2">
        <w:trPr>
          <w:trHeight w:val="136"/>
        </w:trPr>
        <w:tc>
          <w:tcPr>
            <w:tcW w:w="4590" w:type="dxa"/>
            <w:tcBorders>
              <w:top w:val="nil"/>
              <w:left w:val="nil"/>
              <w:bottom w:val="nil"/>
              <w:right w:val="nil"/>
            </w:tcBorders>
            <w:shd w:val="clear" w:color="auto" w:fill="auto"/>
            <w:noWrap/>
            <w:vAlign w:val="bottom"/>
          </w:tcPr>
          <w:p w14:paraId="4A7BBC03" w14:textId="77777777" w:rsidR="00567D07" w:rsidRPr="00553260" w:rsidRDefault="00567D07" w:rsidP="00ED0FE2">
            <w:pPr>
              <w:rPr>
                <w:rFonts w:ascii="Arial" w:hAnsi="Arial" w:cs="Arial"/>
                <w:sz w:val="24"/>
                <w:szCs w:val="24"/>
                <w:lang w:val="en-CA"/>
              </w:rPr>
            </w:pPr>
          </w:p>
        </w:tc>
        <w:tc>
          <w:tcPr>
            <w:tcW w:w="2977" w:type="dxa"/>
            <w:tcBorders>
              <w:top w:val="nil"/>
              <w:left w:val="nil"/>
              <w:bottom w:val="nil"/>
              <w:right w:val="nil"/>
            </w:tcBorders>
            <w:shd w:val="clear" w:color="auto" w:fill="auto"/>
            <w:noWrap/>
            <w:vAlign w:val="bottom"/>
          </w:tcPr>
          <w:p w14:paraId="07E8A466" w14:textId="77777777" w:rsidR="00567D07" w:rsidRPr="00553260" w:rsidRDefault="00567D07" w:rsidP="00ED0FE2">
            <w:pPr>
              <w:rPr>
                <w:rFonts w:ascii="Arial" w:hAnsi="Arial" w:cs="Arial"/>
                <w:sz w:val="24"/>
                <w:szCs w:val="24"/>
                <w:lang w:val="en-CA"/>
              </w:rPr>
            </w:pPr>
          </w:p>
        </w:tc>
        <w:tc>
          <w:tcPr>
            <w:tcW w:w="1041" w:type="dxa"/>
            <w:tcBorders>
              <w:top w:val="nil"/>
              <w:left w:val="nil"/>
              <w:bottom w:val="nil"/>
              <w:right w:val="nil"/>
            </w:tcBorders>
            <w:shd w:val="clear" w:color="auto" w:fill="auto"/>
            <w:noWrap/>
            <w:vAlign w:val="bottom"/>
          </w:tcPr>
          <w:p w14:paraId="02F7805A" w14:textId="77777777" w:rsidR="00567D07" w:rsidRPr="00553260" w:rsidRDefault="00567D07" w:rsidP="00ED0FE2">
            <w:pPr>
              <w:rPr>
                <w:rFonts w:ascii="Arial" w:hAnsi="Arial" w:cs="Arial"/>
                <w:sz w:val="24"/>
                <w:szCs w:val="24"/>
                <w:lang w:val="en-CA"/>
              </w:rPr>
            </w:pPr>
          </w:p>
        </w:tc>
      </w:tr>
      <w:tr w:rsidR="00567D07" w:rsidRPr="00553260" w14:paraId="2854C653" w14:textId="77777777" w:rsidTr="00A349A2">
        <w:trPr>
          <w:trHeight w:val="284"/>
        </w:trPr>
        <w:tc>
          <w:tcPr>
            <w:tcW w:w="7567" w:type="dxa"/>
            <w:gridSpan w:val="2"/>
            <w:tcBorders>
              <w:top w:val="nil"/>
              <w:left w:val="nil"/>
              <w:bottom w:val="nil"/>
              <w:right w:val="nil"/>
            </w:tcBorders>
            <w:shd w:val="clear" w:color="auto" w:fill="auto"/>
            <w:noWrap/>
            <w:vAlign w:val="bottom"/>
          </w:tcPr>
          <w:p w14:paraId="61F81746" w14:textId="77777777" w:rsidR="00567D07" w:rsidRPr="00553260" w:rsidRDefault="00567D07" w:rsidP="002C66C2">
            <w:pPr>
              <w:rPr>
                <w:rFonts w:ascii="Arial" w:hAnsi="Arial" w:cs="Arial"/>
                <w:sz w:val="24"/>
                <w:szCs w:val="24"/>
                <w:lang w:val="en-CA"/>
              </w:rPr>
            </w:pPr>
            <w:r w:rsidRPr="00553260">
              <w:rPr>
                <w:rFonts w:ascii="Arial" w:hAnsi="Arial" w:cs="Arial"/>
                <w:sz w:val="24"/>
                <w:szCs w:val="24"/>
                <w:lang w:val="en-CA"/>
              </w:rPr>
              <w:t>Retained Earnings, January 1, 201</w:t>
            </w:r>
            <w:r w:rsidR="002C66C2" w:rsidRPr="00553260">
              <w:rPr>
                <w:rFonts w:ascii="Arial" w:hAnsi="Arial" w:cs="Arial"/>
                <w:sz w:val="24"/>
                <w:szCs w:val="24"/>
                <w:lang w:val="en-CA"/>
              </w:rPr>
              <w:t>7</w:t>
            </w:r>
          </w:p>
        </w:tc>
        <w:tc>
          <w:tcPr>
            <w:tcW w:w="1041" w:type="dxa"/>
            <w:tcBorders>
              <w:top w:val="nil"/>
              <w:left w:val="nil"/>
              <w:bottom w:val="nil"/>
              <w:right w:val="nil"/>
            </w:tcBorders>
            <w:shd w:val="clear" w:color="auto" w:fill="auto"/>
            <w:noWrap/>
            <w:vAlign w:val="bottom"/>
          </w:tcPr>
          <w:p w14:paraId="05A1B977" w14:textId="77777777" w:rsidR="00567D07" w:rsidRPr="00553260" w:rsidRDefault="00567D07" w:rsidP="00ED0FE2">
            <w:pPr>
              <w:ind w:right="72"/>
              <w:jc w:val="center"/>
              <w:rPr>
                <w:rFonts w:ascii="Arial" w:hAnsi="Arial" w:cs="Arial"/>
                <w:sz w:val="24"/>
                <w:szCs w:val="24"/>
                <w:lang w:val="en-CA"/>
              </w:rPr>
            </w:pPr>
            <w:r w:rsidRPr="00553260">
              <w:rPr>
                <w:rFonts w:ascii="Arial" w:hAnsi="Arial" w:cs="Arial"/>
                <w:sz w:val="24"/>
                <w:szCs w:val="24"/>
                <w:lang w:val="en-CA"/>
              </w:rPr>
              <w:t xml:space="preserve">           $1,074 </w:t>
            </w:r>
          </w:p>
        </w:tc>
      </w:tr>
      <w:tr w:rsidR="00567D07" w:rsidRPr="00553260" w14:paraId="27815F75" w14:textId="77777777" w:rsidTr="00A349A2">
        <w:trPr>
          <w:trHeight w:val="284"/>
        </w:trPr>
        <w:tc>
          <w:tcPr>
            <w:tcW w:w="7567" w:type="dxa"/>
            <w:gridSpan w:val="2"/>
            <w:tcBorders>
              <w:top w:val="nil"/>
              <w:left w:val="nil"/>
              <w:bottom w:val="nil"/>
              <w:right w:val="nil"/>
            </w:tcBorders>
            <w:shd w:val="clear" w:color="auto" w:fill="auto"/>
            <w:noWrap/>
            <w:vAlign w:val="bottom"/>
          </w:tcPr>
          <w:p w14:paraId="57492B8D"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Add:  Net Income</w:t>
            </w:r>
          </w:p>
        </w:tc>
        <w:tc>
          <w:tcPr>
            <w:tcW w:w="1041" w:type="dxa"/>
            <w:tcBorders>
              <w:top w:val="nil"/>
              <w:left w:val="nil"/>
              <w:bottom w:val="nil"/>
              <w:right w:val="nil"/>
            </w:tcBorders>
            <w:shd w:val="clear" w:color="auto" w:fill="auto"/>
            <w:noWrap/>
            <w:vAlign w:val="bottom"/>
          </w:tcPr>
          <w:p w14:paraId="2D18B26A" w14:textId="77777777" w:rsidR="00567D07" w:rsidRPr="00553260" w:rsidRDefault="00567D07" w:rsidP="00ED0FE2">
            <w:pPr>
              <w:ind w:right="72"/>
              <w:jc w:val="right"/>
              <w:rPr>
                <w:rFonts w:ascii="Arial" w:hAnsi="Arial" w:cs="Arial"/>
                <w:sz w:val="24"/>
                <w:szCs w:val="24"/>
                <w:lang w:val="en-CA"/>
              </w:rPr>
            </w:pPr>
            <w:r w:rsidRPr="00553260">
              <w:rPr>
                <w:rFonts w:ascii="Arial" w:hAnsi="Arial" w:cs="Arial"/>
                <w:sz w:val="24"/>
                <w:szCs w:val="24"/>
                <w:lang w:val="en-CA"/>
              </w:rPr>
              <w:t xml:space="preserve">    </w:t>
            </w:r>
            <w:r w:rsidR="006B20AD" w:rsidRPr="00553260">
              <w:rPr>
                <w:rFonts w:ascii="Arial" w:hAnsi="Arial" w:cs="Arial"/>
                <w:sz w:val="24"/>
                <w:szCs w:val="24"/>
                <w:lang w:val="en-CA"/>
              </w:rPr>
              <w:t>1</w:t>
            </w:r>
            <w:r w:rsidRPr="00553260">
              <w:rPr>
                <w:rFonts w:ascii="Arial" w:hAnsi="Arial" w:cs="Arial"/>
                <w:sz w:val="24"/>
                <w:szCs w:val="24"/>
                <w:lang w:val="en-CA"/>
              </w:rPr>
              <w:t>00</w:t>
            </w:r>
          </w:p>
        </w:tc>
      </w:tr>
      <w:tr w:rsidR="00567D07" w:rsidRPr="00553260" w14:paraId="0B97F0B0" w14:textId="77777777" w:rsidTr="00A349A2">
        <w:trPr>
          <w:trHeight w:val="284"/>
        </w:trPr>
        <w:tc>
          <w:tcPr>
            <w:tcW w:w="7567" w:type="dxa"/>
            <w:gridSpan w:val="2"/>
            <w:tcBorders>
              <w:top w:val="nil"/>
              <w:left w:val="nil"/>
              <w:bottom w:val="nil"/>
              <w:right w:val="nil"/>
            </w:tcBorders>
            <w:shd w:val="clear" w:color="auto" w:fill="auto"/>
            <w:noWrap/>
            <w:vAlign w:val="bottom"/>
          </w:tcPr>
          <w:p w14:paraId="2937C1E7"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Less: Dividends </w:t>
            </w:r>
          </w:p>
        </w:tc>
        <w:tc>
          <w:tcPr>
            <w:tcW w:w="1041" w:type="dxa"/>
            <w:tcBorders>
              <w:top w:val="nil"/>
              <w:left w:val="nil"/>
              <w:bottom w:val="nil"/>
              <w:right w:val="nil"/>
            </w:tcBorders>
            <w:shd w:val="clear" w:color="auto" w:fill="auto"/>
            <w:noWrap/>
            <w:vAlign w:val="bottom"/>
          </w:tcPr>
          <w:p w14:paraId="5B168FCF"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 xml:space="preserve">        (39) </w:t>
            </w:r>
          </w:p>
        </w:tc>
      </w:tr>
      <w:tr w:rsidR="00567D07" w:rsidRPr="00553260" w14:paraId="076648BB" w14:textId="77777777" w:rsidTr="00A349A2">
        <w:trPr>
          <w:trHeight w:val="298"/>
        </w:trPr>
        <w:tc>
          <w:tcPr>
            <w:tcW w:w="7567" w:type="dxa"/>
            <w:gridSpan w:val="2"/>
            <w:tcBorders>
              <w:top w:val="nil"/>
              <w:left w:val="nil"/>
              <w:bottom w:val="nil"/>
              <w:right w:val="nil"/>
            </w:tcBorders>
            <w:shd w:val="clear" w:color="auto" w:fill="auto"/>
            <w:noWrap/>
            <w:vAlign w:val="bottom"/>
          </w:tcPr>
          <w:p w14:paraId="5EF94669" w14:textId="77777777" w:rsidR="00567D07" w:rsidRPr="00553260" w:rsidRDefault="00567D07" w:rsidP="002C66C2">
            <w:pPr>
              <w:rPr>
                <w:rFonts w:ascii="Arial" w:hAnsi="Arial" w:cs="Arial"/>
                <w:sz w:val="24"/>
                <w:szCs w:val="24"/>
                <w:lang w:val="en-CA"/>
              </w:rPr>
            </w:pPr>
            <w:r w:rsidRPr="00553260">
              <w:rPr>
                <w:rFonts w:ascii="Arial" w:hAnsi="Arial" w:cs="Arial"/>
                <w:sz w:val="24"/>
                <w:szCs w:val="24"/>
                <w:lang w:val="en-CA"/>
              </w:rPr>
              <w:t>Retained Earnings, December 31, 201</w:t>
            </w:r>
            <w:r w:rsidR="002C66C2" w:rsidRPr="00553260">
              <w:rPr>
                <w:rFonts w:ascii="Arial" w:hAnsi="Arial" w:cs="Arial"/>
                <w:sz w:val="24"/>
                <w:szCs w:val="24"/>
                <w:lang w:val="en-CA"/>
              </w:rPr>
              <w:t>7</w:t>
            </w:r>
          </w:p>
        </w:tc>
        <w:tc>
          <w:tcPr>
            <w:tcW w:w="1041" w:type="dxa"/>
            <w:tcBorders>
              <w:top w:val="single" w:sz="4" w:space="0" w:color="auto"/>
              <w:left w:val="nil"/>
              <w:bottom w:val="double" w:sz="6" w:space="0" w:color="auto"/>
              <w:right w:val="nil"/>
            </w:tcBorders>
            <w:shd w:val="clear" w:color="auto" w:fill="auto"/>
            <w:noWrap/>
            <w:vAlign w:val="bottom"/>
          </w:tcPr>
          <w:p w14:paraId="1C0F0602" w14:textId="77777777" w:rsidR="00567D07" w:rsidRPr="00553260" w:rsidRDefault="00567D07" w:rsidP="00ED0FE2">
            <w:pPr>
              <w:ind w:right="72"/>
              <w:jc w:val="right"/>
              <w:rPr>
                <w:rFonts w:ascii="Arial" w:hAnsi="Arial" w:cs="Arial"/>
                <w:sz w:val="24"/>
                <w:szCs w:val="24"/>
                <w:lang w:val="en-CA"/>
              </w:rPr>
            </w:pPr>
            <w:r w:rsidRPr="00553260">
              <w:rPr>
                <w:rFonts w:ascii="Arial" w:hAnsi="Arial" w:cs="Arial"/>
                <w:sz w:val="24"/>
                <w:szCs w:val="24"/>
                <w:lang w:val="en-CA"/>
              </w:rPr>
              <w:t xml:space="preserve"> $ 1,135</w:t>
            </w:r>
          </w:p>
        </w:tc>
      </w:tr>
    </w:tbl>
    <w:p w14:paraId="7A00E4C7" w14:textId="77777777" w:rsidR="00567D07" w:rsidRPr="00553260" w:rsidRDefault="00567D07" w:rsidP="00ED0FE2">
      <w:pPr>
        <w:keepNext/>
        <w:rPr>
          <w:rFonts w:ascii="Arial" w:hAnsi="Arial" w:cs="Arial"/>
          <w:b/>
          <w:sz w:val="24"/>
          <w:szCs w:val="24"/>
          <w:lang w:val="en-CA"/>
        </w:rPr>
      </w:pPr>
    </w:p>
    <w:p w14:paraId="0F55A500" w14:textId="77777777" w:rsidR="00567D07" w:rsidRPr="00553260" w:rsidRDefault="00567D07" w:rsidP="00ED0FE2">
      <w:pPr>
        <w:keepNext/>
        <w:rPr>
          <w:rFonts w:ascii="Arial" w:hAnsi="Arial" w:cs="Arial"/>
          <w:b/>
          <w:sz w:val="24"/>
          <w:szCs w:val="24"/>
          <w:lang w:val="en-CA"/>
        </w:rPr>
      </w:pPr>
    </w:p>
    <w:p w14:paraId="63A7AA78" w14:textId="77777777" w:rsidR="00567D07" w:rsidRPr="00553260" w:rsidRDefault="00567D07" w:rsidP="00ED0FE2">
      <w:pPr>
        <w:keepNext/>
        <w:rPr>
          <w:rFonts w:ascii="Arial" w:hAnsi="Arial" w:cs="Arial"/>
          <w:sz w:val="24"/>
          <w:szCs w:val="24"/>
          <w:lang w:val="en-CA"/>
        </w:rPr>
      </w:pPr>
      <w:r w:rsidRPr="00553260">
        <w:rPr>
          <w:rFonts w:ascii="Arial" w:hAnsi="Arial" w:cs="Arial"/>
          <w:sz w:val="24"/>
          <w:szCs w:val="24"/>
          <w:lang w:val="en-CA"/>
        </w:rPr>
        <w:t>Req. 3</w:t>
      </w:r>
    </w:p>
    <w:tbl>
      <w:tblPr>
        <w:tblW w:w="8717" w:type="dxa"/>
        <w:tblInd w:w="88" w:type="dxa"/>
        <w:tblCellMar>
          <w:left w:w="0" w:type="dxa"/>
          <w:right w:w="0" w:type="dxa"/>
        </w:tblCellMar>
        <w:tblLook w:val="0000" w:firstRow="0" w:lastRow="0" w:firstColumn="0" w:lastColumn="0" w:noHBand="0" w:noVBand="0"/>
      </w:tblPr>
      <w:tblGrid>
        <w:gridCol w:w="416"/>
        <w:gridCol w:w="5617"/>
        <w:gridCol w:w="1865"/>
        <w:gridCol w:w="883"/>
      </w:tblGrid>
      <w:tr w:rsidR="00567D07" w:rsidRPr="00553260" w14:paraId="67E9D9EA" w14:textId="77777777" w:rsidTr="00A349A2">
        <w:trPr>
          <w:trHeight w:val="159"/>
        </w:trPr>
        <w:tc>
          <w:tcPr>
            <w:tcW w:w="8717" w:type="dxa"/>
            <w:gridSpan w:val="4"/>
            <w:tcBorders>
              <w:top w:val="nil"/>
              <w:left w:val="nil"/>
              <w:bottom w:val="nil"/>
              <w:right w:val="nil"/>
            </w:tcBorders>
            <w:shd w:val="clear" w:color="auto" w:fill="auto"/>
            <w:noWrap/>
            <w:vAlign w:val="bottom"/>
          </w:tcPr>
          <w:p w14:paraId="3243A3A6" w14:textId="4FF5EA0C" w:rsidR="00567D07" w:rsidRPr="00553260" w:rsidRDefault="00545B50" w:rsidP="00ED0FE2">
            <w:pPr>
              <w:jc w:val="center"/>
              <w:rPr>
                <w:rFonts w:ascii="Arial" w:hAnsi="Arial" w:cs="Arial"/>
                <w:sz w:val="24"/>
                <w:szCs w:val="24"/>
                <w:lang w:val="en-CA"/>
              </w:rPr>
            </w:pPr>
            <w:r>
              <w:rPr>
                <w:rFonts w:ascii="Arial" w:hAnsi="Arial" w:cs="Arial"/>
                <w:sz w:val="24"/>
                <w:szCs w:val="24"/>
                <w:lang w:val="en-CA"/>
              </w:rPr>
              <w:t>BLOOMIN’ BRANDS</w:t>
            </w:r>
          </w:p>
        </w:tc>
      </w:tr>
      <w:tr w:rsidR="00567D07" w:rsidRPr="00553260" w14:paraId="3DE1F9D2" w14:textId="77777777" w:rsidTr="00A349A2">
        <w:trPr>
          <w:trHeight w:val="159"/>
        </w:trPr>
        <w:tc>
          <w:tcPr>
            <w:tcW w:w="8717" w:type="dxa"/>
            <w:gridSpan w:val="4"/>
            <w:tcBorders>
              <w:top w:val="nil"/>
              <w:left w:val="nil"/>
              <w:bottom w:val="nil"/>
              <w:right w:val="nil"/>
            </w:tcBorders>
            <w:shd w:val="clear" w:color="auto" w:fill="auto"/>
            <w:noWrap/>
            <w:vAlign w:val="bottom"/>
          </w:tcPr>
          <w:p w14:paraId="1159D235"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Balance Sheet</w:t>
            </w:r>
          </w:p>
        </w:tc>
      </w:tr>
      <w:tr w:rsidR="00567D07" w:rsidRPr="00553260" w14:paraId="3EB34484" w14:textId="77777777" w:rsidTr="00A349A2">
        <w:trPr>
          <w:trHeight w:val="159"/>
        </w:trPr>
        <w:tc>
          <w:tcPr>
            <w:tcW w:w="8717" w:type="dxa"/>
            <w:gridSpan w:val="4"/>
            <w:tcBorders>
              <w:top w:val="nil"/>
              <w:left w:val="nil"/>
              <w:bottom w:val="nil"/>
              <w:right w:val="nil"/>
            </w:tcBorders>
            <w:shd w:val="clear" w:color="auto" w:fill="auto"/>
            <w:noWrap/>
            <w:vAlign w:val="bottom"/>
          </w:tcPr>
          <w:p w14:paraId="2139BA78" w14:textId="77777777" w:rsidR="00567D07" w:rsidRPr="00553260" w:rsidRDefault="00567D07" w:rsidP="002C66C2">
            <w:pPr>
              <w:jc w:val="center"/>
              <w:rPr>
                <w:rFonts w:ascii="Arial" w:hAnsi="Arial" w:cs="Arial"/>
                <w:sz w:val="24"/>
                <w:szCs w:val="24"/>
                <w:lang w:val="en-CA"/>
              </w:rPr>
            </w:pPr>
            <w:r w:rsidRPr="00553260">
              <w:rPr>
                <w:rFonts w:ascii="Arial" w:hAnsi="Arial" w:cs="Arial"/>
                <w:sz w:val="24"/>
                <w:szCs w:val="24"/>
                <w:lang w:val="en-CA"/>
              </w:rPr>
              <w:t>At December 31, 201</w:t>
            </w:r>
            <w:r w:rsidR="002C66C2" w:rsidRPr="00553260">
              <w:rPr>
                <w:rFonts w:ascii="Arial" w:hAnsi="Arial" w:cs="Arial"/>
                <w:sz w:val="24"/>
                <w:szCs w:val="24"/>
                <w:lang w:val="en-CA"/>
              </w:rPr>
              <w:t>7</w:t>
            </w:r>
          </w:p>
        </w:tc>
      </w:tr>
      <w:tr w:rsidR="00567D07" w:rsidRPr="00553260" w14:paraId="1EB1F4FB" w14:textId="77777777" w:rsidTr="00A349A2">
        <w:trPr>
          <w:trHeight w:val="159"/>
        </w:trPr>
        <w:tc>
          <w:tcPr>
            <w:tcW w:w="8717" w:type="dxa"/>
            <w:gridSpan w:val="4"/>
            <w:tcBorders>
              <w:top w:val="nil"/>
              <w:left w:val="nil"/>
              <w:bottom w:val="nil"/>
              <w:right w:val="nil"/>
            </w:tcBorders>
            <w:shd w:val="clear" w:color="auto" w:fill="auto"/>
            <w:noWrap/>
            <w:vAlign w:val="bottom"/>
          </w:tcPr>
          <w:p w14:paraId="7E585B42"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(in millions)</w:t>
            </w:r>
          </w:p>
        </w:tc>
      </w:tr>
      <w:tr w:rsidR="00567D07" w:rsidRPr="00553260" w14:paraId="3E2DDB96" w14:textId="77777777" w:rsidTr="00A349A2">
        <w:trPr>
          <w:trHeight w:val="62"/>
        </w:trPr>
        <w:tc>
          <w:tcPr>
            <w:tcW w:w="400" w:type="dxa"/>
            <w:tcBorders>
              <w:top w:val="nil"/>
              <w:left w:val="nil"/>
              <w:bottom w:val="nil"/>
              <w:right w:val="nil"/>
            </w:tcBorders>
            <w:shd w:val="clear" w:color="auto" w:fill="auto"/>
            <w:noWrap/>
            <w:vAlign w:val="bottom"/>
          </w:tcPr>
          <w:p w14:paraId="2C0FFA5B" w14:textId="77777777" w:rsidR="00567D07" w:rsidRPr="00553260" w:rsidRDefault="00567D07" w:rsidP="00ED0FE2">
            <w:pPr>
              <w:rPr>
                <w:rFonts w:ascii="Arial" w:hAnsi="Arial" w:cs="Arial"/>
                <w:sz w:val="24"/>
                <w:szCs w:val="24"/>
                <w:lang w:val="en-CA"/>
              </w:rPr>
            </w:pPr>
          </w:p>
        </w:tc>
        <w:tc>
          <w:tcPr>
            <w:tcW w:w="5601" w:type="dxa"/>
            <w:tcBorders>
              <w:top w:val="nil"/>
              <w:left w:val="nil"/>
              <w:bottom w:val="nil"/>
              <w:right w:val="nil"/>
            </w:tcBorders>
            <w:shd w:val="clear" w:color="auto" w:fill="auto"/>
            <w:noWrap/>
            <w:vAlign w:val="bottom"/>
          </w:tcPr>
          <w:p w14:paraId="7C043F3C" w14:textId="77777777" w:rsidR="00567D07" w:rsidRPr="00553260" w:rsidRDefault="00567D07" w:rsidP="00ED0FE2">
            <w:pPr>
              <w:rPr>
                <w:rFonts w:ascii="Arial" w:hAnsi="Arial" w:cs="Arial"/>
                <w:sz w:val="24"/>
                <w:szCs w:val="24"/>
                <w:lang w:val="en-CA"/>
              </w:rPr>
            </w:pPr>
          </w:p>
        </w:tc>
        <w:tc>
          <w:tcPr>
            <w:tcW w:w="1849" w:type="dxa"/>
            <w:tcBorders>
              <w:top w:val="nil"/>
              <w:left w:val="nil"/>
              <w:bottom w:val="nil"/>
              <w:right w:val="nil"/>
            </w:tcBorders>
            <w:shd w:val="clear" w:color="auto" w:fill="auto"/>
            <w:noWrap/>
            <w:vAlign w:val="bottom"/>
          </w:tcPr>
          <w:p w14:paraId="49FADA41" w14:textId="77777777" w:rsidR="00567D07" w:rsidRPr="00553260" w:rsidRDefault="00567D07" w:rsidP="00ED0FE2">
            <w:pPr>
              <w:rPr>
                <w:rFonts w:ascii="Arial" w:hAnsi="Arial" w:cs="Arial"/>
                <w:sz w:val="24"/>
                <w:szCs w:val="24"/>
                <w:lang w:val="en-CA"/>
              </w:rPr>
            </w:pPr>
          </w:p>
        </w:tc>
        <w:tc>
          <w:tcPr>
            <w:tcW w:w="867" w:type="dxa"/>
            <w:tcBorders>
              <w:top w:val="nil"/>
              <w:left w:val="nil"/>
              <w:bottom w:val="nil"/>
              <w:right w:val="nil"/>
            </w:tcBorders>
            <w:shd w:val="clear" w:color="auto" w:fill="auto"/>
            <w:noWrap/>
            <w:vAlign w:val="bottom"/>
          </w:tcPr>
          <w:p w14:paraId="3793DA63" w14:textId="77777777" w:rsidR="00567D07" w:rsidRPr="00553260" w:rsidRDefault="00567D07" w:rsidP="00ED0FE2">
            <w:pPr>
              <w:rPr>
                <w:rFonts w:ascii="Arial" w:hAnsi="Arial" w:cs="Arial"/>
                <w:sz w:val="24"/>
                <w:szCs w:val="24"/>
                <w:lang w:val="en-CA"/>
              </w:rPr>
            </w:pPr>
          </w:p>
        </w:tc>
      </w:tr>
      <w:tr w:rsidR="00567D07" w:rsidRPr="00553260" w14:paraId="243DC4A4" w14:textId="77777777" w:rsidTr="00A349A2">
        <w:trPr>
          <w:trHeight w:val="167"/>
        </w:trPr>
        <w:tc>
          <w:tcPr>
            <w:tcW w:w="6001" w:type="dxa"/>
            <w:gridSpan w:val="2"/>
            <w:tcBorders>
              <w:top w:val="nil"/>
              <w:left w:val="nil"/>
              <w:bottom w:val="nil"/>
              <w:right w:val="nil"/>
            </w:tcBorders>
            <w:shd w:val="clear" w:color="auto" w:fill="auto"/>
            <w:noWrap/>
            <w:vAlign w:val="bottom"/>
          </w:tcPr>
          <w:p w14:paraId="004DD83F"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Assets</w:t>
            </w:r>
          </w:p>
        </w:tc>
        <w:tc>
          <w:tcPr>
            <w:tcW w:w="1849" w:type="dxa"/>
            <w:tcBorders>
              <w:top w:val="nil"/>
              <w:left w:val="nil"/>
              <w:bottom w:val="nil"/>
              <w:right w:val="nil"/>
            </w:tcBorders>
            <w:shd w:val="clear" w:color="auto" w:fill="auto"/>
            <w:noWrap/>
            <w:vAlign w:val="bottom"/>
          </w:tcPr>
          <w:p w14:paraId="456D98B1" w14:textId="77777777" w:rsidR="00567D07" w:rsidRPr="00553260" w:rsidRDefault="00567D07" w:rsidP="00ED0FE2">
            <w:pPr>
              <w:rPr>
                <w:rFonts w:ascii="Arial" w:hAnsi="Arial" w:cs="Arial"/>
                <w:sz w:val="24"/>
                <w:szCs w:val="24"/>
                <w:lang w:val="en-CA"/>
              </w:rPr>
            </w:pPr>
          </w:p>
        </w:tc>
        <w:tc>
          <w:tcPr>
            <w:tcW w:w="867" w:type="dxa"/>
            <w:tcBorders>
              <w:top w:val="nil"/>
              <w:left w:val="nil"/>
              <w:bottom w:val="nil"/>
              <w:right w:val="nil"/>
            </w:tcBorders>
            <w:shd w:val="clear" w:color="auto" w:fill="auto"/>
            <w:noWrap/>
            <w:vAlign w:val="bottom"/>
          </w:tcPr>
          <w:p w14:paraId="188793CC" w14:textId="77777777" w:rsidR="00567D07" w:rsidRPr="00553260" w:rsidRDefault="00567D07" w:rsidP="00ED0FE2">
            <w:pPr>
              <w:rPr>
                <w:rFonts w:ascii="Arial" w:hAnsi="Arial" w:cs="Arial"/>
                <w:sz w:val="24"/>
                <w:szCs w:val="24"/>
                <w:lang w:val="en-CA"/>
              </w:rPr>
            </w:pPr>
          </w:p>
        </w:tc>
      </w:tr>
      <w:tr w:rsidR="00567D07" w:rsidRPr="00553260" w14:paraId="3DED9C9F" w14:textId="77777777" w:rsidTr="00A349A2">
        <w:trPr>
          <w:trHeight w:val="159"/>
        </w:trPr>
        <w:tc>
          <w:tcPr>
            <w:tcW w:w="400" w:type="dxa"/>
            <w:tcBorders>
              <w:top w:val="nil"/>
              <w:left w:val="nil"/>
              <w:bottom w:val="nil"/>
              <w:right w:val="nil"/>
            </w:tcBorders>
            <w:shd w:val="clear" w:color="auto" w:fill="auto"/>
            <w:noWrap/>
            <w:vAlign w:val="bottom"/>
          </w:tcPr>
          <w:p w14:paraId="70AD7EA6" w14:textId="77777777" w:rsidR="00567D07" w:rsidRPr="00553260" w:rsidRDefault="00567D07" w:rsidP="00ED0FE2">
            <w:pPr>
              <w:rPr>
                <w:rFonts w:ascii="Arial" w:hAnsi="Arial" w:cs="Arial"/>
                <w:sz w:val="24"/>
                <w:szCs w:val="24"/>
                <w:lang w:val="en-CA"/>
              </w:rPr>
            </w:pPr>
          </w:p>
        </w:tc>
        <w:tc>
          <w:tcPr>
            <w:tcW w:w="5601" w:type="dxa"/>
            <w:tcBorders>
              <w:top w:val="nil"/>
              <w:left w:val="nil"/>
              <w:bottom w:val="nil"/>
              <w:right w:val="nil"/>
            </w:tcBorders>
            <w:shd w:val="clear" w:color="auto" w:fill="auto"/>
            <w:noWrap/>
            <w:vAlign w:val="bottom"/>
          </w:tcPr>
          <w:p w14:paraId="4AE0938D"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Cash</w:t>
            </w:r>
          </w:p>
        </w:tc>
        <w:tc>
          <w:tcPr>
            <w:tcW w:w="1849" w:type="dxa"/>
            <w:tcBorders>
              <w:top w:val="nil"/>
              <w:left w:val="nil"/>
              <w:bottom w:val="nil"/>
              <w:right w:val="nil"/>
            </w:tcBorders>
            <w:shd w:val="clear" w:color="auto" w:fill="auto"/>
            <w:noWrap/>
            <w:vAlign w:val="bottom"/>
          </w:tcPr>
          <w:p w14:paraId="24895BC5" w14:textId="77777777" w:rsidR="00567D07" w:rsidRPr="00553260" w:rsidRDefault="00567D07" w:rsidP="00ED0FE2">
            <w:pPr>
              <w:rPr>
                <w:rFonts w:ascii="Arial" w:hAnsi="Arial" w:cs="Arial"/>
                <w:sz w:val="24"/>
                <w:szCs w:val="24"/>
                <w:lang w:val="en-CA"/>
              </w:rPr>
            </w:pPr>
          </w:p>
        </w:tc>
        <w:tc>
          <w:tcPr>
            <w:tcW w:w="867" w:type="dxa"/>
            <w:tcBorders>
              <w:top w:val="nil"/>
              <w:left w:val="nil"/>
              <w:bottom w:val="nil"/>
              <w:right w:val="nil"/>
            </w:tcBorders>
            <w:shd w:val="clear" w:color="auto" w:fill="auto"/>
            <w:noWrap/>
            <w:vAlign w:val="bottom"/>
          </w:tcPr>
          <w:p w14:paraId="44925C59"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      94 </w:t>
            </w:r>
          </w:p>
        </w:tc>
      </w:tr>
      <w:tr w:rsidR="00567D07" w:rsidRPr="00553260" w14:paraId="35536B2E" w14:textId="77777777" w:rsidTr="00A349A2">
        <w:trPr>
          <w:trHeight w:val="159"/>
        </w:trPr>
        <w:tc>
          <w:tcPr>
            <w:tcW w:w="400" w:type="dxa"/>
            <w:tcBorders>
              <w:top w:val="nil"/>
              <w:left w:val="nil"/>
              <w:bottom w:val="nil"/>
              <w:right w:val="nil"/>
            </w:tcBorders>
            <w:shd w:val="clear" w:color="auto" w:fill="auto"/>
            <w:noWrap/>
            <w:vAlign w:val="bottom"/>
          </w:tcPr>
          <w:p w14:paraId="5F9E54E1" w14:textId="77777777" w:rsidR="00567D07" w:rsidRPr="00553260" w:rsidRDefault="00567D07" w:rsidP="00ED0FE2">
            <w:pPr>
              <w:rPr>
                <w:rFonts w:ascii="Arial" w:hAnsi="Arial" w:cs="Arial"/>
                <w:sz w:val="24"/>
                <w:szCs w:val="24"/>
                <w:lang w:val="en-CA"/>
              </w:rPr>
            </w:pPr>
          </w:p>
        </w:tc>
        <w:tc>
          <w:tcPr>
            <w:tcW w:w="5601" w:type="dxa"/>
            <w:tcBorders>
              <w:top w:val="nil"/>
              <w:left w:val="nil"/>
              <w:bottom w:val="nil"/>
              <w:right w:val="nil"/>
            </w:tcBorders>
            <w:shd w:val="clear" w:color="auto" w:fill="auto"/>
            <w:noWrap/>
            <w:vAlign w:val="bottom"/>
          </w:tcPr>
          <w:p w14:paraId="582B22C3"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Food and Supply Inventories</w:t>
            </w:r>
          </w:p>
        </w:tc>
        <w:tc>
          <w:tcPr>
            <w:tcW w:w="1849" w:type="dxa"/>
            <w:tcBorders>
              <w:top w:val="nil"/>
              <w:left w:val="nil"/>
              <w:bottom w:val="nil"/>
              <w:right w:val="nil"/>
            </w:tcBorders>
            <w:shd w:val="clear" w:color="auto" w:fill="auto"/>
            <w:noWrap/>
            <w:vAlign w:val="bottom"/>
          </w:tcPr>
          <w:p w14:paraId="09E189AE" w14:textId="77777777" w:rsidR="00567D07" w:rsidRPr="00553260" w:rsidRDefault="00567D07" w:rsidP="00ED0FE2">
            <w:pPr>
              <w:rPr>
                <w:rFonts w:ascii="Arial" w:hAnsi="Arial" w:cs="Arial"/>
                <w:sz w:val="24"/>
                <w:szCs w:val="24"/>
                <w:lang w:val="en-CA"/>
              </w:rPr>
            </w:pPr>
          </w:p>
        </w:tc>
        <w:tc>
          <w:tcPr>
            <w:tcW w:w="867" w:type="dxa"/>
            <w:tcBorders>
              <w:top w:val="nil"/>
              <w:left w:val="nil"/>
              <w:bottom w:val="nil"/>
              <w:right w:val="nil"/>
            </w:tcBorders>
            <w:shd w:val="clear" w:color="auto" w:fill="auto"/>
            <w:noWrap/>
            <w:vAlign w:val="bottom"/>
          </w:tcPr>
          <w:p w14:paraId="2C6B8ED6"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87 </w:t>
            </w:r>
          </w:p>
        </w:tc>
      </w:tr>
      <w:tr w:rsidR="00567D07" w:rsidRPr="00553260" w14:paraId="79E88102" w14:textId="77777777" w:rsidTr="00A349A2">
        <w:trPr>
          <w:trHeight w:val="159"/>
        </w:trPr>
        <w:tc>
          <w:tcPr>
            <w:tcW w:w="400" w:type="dxa"/>
            <w:tcBorders>
              <w:top w:val="nil"/>
              <w:left w:val="nil"/>
              <w:bottom w:val="nil"/>
              <w:right w:val="nil"/>
            </w:tcBorders>
            <w:shd w:val="clear" w:color="auto" w:fill="auto"/>
            <w:noWrap/>
            <w:vAlign w:val="bottom"/>
          </w:tcPr>
          <w:p w14:paraId="5C438978" w14:textId="77777777" w:rsidR="00567D07" w:rsidRPr="00553260" w:rsidRDefault="00567D07" w:rsidP="00ED0FE2">
            <w:pPr>
              <w:rPr>
                <w:rFonts w:ascii="Arial" w:hAnsi="Arial" w:cs="Arial"/>
                <w:sz w:val="24"/>
                <w:szCs w:val="24"/>
                <w:lang w:val="en-CA"/>
              </w:rPr>
            </w:pPr>
          </w:p>
        </w:tc>
        <w:tc>
          <w:tcPr>
            <w:tcW w:w="7450" w:type="dxa"/>
            <w:gridSpan w:val="2"/>
            <w:tcBorders>
              <w:top w:val="nil"/>
              <w:left w:val="nil"/>
              <w:bottom w:val="nil"/>
              <w:right w:val="nil"/>
            </w:tcBorders>
            <w:shd w:val="clear" w:color="auto" w:fill="auto"/>
            <w:noWrap/>
            <w:vAlign w:val="bottom"/>
          </w:tcPr>
          <w:p w14:paraId="25FD9E8E"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Property, Fixtures, and Equipment</w:t>
            </w:r>
          </w:p>
        </w:tc>
        <w:tc>
          <w:tcPr>
            <w:tcW w:w="867" w:type="dxa"/>
            <w:tcBorders>
              <w:top w:val="nil"/>
              <w:left w:val="nil"/>
              <w:bottom w:val="nil"/>
              <w:right w:val="nil"/>
            </w:tcBorders>
            <w:shd w:val="clear" w:color="auto" w:fill="auto"/>
            <w:noWrap/>
            <w:vAlign w:val="bottom"/>
          </w:tcPr>
          <w:p w14:paraId="0DB87EE3"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1,549 </w:t>
            </w:r>
          </w:p>
        </w:tc>
      </w:tr>
      <w:tr w:rsidR="00567D07" w:rsidRPr="00553260" w14:paraId="5C90908F" w14:textId="77777777" w:rsidTr="00A349A2">
        <w:trPr>
          <w:trHeight w:val="159"/>
        </w:trPr>
        <w:tc>
          <w:tcPr>
            <w:tcW w:w="400" w:type="dxa"/>
            <w:tcBorders>
              <w:top w:val="nil"/>
              <w:left w:val="nil"/>
              <w:bottom w:val="nil"/>
              <w:right w:val="nil"/>
            </w:tcBorders>
            <w:shd w:val="clear" w:color="auto" w:fill="auto"/>
            <w:noWrap/>
            <w:vAlign w:val="bottom"/>
          </w:tcPr>
          <w:p w14:paraId="67AA32EB" w14:textId="77777777" w:rsidR="00567D07" w:rsidRPr="00553260" w:rsidRDefault="00567D07" w:rsidP="00ED0FE2">
            <w:pPr>
              <w:rPr>
                <w:rFonts w:ascii="Arial" w:hAnsi="Arial" w:cs="Arial"/>
                <w:sz w:val="24"/>
                <w:szCs w:val="24"/>
                <w:lang w:val="en-CA"/>
              </w:rPr>
            </w:pPr>
          </w:p>
        </w:tc>
        <w:tc>
          <w:tcPr>
            <w:tcW w:w="5601" w:type="dxa"/>
            <w:tcBorders>
              <w:top w:val="nil"/>
              <w:left w:val="nil"/>
              <w:bottom w:val="nil"/>
              <w:right w:val="nil"/>
            </w:tcBorders>
            <w:shd w:val="clear" w:color="auto" w:fill="auto"/>
            <w:noWrap/>
            <w:vAlign w:val="bottom"/>
          </w:tcPr>
          <w:p w14:paraId="077051B1"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Other Assets</w:t>
            </w:r>
          </w:p>
        </w:tc>
        <w:tc>
          <w:tcPr>
            <w:tcW w:w="1849" w:type="dxa"/>
            <w:tcBorders>
              <w:top w:val="nil"/>
              <w:left w:val="nil"/>
              <w:bottom w:val="nil"/>
              <w:right w:val="nil"/>
            </w:tcBorders>
            <w:shd w:val="clear" w:color="auto" w:fill="auto"/>
            <w:noWrap/>
            <w:vAlign w:val="bottom"/>
          </w:tcPr>
          <w:p w14:paraId="7AFAB17D" w14:textId="77777777" w:rsidR="00567D07" w:rsidRPr="00553260" w:rsidRDefault="00567D07" w:rsidP="00ED0FE2">
            <w:pPr>
              <w:rPr>
                <w:rFonts w:ascii="Arial" w:hAnsi="Arial" w:cs="Arial"/>
                <w:sz w:val="24"/>
                <w:szCs w:val="24"/>
                <w:lang w:val="en-CA"/>
              </w:rPr>
            </w:pPr>
          </w:p>
        </w:tc>
        <w:tc>
          <w:tcPr>
            <w:tcW w:w="867" w:type="dxa"/>
            <w:tcBorders>
              <w:top w:val="nil"/>
              <w:left w:val="nil"/>
              <w:bottom w:val="nil"/>
              <w:right w:val="nil"/>
            </w:tcBorders>
            <w:shd w:val="clear" w:color="auto" w:fill="auto"/>
            <w:noWrap/>
            <w:vAlign w:val="bottom"/>
          </w:tcPr>
          <w:p w14:paraId="7E77FF78"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529 </w:t>
            </w:r>
          </w:p>
        </w:tc>
      </w:tr>
      <w:tr w:rsidR="00567D07" w:rsidRPr="00553260" w14:paraId="59B67F56" w14:textId="77777777" w:rsidTr="00A349A2">
        <w:trPr>
          <w:trHeight w:val="175"/>
        </w:trPr>
        <w:tc>
          <w:tcPr>
            <w:tcW w:w="6001" w:type="dxa"/>
            <w:gridSpan w:val="2"/>
            <w:tcBorders>
              <w:top w:val="nil"/>
              <w:left w:val="nil"/>
              <w:bottom w:val="nil"/>
              <w:right w:val="nil"/>
            </w:tcBorders>
            <w:shd w:val="clear" w:color="auto" w:fill="auto"/>
            <w:noWrap/>
            <w:vAlign w:val="bottom"/>
          </w:tcPr>
          <w:p w14:paraId="3106A26E"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Total Assets</w:t>
            </w:r>
          </w:p>
        </w:tc>
        <w:tc>
          <w:tcPr>
            <w:tcW w:w="1849" w:type="dxa"/>
            <w:tcBorders>
              <w:top w:val="nil"/>
              <w:left w:val="nil"/>
              <w:bottom w:val="nil"/>
              <w:right w:val="nil"/>
            </w:tcBorders>
            <w:shd w:val="clear" w:color="auto" w:fill="auto"/>
            <w:noWrap/>
            <w:vAlign w:val="bottom"/>
          </w:tcPr>
          <w:p w14:paraId="66921FB0" w14:textId="77777777" w:rsidR="00567D07" w:rsidRPr="00553260" w:rsidRDefault="00567D07" w:rsidP="00ED0FE2">
            <w:pPr>
              <w:rPr>
                <w:rFonts w:ascii="Arial" w:hAnsi="Arial" w:cs="Arial"/>
                <w:sz w:val="24"/>
                <w:szCs w:val="24"/>
                <w:lang w:val="en-CA"/>
              </w:rPr>
            </w:pPr>
          </w:p>
        </w:tc>
        <w:tc>
          <w:tcPr>
            <w:tcW w:w="867" w:type="dxa"/>
            <w:tcBorders>
              <w:top w:val="single" w:sz="4" w:space="0" w:color="auto"/>
              <w:left w:val="nil"/>
              <w:bottom w:val="double" w:sz="6" w:space="0" w:color="auto"/>
              <w:right w:val="nil"/>
            </w:tcBorders>
            <w:shd w:val="clear" w:color="auto" w:fill="auto"/>
            <w:noWrap/>
            <w:vAlign w:val="bottom"/>
          </w:tcPr>
          <w:p w14:paraId="0ED698F4"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$ 2,259 </w:t>
            </w:r>
          </w:p>
        </w:tc>
      </w:tr>
      <w:tr w:rsidR="00567D07" w:rsidRPr="00553260" w14:paraId="120421C2" w14:textId="77777777" w:rsidTr="00A349A2">
        <w:trPr>
          <w:trHeight w:val="91"/>
        </w:trPr>
        <w:tc>
          <w:tcPr>
            <w:tcW w:w="400" w:type="dxa"/>
            <w:tcBorders>
              <w:top w:val="nil"/>
              <w:left w:val="nil"/>
              <w:bottom w:val="nil"/>
              <w:right w:val="nil"/>
            </w:tcBorders>
            <w:shd w:val="clear" w:color="auto" w:fill="auto"/>
            <w:noWrap/>
            <w:vAlign w:val="bottom"/>
          </w:tcPr>
          <w:p w14:paraId="493FF702" w14:textId="77777777" w:rsidR="00567D07" w:rsidRPr="00553260" w:rsidRDefault="00567D07" w:rsidP="00ED0FE2">
            <w:pPr>
              <w:rPr>
                <w:rFonts w:ascii="Arial" w:hAnsi="Arial" w:cs="Arial"/>
                <w:sz w:val="24"/>
                <w:szCs w:val="24"/>
                <w:lang w:val="en-CA"/>
              </w:rPr>
            </w:pPr>
          </w:p>
        </w:tc>
        <w:tc>
          <w:tcPr>
            <w:tcW w:w="5601" w:type="dxa"/>
            <w:tcBorders>
              <w:top w:val="nil"/>
              <w:left w:val="nil"/>
              <w:bottom w:val="nil"/>
              <w:right w:val="nil"/>
            </w:tcBorders>
            <w:shd w:val="clear" w:color="auto" w:fill="auto"/>
            <w:noWrap/>
            <w:vAlign w:val="bottom"/>
          </w:tcPr>
          <w:p w14:paraId="35F3EFBA" w14:textId="77777777" w:rsidR="00567D07" w:rsidRPr="00553260" w:rsidRDefault="00567D07" w:rsidP="00ED0FE2">
            <w:pPr>
              <w:rPr>
                <w:rFonts w:ascii="Arial" w:hAnsi="Arial" w:cs="Arial"/>
                <w:sz w:val="24"/>
                <w:szCs w:val="24"/>
                <w:lang w:val="en-CA"/>
              </w:rPr>
            </w:pPr>
          </w:p>
        </w:tc>
        <w:tc>
          <w:tcPr>
            <w:tcW w:w="1849" w:type="dxa"/>
            <w:tcBorders>
              <w:top w:val="nil"/>
              <w:left w:val="nil"/>
              <w:bottom w:val="nil"/>
              <w:right w:val="nil"/>
            </w:tcBorders>
            <w:shd w:val="clear" w:color="auto" w:fill="auto"/>
            <w:noWrap/>
            <w:vAlign w:val="bottom"/>
          </w:tcPr>
          <w:p w14:paraId="6A4090E7" w14:textId="77777777" w:rsidR="00567D07" w:rsidRPr="00553260" w:rsidRDefault="00567D07" w:rsidP="00ED0FE2">
            <w:pPr>
              <w:rPr>
                <w:rFonts w:ascii="Arial" w:hAnsi="Arial" w:cs="Arial"/>
                <w:sz w:val="24"/>
                <w:szCs w:val="24"/>
                <w:lang w:val="en-CA"/>
              </w:rPr>
            </w:pPr>
          </w:p>
        </w:tc>
        <w:tc>
          <w:tcPr>
            <w:tcW w:w="867" w:type="dxa"/>
            <w:tcBorders>
              <w:top w:val="nil"/>
              <w:left w:val="nil"/>
              <w:bottom w:val="nil"/>
              <w:right w:val="nil"/>
            </w:tcBorders>
            <w:shd w:val="clear" w:color="auto" w:fill="auto"/>
            <w:noWrap/>
            <w:vAlign w:val="bottom"/>
          </w:tcPr>
          <w:p w14:paraId="4A03E20E" w14:textId="77777777" w:rsidR="00567D07" w:rsidRPr="00553260" w:rsidRDefault="00567D07" w:rsidP="00ED0FE2">
            <w:pPr>
              <w:jc w:val="right"/>
              <w:rPr>
                <w:rFonts w:ascii="Arial" w:hAnsi="Arial" w:cs="Arial"/>
                <w:sz w:val="24"/>
                <w:szCs w:val="24"/>
                <w:lang w:val="en-CA"/>
              </w:rPr>
            </w:pPr>
          </w:p>
        </w:tc>
      </w:tr>
      <w:tr w:rsidR="00567D07" w:rsidRPr="00553260" w14:paraId="75A017EA" w14:textId="77777777" w:rsidTr="00A349A2">
        <w:trPr>
          <w:trHeight w:val="167"/>
        </w:trPr>
        <w:tc>
          <w:tcPr>
            <w:tcW w:w="6001" w:type="dxa"/>
            <w:gridSpan w:val="2"/>
            <w:tcBorders>
              <w:top w:val="nil"/>
              <w:left w:val="nil"/>
              <w:bottom w:val="nil"/>
              <w:right w:val="nil"/>
            </w:tcBorders>
            <w:shd w:val="clear" w:color="auto" w:fill="auto"/>
            <w:noWrap/>
            <w:vAlign w:val="bottom"/>
          </w:tcPr>
          <w:p w14:paraId="438FCDD1"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Liabilities and Owners’ Equity</w:t>
            </w:r>
          </w:p>
        </w:tc>
        <w:tc>
          <w:tcPr>
            <w:tcW w:w="1849" w:type="dxa"/>
            <w:tcBorders>
              <w:top w:val="nil"/>
              <w:left w:val="nil"/>
              <w:bottom w:val="nil"/>
              <w:right w:val="nil"/>
            </w:tcBorders>
            <w:shd w:val="clear" w:color="auto" w:fill="auto"/>
            <w:noWrap/>
            <w:vAlign w:val="bottom"/>
          </w:tcPr>
          <w:p w14:paraId="7ED7A98F" w14:textId="77777777" w:rsidR="00567D07" w:rsidRPr="00553260" w:rsidRDefault="00567D07" w:rsidP="00ED0FE2">
            <w:pPr>
              <w:rPr>
                <w:rFonts w:ascii="Arial" w:hAnsi="Arial" w:cs="Arial"/>
                <w:sz w:val="24"/>
                <w:szCs w:val="24"/>
                <w:lang w:val="en-CA"/>
              </w:rPr>
            </w:pPr>
          </w:p>
        </w:tc>
        <w:tc>
          <w:tcPr>
            <w:tcW w:w="867" w:type="dxa"/>
            <w:tcBorders>
              <w:top w:val="nil"/>
              <w:left w:val="nil"/>
              <w:bottom w:val="nil"/>
              <w:right w:val="nil"/>
            </w:tcBorders>
            <w:shd w:val="clear" w:color="auto" w:fill="auto"/>
            <w:noWrap/>
            <w:vAlign w:val="bottom"/>
          </w:tcPr>
          <w:p w14:paraId="3290BC99" w14:textId="77777777" w:rsidR="00567D07" w:rsidRPr="00553260" w:rsidRDefault="00567D07" w:rsidP="00ED0FE2">
            <w:pPr>
              <w:jc w:val="right"/>
              <w:rPr>
                <w:rFonts w:ascii="Arial" w:hAnsi="Arial" w:cs="Arial"/>
                <w:sz w:val="24"/>
                <w:szCs w:val="24"/>
                <w:lang w:val="en-CA"/>
              </w:rPr>
            </w:pPr>
          </w:p>
        </w:tc>
      </w:tr>
      <w:tr w:rsidR="00567D07" w:rsidRPr="00553260" w14:paraId="3D93EBCB" w14:textId="77777777" w:rsidTr="00A349A2">
        <w:trPr>
          <w:trHeight w:val="167"/>
        </w:trPr>
        <w:tc>
          <w:tcPr>
            <w:tcW w:w="6001" w:type="dxa"/>
            <w:gridSpan w:val="2"/>
            <w:tcBorders>
              <w:top w:val="nil"/>
              <w:left w:val="nil"/>
              <w:bottom w:val="nil"/>
              <w:right w:val="nil"/>
            </w:tcBorders>
            <w:shd w:val="clear" w:color="auto" w:fill="auto"/>
            <w:noWrap/>
            <w:vAlign w:val="bottom"/>
          </w:tcPr>
          <w:p w14:paraId="19C26026"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Liabilities</w:t>
            </w:r>
          </w:p>
        </w:tc>
        <w:tc>
          <w:tcPr>
            <w:tcW w:w="1849" w:type="dxa"/>
            <w:tcBorders>
              <w:top w:val="nil"/>
              <w:left w:val="nil"/>
              <w:bottom w:val="nil"/>
              <w:right w:val="nil"/>
            </w:tcBorders>
            <w:shd w:val="clear" w:color="auto" w:fill="auto"/>
            <w:noWrap/>
            <w:vAlign w:val="bottom"/>
          </w:tcPr>
          <w:p w14:paraId="50EF5A42" w14:textId="77777777" w:rsidR="00567D07" w:rsidRPr="00553260" w:rsidRDefault="00567D07" w:rsidP="00ED0FE2">
            <w:pPr>
              <w:rPr>
                <w:rFonts w:ascii="Arial" w:hAnsi="Arial" w:cs="Arial"/>
                <w:sz w:val="24"/>
                <w:szCs w:val="24"/>
                <w:lang w:val="en-CA"/>
              </w:rPr>
            </w:pPr>
          </w:p>
        </w:tc>
        <w:tc>
          <w:tcPr>
            <w:tcW w:w="867" w:type="dxa"/>
            <w:tcBorders>
              <w:top w:val="nil"/>
              <w:left w:val="nil"/>
              <w:bottom w:val="nil"/>
              <w:right w:val="nil"/>
            </w:tcBorders>
            <w:shd w:val="clear" w:color="auto" w:fill="auto"/>
            <w:noWrap/>
            <w:vAlign w:val="bottom"/>
          </w:tcPr>
          <w:p w14:paraId="0966889F" w14:textId="77777777" w:rsidR="00567D07" w:rsidRPr="00553260" w:rsidRDefault="00567D07" w:rsidP="00ED0FE2">
            <w:pPr>
              <w:jc w:val="right"/>
              <w:rPr>
                <w:rFonts w:ascii="Arial" w:hAnsi="Arial" w:cs="Arial"/>
                <w:sz w:val="24"/>
                <w:szCs w:val="24"/>
                <w:lang w:val="en-CA"/>
              </w:rPr>
            </w:pPr>
          </w:p>
        </w:tc>
      </w:tr>
      <w:tr w:rsidR="00567D07" w:rsidRPr="00553260" w14:paraId="075DA0AD" w14:textId="77777777" w:rsidTr="00A349A2">
        <w:trPr>
          <w:trHeight w:val="159"/>
        </w:trPr>
        <w:tc>
          <w:tcPr>
            <w:tcW w:w="400" w:type="dxa"/>
            <w:tcBorders>
              <w:top w:val="nil"/>
              <w:left w:val="nil"/>
              <w:bottom w:val="nil"/>
              <w:right w:val="nil"/>
            </w:tcBorders>
            <w:shd w:val="clear" w:color="auto" w:fill="auto"/>
            <w:noWrap/>
            <w:vAlign w:val="bottom"/>
          </w:tcPr>
          <w:p w14:paraId="6EC98EC7" w14:textId="77777777" w:rsidR="00567D07" w:rsidRPr="00553260" w:rsidRDefault="00567D07" w:rsidP="00ED0FE2">
            <w:pPr>
              <w:rPr>
                <w:rFonts w:ascii="Arial" w:hAnsi="Arial" w:cs="Arial"/>
                <w:sz w:val="24"/>
                <w:szCs w:val="24"/>
                <w:lang w:val="en-CA"/>
              </w:rPr>
            </w:pPr>
          </w:p>
        </w:tc>
        <w:tc>
          <w:tcPr>
            <w:tcW w:w="5601" w:type="dxa"/>
            <w:tcBorders>
              <w:top w:val="nil"/>
              <w:left w:val="nil"/>
              <w:bottom w:val="nil"/>
              <w:right w:val="nil"/>
            </w:tcBorders>
            <w:shd w:val="clear" w:color="auto" w:fill="auto"/>
            <w:noWrap/>
            <w:vAlign w:val="bottom"/>
          </w:tcPr>
          <w:p w14:paraId="457765CC"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Accounts Payable</w:t>
            </w:r>
          </w:p>
        </w:tc>
        <w:tc>
          <w:tcPr>
            <w:tcW w:w="1849" w:type="dxa"/>
            <w:tcBorders>
              <w:top w:val="nil"/>
              <w:left w:val="nil"/>
              <w:bottom w:val="nil"/>
              <w:right w:val="nil"/>
            </w:tcBorders>
            <w:shd w:val="clear" w:color="auto" w:fill="auto"/>
            <w:noWrap/>
            <w:vAlign w:val="bottom"/>
          </w:tcPr>
          <w:p w14:paraId="1089268B" w14:textId="77777777" w:rsidR="00567D07" w:rsidRPr="00553260" w:rsidRDefault="00567D07" w:rsidP="00ED0FE2">
            <w:pPr>
              <w:rPr>
                <w:rFonts w:ascii="Arial" w:hAnsi="Arial" w:cs="Arial"/>
                <w:sz w:val="24"/>
                <w:szCs w:val="24"/>
                <w:lang w:val="en-CA"/>
              </w:rPr>
            </w:pPr>
          </w:p>
        </w:tc>
        <w:tc>
          <w:tcPr>
            <w:tcW w:w="867" w:type="dxa"/>
            <w:tcBorders>
              <w:top w:val="nil"/>
              <w:left w:val="nil"/>
              <w:bottom w:val="nil"/>
              <w:right w:val="nil"/>
            </w:tcBorders>
            <w:shd w:val="clear" w:color="auto" w:fill="auto"/>
            <w:noWrap/>
            <w:vAlign w:val="bottom"/>
          </w:tcPr>
          <w:p w14:paraId="78985764"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    166 </w:t>
            </w:r>
          </w:p>
        </w:tc>
      </w:tr>
      <w:tr w:rsidR="00567D07" w:rsidRPr="00553260" w14:paraId="7818B7BC" w14:textId="77777777" w:rsidTr="00A349A2">
        <w:trPr>
          <w:trHeight w:val="159"/>
        </w:trPr>
        <w:tc>
          <w:tcPr>
            <w:tcW w:w="400" w:type="dxa"/>
            <w:tcBorders>
              <w:top w:val="nil"/>
              <w:left w:val="nil"/>
              <w:bottom w:val="nil"/>
              <w:right w:val="nil"/>
            </w:tcBorders>
            <w:shd w:val="clear" w:color="auto" w:fill="auto"/>
            <w:noWrap/>
            <w:vAlign w:val="bottom"/>
          </w:tcPr>
          <w:p w14:paraId="2DE9BE60" w14:textId="77777777" w:rsidR="00567D07" w:rsidRPr="00553260" w:rsidRDefault="00567D07" w:rsidP="00ED0FE2">
            <w:pPr>
              <w:rPr>
                <w:rFonts w:ascii="Arial" w:hAnsi="Arial" w:cs="Arial"/>
                <w:sz w:val="24"/>
                <w:szCs w:val="24"/>
                <w:lang w:val="en-CA"/>
              </w:rPr>
            </w:pPr>
          </w:p>
        </w:tc>
        <w:tc>
          <w:tcPr>
            <w:tcW w:w="5601" w:type="dxa"/>
            <w:tcBorders>
              <w:top w:val="nil"/>
              <w:left w:val="nil"/>
              <w:bottom w:val="nil"/>
              <w:right w:val="nil"/>
            </w:tcBorders>
            <w:shd w:val="clear" w:color="auto" w:fill="auto"/>
            <w:noWrap/>
            <w:vAlign w:val="bottom"/>
          </w:tcPr>
          <w:p w14:paraId="7B39452F"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Notes Payable</w:t>
            </w:r>
          </w:p>
        </w:tc>
        <w:tc>
          <w:tcPr>
            <w:tcW w:w="1849" w:type="dxa"/>
            <w:tcBorders>
              <w:top w:val="nil"/>
              <w:left w:val="nil"/>
              <w:bottom w:val="nil"/>
              <w:right w:val="nil"/>
            </w:tcBorders>
            <w:shd w:val="clear" w:color="auto" w:fill="auto"/>
            <w:noWrap/>
            <w:vAlign w:val="bottom"/>
          </w:tcPr>
          <w:p w14:paraId="5F2013E2" w14:textId="77777777" w:rsidR="00567D07" w:rsidRPr="00553260" w:rsidRDefault="00567D07" w:rsidP="00ED0FE2">
            <w:pPr>
              <w:rPr>
                <w:rFonts w:ascii="Arial" w:hAnsi="Arial" w:cs="Arial"/>
                <w:sz w:val="24"/>
                <w:szCs w:val="24"/>
                <w:lang w:val="en-CA"/>
              </w:rPr>
            </w:pPr>
          </w:p>
        </w:tc>
        <w:tc>
          <w:tcPr>
            <w:tcW w:w="867" w:type="dxa"/>
            <w:tcBorders>
              <w:top w:val="nil"/>
              <w:left w:val="nil"/>
              <w:bottom w:val="nil"/>
              <w:right w:val="nil"/>
            </w:tcBorders>
            <w:shd w:val="clear" w:color="auto" w:fill="auto"/>
            <w:noWrap/>
            <w:vAlign w:val="bottom"/>
          </w:tcPr>
          <w:p w14:paraId="6CA7B006"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235 </w:t>
            </w:r>
          </w:p>
        </w:tc>
      </w:tr>
      <w:tr w:rsidR="00567D07" w:rsidRPr="00553260" w14:paraId="3603B715" w14:textId="77777777" w:rsidTr="00A349A2">
        <w:trPr>
          <w:trHeight w:val="159"/>
        </w:trPr>
        <w:tc>
          <w:tcPr>
            <w:tcW w:w="400" w:type="dxa"/>
            <w:tcBorders>
              <w:top w:val="nil"/>
              <w:left w:val="nil"/>
              <w:bottom w:val="nil"/>
              <w:right w:val="nil"/>
            </w:tcBorders>
            <w:shd w:val="clear" w:color="auto" w:fill="auto"/>
            <w:noWrap/>
            <w:vAlign w:val="bottom"/>
          </w:tcPr>
          <w:p w14:paraId="674D9451" w14:textId="77777777" w:rsidR="00567D07" w:rsidRPr="00553260" w:rsidRDefault="00567D07" w:rsidP="00ED0FE2">
            <w:pPr>
              <w:rPr>
                <w:rFonts w:ascii="Arial" w:hAnsi="Arial" w:cs="Arial"/>
                <w:sz w:val="24"/>
                <w:szCs w:val="24"/>
                <w:lang w:val="en-CA"/>
              </w:rPr>
            </w:pPr>
          </w:p>
        </w:tc>
        <w:tc>
          <w:tcPr>
            <w:tcW w:w="7450" w:type="dxa"/>
            <w:gridSpan w:val="2"/>
            <w:tcBorders>
              <w:top w:val="nil"/>
              <w:left w:val="nil"/>
              <w:bottom w:val="nil"/>
              <w:right w:val="nil"/>
            </w:tcBorders>
            <w:shd w:val="clear" w:color="auto" w:fill="auto"/>
            <w:noWrap/>
            <w:vAlign w:val="bottom"/>
          </w:tcPr>
          <w:p w14:paraId="263FCC5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Wages and Taxes Payable</w:t>
            </w:r>
          </w:p>
        </w:tc>
        <w:tc>
          <w:tcPr>
            <w:tcW w:w="867" w:type="dxa"/>
            <w:tcBorders>
              <w:top w:val="nil"/>
              <w:left w:val="nil"/>
              <w:bottom w:val="nil"/>
              <w:right w:val="nil"/>
            </w:tcBorders>
            <w:shd w:val="clear" w:color="auto" w:fill="auto"/>
            <w:noWrap/>
            <w:vAlign w:val="bottom"/>
          </w:tcPr>
          <w:p w14:paraId="788F8C3B"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120 </w:t>
            </w:r>
          </w:p>
        </w:tc>
      </w:tr>
      <w:tr w:rsidR="00567D07" w:rsidRPr="00553260" w14:paraId="1B7FDF79" w14:textId="77777777" w:rsidTr="00A349A2">
        <w:trPr>
          <w:trHeight w:val="159"/>
        </w:trPr>
        <w:tc>
          <w:tcPr>
            <w:tcW w:w="400" w:type="dxa"/>
            <w:tcBorders>
              <w:top w:val="nil"/>
              <w:left w:val="nil"/>
              <w:bottom w:val="nil"/>
              <w:right w:val="nil"/>
            </w:tcBorders>
            <w:shd w:val="clear" w:color="auto" w:fill="auto"/>
            <w:noWrap/>
            <w:vAlign w:val="bottom"/>
          </w:tcPr>
          <w:p w14:paraId="47938003" w14:textId="77777777" w:rsidR="00567D07" w:rsidRPr="00553260" w:rsidRDefault="00567D07" w:rsidP="00ED0FE2">
            <w:pPr>
              <w:rPr>
                <w:rFonts w:ascii="Arial" w:hAnsi="Arial" w:cs="Arial"/>
                <w:sz w:val="24"/>
                <w:szCs w:val="24"/>
                <w:lang w:val="en-CA"/>
              </w:rPr>
            </w:pPr>
          </w:p>
        </w:tc>
        <w:tc>
          <w:tcPr>
            <w:tcW w:w="5601" w:type="dxa"/>
            <w:tcBorders>
              <w:top w:val="nil"/>
              <w:left w:val="nil"/>
              <w:bottom w:val="nil"/>
              <w:right w:val="nil"/>
            </w:tcBorders>
            <w:shd w:val="clear" w:color="auto" w:fill="auto"/>
            <w:noWrap/>
            <w:vAlign w:val="bottom"/>
          </w:tcPr>
          <w:p w14:paraId="00A2D5B3"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Other Liabilities</w:t>
            </w:r>
          </w:p>
        </w:tc>
        <w:tc>
          <w:tcPr>
            <w:tcW w:w="1849" w:type="dxa"/>
            <w:tcBorders>
              <w:top w:val="nil"/>
              <w:left w:val="nil"/>
              <w:bottom w:val="nil"/>
              <w:right w:val="nil"/>
            </w:tcBorders>
            <w:shd w:val="clear" w:color="auto" w:fill="auto"/>
            <w:noWrap/>
            <w:vAlign w:val="bottom"/>
          </w:tcPr>
          <w:p w14:paraId="01ECE901" w14:textId="77777777" w:rsidR="00567D07" w:rsidRPr="00553260" w:rsidRDefault="00567D07" w:rsidP="00ED0FE2">
            <w:pPr>
              <w:rPr>
                <w:rFonts w:ascii="Arial" w:hAnsi="Arial" w:cs="Arial"/>
                <w:sz w:val="24"/>
                <w:szCs w:val="24"/>
                <w:lang w:val="en-CA"/>
              </w:rPr>
            </w:pPr>
          </w:p>
        </w:tc>
        <w:tc>
          <w:tcPr>
            <w:tcW w:w="867" w:type="dxa"/>
            <w:tcBorders>
              <w:top w:val="nil"/>
              <w:left w:val="nil"/>
              <w:bottom w:val="single" w:sz="4" w:space="0" w:color="auto"/>
              <w:right w:val="nil"/>
            </w:tcBorders>
            <w:shd w:val="clear" w:color="auto" w:fill="auto"/>
            <w:noWrap/>
            <w:vAlign w:val="bottom"/>
          </w:tcPr>
          <w:p w14:paraId="78B38EF2"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517</w:t>
            </w:r>
          </w:p>
        </w:tc>
      </w:tr>
      <w:tr w:rsidR="00567D07" w:rsidRPr="00553260" w14:paraId="5E4B9FDC" w14:textId="77777777" w:rsidTr="00A349A2">
        <w:trPr>
          <w:trHeight w:val="159"/>
        </w:trPr>
        <w:tc>
          <w:tcPr>
            <w:tcW w:w="400" w:type="dxa"/>
            <w:tcBorders>
              <w:top w:val="nil"/>
              <w:left w:val="nil"/>
              <w:bottom w:val="nil"/>
              <w:right w:val="nil"/>
            </w:tcBorders>
            <w:shd w:val="clear" w:color="auto" w:fill="auto"/>
            <w:noWrap/>
            <w:vAlign w:val="bottom"/>
          </w:tcPr>
          <w:p w14:paraId="13ACF25C" w14:textId="77777777" w:rsidR="00567D07" w:rsidRPr="00553260" w:rsidRDefault="00567D07" w:rsidP="00ED0FE2">
            <w:pPr>
              <w:rPr>
                <w:rFonts w:ascii="Arial" w:hAnsi="Arial" w:cs="Arial"/>
                <w:sz w:val="24"/>
                <w:szCs w:val="24"/>
                <w:lang w:val="en-CA"/>
              </w:rPr>
            </w:pPr>
          </w:p>
        </w:tc>
        <w:tc>
          <w:tcPr>
            <w:tcW w:w="5601" w:type="dxa"/>
            <w:tcBorders>
              <w:top w:val="nil"/>
              <w:left w:val="nil"/>
              <w:bottom w:val="nil"/>
              <w:right w:val="nil"/>
            </w:tcBorders>
            <w:shd w:val="clear" w:color="auto" w:fill="auto"/>
            <w:noWrap/>
            <w:vAlign w:val="bottom"/>
          </w:tcPr>
          <w:p w14:paraId="6CDA7F3F"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Total Liabilities</w:t>
            </w:r>
          </w:p>
        </w:tc>
        <w:tc>
          <w:tcPr>
            <w:tcW w:w="1849" w:type="dxa"/>
            <w:tcBorders>
              <w:top w:val="nil"/>
              <w:left w:val="nil"/>
              <w:bottom w:val="nil"/>
              <w:right w:val="nil"/>
            </w:tcBorders>
            <w:shd w:val="clear" w:color="auto" w:fill="auto"/>
            <w:noWrap/>
            <w:vAlign w:val="bottom"/>
          </w:tcPr>
          <w:p w14:paraId="15508D33" w14:textId="77777777" w:rsidR="00567D07" w:rsidRPr="00553260" w:rsidRDefault="00567D07" w:rsidP="00ED0FE2">
            <w:pPr>
              <w:rPr>
                <w:rFonts w:ascii="Arial" w:hAnsi="Arial" w:cs="Arial"/>
                <w:sz w:val="24"/>
                <w:szCs w:val="24"/>
                <w:lang w:val="en-CA"/>
              </w:rPr>
            </w:pPr>
          </w:p>
        </w:tc>
        <w:tc>
          <w:tcPr>
            <w:tcW w:w="867" w:type="dxa"/>
            <w:tcBorders>
              <w:top w:val="single" w:sz="4" w:space="0" w:color="auto"/>
              <w:left w:val="nil"/>
              <w:bottom w:val="single" w:sz="4" w:space="0" w:color="auto"/>
              <w:right w:val="nil"/>
            </w:tcBorders>
            <w:shd w:val="clear" w:color="auto" w:fill="auto"/>
            <w:noWrap/>
            <w:vAlign w:val="bottom"/>
          </w:tcPr>
          <w:p w14:paraId="4E459400"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1,038</w:t>
            </w:r>
          </w:p>
        </w:tc>
      </w:tr>
      <w:tr w:rsidR="00567D07" w:rsidRPr="00553260" w14:paraId="09E86331" w14:textId="77777777" w:rsidTr="00A349A2">
        <w:trPr>
          <w:trHeight w:val="167"/>
        </w:trPr>
        <w:tc>
          <w:tcPr>
            <w:tcW w:w="6001" w:type="dxa"/>
            <w:gridSpan w:val="2"/>
            <w:tcBorders>
              <w:top w:val="nil"/>
              <w:left w:val="nil"/>
              <w:bottom w:val="nil"/>
              <w:right w:val="nil"/>
            </w:tcBorders>
            <w:shd w:val="clear" w:color="auto" w:fill="auto"/>
            <w:noWrap/>
            <w:vAlign w:val="bottom"/>
          </w:tcPr>
          <w:p w14:paraId="1640AF4A" w14:textId="77777777" w:rsidR="00567D07" w:rsidRPr="00553260" w:rsidRDefault="00A83910" w:rsidP="00ED0FE2">
            <w:pPr>
              <w:rPr>
                <w:rFonts w:ascii="Arial" w:hAnsi="Arial" w:cs="Arial"/>
                <w:bCs/>
                <w:sz w:val="24"/>
                <w:szCs w:val="24"/>
                <w:lang w:val="en-CA"/>
              </w:rPr>
            </w:pPr>
            <w:r w:rsidRPr="00553260">
              <w:rPr>
                <w:rFonts w:ascii="Arial" w:hAnsi="Arial" w:cs="Arial"/>
                <w:bCs/>
                <w:sz w:val="24"/>
                <w:szCs w:val="24"/>
                <w:lang w:val="en-CA"/>
              </w:rPr>
              <w:t>Shareholders’</w:t>
            </w:r>
            <w:r w:rsidR="00567D07" w:rsidRPr="00553260">
              <w:rPr>
                <w:rFonts w:ascii="Arial" w:hAnsi="Arial" w:cs="Arial"/>
                <w:bCs/>
                <w:sz w:val="24"/>
                <w:szCs w:val="24"/>
                <w:lang w:val="en-CA"/>
              </w:rPr>
              <w:t xml:space="preserve"> Equity</w:t>
            </w:r>
          </w:p>
        </w:tc>
        <w:tc>
          <w:tcPr>
            <w:tcW w:w="1849" w:type="dxa"/>
            <w:tcBorders>
              <w:top w:val="nil"/>
              <w:left w:val="nil"/>
              <w:bottom w:val="nil"/>
              <w:right w:val="nil"/>
            </w:tcBorders>
            <w:shd w:val="clear" w:color="auto" w:fill="auto"/>
            <w:noWrap/>
            <w:vAlign w:val="bottom"/>
          </w:tcPr>
          <w:p w14:paraId="4A9160BB" w14:textId="77777777" w:rsidR="00567D07" w:rsidRPr="00553260" w:rsidRDefault="00567D07" w:rsidP="00ED0FE2">
            <w:pPr>
              <w:rPr>
                <w:rFonts w:ascii="Arial" w:hAnsi="Arial" w:cs="Arial"/>
                <w:sz w:val="24"/>
                <w:szCs w:val="24"/>
                <w:lang w:val="en-CA"/>
              </w:rPr>
            </w:pPr>
          </w:p>
        </w:tc>
        <w:tc>
          <w:tcPr>
            <w:tcW w:w="867" w:type="dxa"/>
            <w:tcBorders>
              <w:top w:val="single" w:sz="4" w:space="0" w:color="auto"/>
              <w:left w:val="nil"/>
              <w:bottom w:val="nil"/>
              <w:right w:val="nil"/>
            </w:tcBorders>
            <w:shd w:val="clear" w:color="auto" w:fill="auto"/>
            <w:noWrap/>
            <w:vAlign w:val="bottom"/>
          </w:tcPr>
          <w:p w14:paraId="4638BE46" w14:textId="77777777" w:rsidR="00567D07" w:rsidRPr="00553260" w:rsidRDefault="00567D07" w:rsidP="00ED0FE2">
            <w:pPr>
              <w:jc w:val="right"/>
              <w:rPr>
                <w:rFonts w:ascii="Arial" w:hAnsi="Arial" w:cs="Arial"/>
                <w:sz w:val="24"/>
                <w:szCs w:val="24"/>
                <w:lang w:val="en-CA"/>
              </w:rPr>
            </w:pPr>
          </w:p>
        </w:tc>
      </w:tr>
      <w:tr w:rsidR="00567D07" w:rsidRPr="00553260" w14:paraId="0351AD2F" w14:textId="77777777" w:rsidTr="00A349A2">
        <w:trPr>
          <w:trHeight w:val="167"/>
        </w:trPr>
        <w:tc>
          <w:tcPr>
            <w:tcW w:w="6001" w:type="dxa"/>
            <w:gridSpan w:val="2"/>
            <w:tcBorders>
              <w:top w:val="nil"/>
              <w:left w:val="nil"/>
              <w:bottom w:val="nil"/>
              <w:right w:val="nil"/>
            </w:tcBorders>
            <w:shd w:val="clear" w:color="auto" w:fill="auto"/>
            <w:noWrap/>
            <w:vAlign w:val="bottom"/>
          </w:tcPr>
          <w:p w14:paraId="33320786"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       Contributed Capital </w:t>
            </w:r>
          </w:p>
        </w:tc>
        <w:tc>
          <w:tcPr>
            <w:tcW w:w="1849" w:type="dxa"/>
            <w:tcBorders>
              <w:top w:val="nil"/>
              <w:left w:val="nil"/>
              <w:right w:val="nil"/>
            </w:tcBorders>
            <w:shd w:val="clear" w:color="auto" w:fill="auto"/>
            <w:noWrap/>
            <w:vAlign w:val="bottom"/>
          </w:tcPr>
          <w:p w14:paraId="2157666A" w14:textId="77777777" w:rsidR="00567D07" w:rsidRPr="00553260" w:rsidRDefault="00567D07" w:rsidP="00ED0FE2">
            <w:pPr>
              <w:rPr>
                <w:rFonts w:ascii="Arial" w:hAnsi="Arial" w:cs="Arial"/>
                <w:sz w:val="24"/>
                <w:szCs w:val="24"/>
                <w:lang w:val="en-CA"/>
              </w:rPr>
            </w:pPr>
          </w:p>
        </w:tc>
        <w:tc>
          <w:tcPr>
            <w:tcW w:w="867" w:type="dxa"/>
            <w:tcBorders>
              <w:top w:val="nil"/>
              <w:left w:val="nil"/>
              <w:right w:val="nil"/>
            </w:tcBorders>
            <w:shd w:val="clear" w:color="auto" w:fill="auto"/>
            <w:noWrap/>
            <w:vAlign w:val="bottom"/>
          </w:tcPr>
          <w:p w14:paraId="3100B5F8"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86</w:t>
            </w:r>
          </w:p>
        </w:tc>
      </w:tr>
      <w:tr w:rsidR="00567D07" w:rsidRPr="00553260" w14:paraId="0C375741" w14:textId="77777777" w:rsidTr="00A349A2">
        <w:trPr>
          <w:trHeight w:val="159"/>
        </w:trPr>
        <w:tc>
          <w:tcPr>
            <w:tcW w:w="400" w:type="dxa"/>
            <w:tcBorders>
              <w:top w:val="nil"/>
              <w:left w:val="nil"/>
              <w:bottom w:val="nil"/>
              <w:right w:val="nil"/>
            </w:tcBorders>
            <w:shd w:val="clear" w:color="auto" w:fill="auto"/>
            <w:noWrap/>
            <w:vAlign w:val="bottom"/>
          </w:tcPr>
          <w:p w14:paraId="6F6D9F7D" w14:textId="77777777" w:rsidR="00567D07" w:rsidRPr="00553260" w:rsidRDefault="00567D07" w:rsidP="00ED0FE2">
            <w:pPr>
              <w:rPr>
                <w:rFonts w:ascii="Arial" w:hAnsi="Arial" w:cs="Arial"/>
                <w:sz w:val="24"/>
                <w:szCs w:val="24"/>
                <w:lang w:val="en-CA"/>
              </w:rPr>
            </w:pPr>
          </w:p>
        </w:tc>
        <w:tc>
          <w:tcPr>
            <w:tcW w:w="5601" w:type="dxa"/>
            <w:tcBorders>
              <w:top w:val="nil"/>
              <w:left w:val="nil"/>
              <w:bottom w:val="nil"/>
              <w:right w:val="nil"/>
            </w:tcBorders>
            <w:shd w:val="clear" w:color="auto" w:fill="auto"/>
            <w:noWrap/>
            <w:vAlign w:val="bottom"/>
          </w:tcPr>
          <w:p w14:paraId="5B8C8030"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Retained Earnings</w:t>
            </w:r>
          </w:p>
        </w:tc>
        <w:tc>
          <w:tcPr>
            <w:tcW w:w="1849" w:type="dxa"/>
            <w:tcBorders>
              <w:top w:val="nil"/>
              <w:left w:val="nil"/>
              <w:bottom w:val="nil"/>
              <w:right w:val="nil"/>
            </w:tcBorders>
            <w:shd w:val="clear" w:color="auto" w:fill="auto"/>
            <w:noWrap/>
            <w:vAlign w:val="bottom"/>
          </w:tcPr>
          <w:p w14:paraId="381E9312" w14:textId="77777777" w:rsidR="00567D07" w:rsidRPr="00553260" w:rsidRDefault="00567D07" w:rsidP="00ED0FE2">
            <w:pPr>
              <w:rPr>
                <w:rFonts w:ascii="Arial" w:hAnsi="Arial" w:cs="Arial"/>
                <w:sz w:val="24"/>
                <w:szCs w:val="24"/>
                <w:lang w:val="en-CA"/>
              </w:rPr>
            </w:pPr>
          </w:p>
        </w:tc>
        <w:tc>
          <w:tcPr>
            <w:tcW w:w="867" w:type="dxa"/>
            <w:tcBorders>
              <w:top w:val="nil"/>
              <w:left w:val="nil"/>
              <w:bottom w:val="single" w:sz="4" w:space="0" w:color="auto"/>
              <w:right w:val="nil"/>
            </w:tcBorders>
            <w:shd w:val="clear" w:color="auto" w:fill="auto"/>
            <w:noWrap/>
            <w:vAlign w:val="bottom"/>
          </w:tcPr>
          <w:p w14:paraId="07FCE705"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1,135 </w:t>
            </w:r>
          </w:p>
        </w:tc>
      </w:tr>
      <w:tr w:rsidR="00567D07" w:rsidRPr="00553260" w14:paraId="624AC33B" w14:textId="77777777" w:rsidTr="00A349A2">
        <w:trPr>
          <w:trHeight w:val="159"/>
        </w:trPr>
        <w:tc>
          <w:tcPr>
            <w:tcW w:w="400" w:type="dxa"/>
            <w:tcBorders>
              <w:top w:val="nil"/>
              <w:left w:val="nil"/>
              <w:bottom w:val="nil"/>
              <w:right w:val="nil"/>
            </w:tcBorders>
            <w:shd w:val="clear" w:color="auto" w:fill="auto"/>
            <w:noWrap/>
            <w:vAlign w:val="bottom"/>
          </w:tcPr>
          <w:p w14:paraId="421B0113" w14:textId="77777777" w:rsidR="00567D07" w:rsidRPr="00553260" w:rsidRDefault="00567D07" w:rsidP="00ED0FE2">
            <w:pPr>
              <w:rPr>
                <w:rFonts w:ascii="Arial" w:hAnsi="Arial" w:cs="Arial"/>
                <w:sz w:val="24"/>
                <w:szCs w:val="24"/>
                <w:lang w:val="en-CA"/>
              </w:rPr>
            </w:pPr>
          </w:p>
        </w:tc>
        <w:tc>
          <w:tcPr>
            <w:tcW w:w="5601" w:type="dxa"/>
            <w:tcBorders>
              <w:top w:val="nil"/>
              <w:left w:val="nil"/>
              <w:bottom w:val="nil"/>
              <w:right w:val="nil"/>
            </w:tcBorders>
            <w:shd w:val="clear" w:color="auto" w:fill="auto"/>
            <w:noWrap/>
            <w:vAlign w:val="bottom"/>
          </w:tcPr>
          <w:p w14:paraId="2105130A"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Total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w:t>
            </w:r>
          </w:p>
        </w:tc>
        <w:tc>
          <w:tcPr>
            <w:tcW w:w="1849" w:type="dxa"/>
            <w:tcBorders>
              <w:left w:val="nil"/>
              <w:bottom w:val="nil"/>
              <w:right w:val="nil"/>
            </w:tcBorders>
            <w:shd w:val="clear" w:color="auto" w:fill="auto"/>
            <w:noWrap/>
            <w:vAlign w:val="bottom"/>
          </w:tcPr>
          <w:p w14:paraId="5AB83801" w14:textId="77777777" w:rsidR="00567D07" w:rsidRPr="00553260" w:rsidRDefault="00567D07" w:rsidP="00ED0FE2">
            <w:pPr>
              <w:rPr>
                <w:rFonts w:ascii="Arial" w:hAnsi="Arial" w:cs="Arial"/>
                <w:sz w:val="24"/>
                <w:szCs w:val="24"/>
                <w:lang w:val="en-CA"/>
              </w:rPr>
            </w:pPr>
          </w:p>
        </w:tc>
        <w:tc>
          <w:tcPr>
            <w:tcW w:w="867" w:type="dxa"/>
            <w:tcBorders>
              <w:top w:val="single" w:sz="4" w:space="0" w:color="auto"/>
              <w:left w:val="nil"/>
              <w:bottom w:val="nil"/>
              <w:right w:val="nil"/>
            </w:tcBorders>
            <w:shd w:val="clear" w:color="auto" w:fill="auto"/>
            <w:noWrap/>
            <w:vAlign w:val="bottom"/>
          </w:tcPr>
          <w:p w14:paraId="6849623E"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1,221</w:t>
            </w:r>
          </w:p>
        </w:tc>
      </w:tr>
      <w:tr w:rsidR="00567D07" w:rsidRPr="00553260" w14:paraId="3F62F899" w14:textId="77777777" w:rsidTr="00A349A2">
        <w:trPr>
          <w:trHeight w:val="175"/>
        </w:trPr>
        <w:tc>
          <w:tcPr>
            <w:tcW w:w="7850" w:type="dxa"/>
            <w:gridSpan w:val="3"/>
            <w:tcBorders>
              <w:top w:val="nil"/>
              <w:left w:val="nil"/>
              <w:bottom w:val="nil"/>
              <w:right w:val="nil"/>
            </w:tcBorders>
            <w:shd w:val="clear" w:color="auto" w:fill="auto"/>
            <w:noWrap/>
            <w:vAlign w:val="bottom"/>
          </w:tcPr>
          <w:p w14:paraId="69309F0C"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Total Liabilities and </w:t>
            </w:r>
            <w:r w:rsidR="00A83910" w:rsidRPr="00553260">
              <w:rPr>
                <w:rFonts w:ascii="Arial" w:hAnsi="Arial" w:cs="Arial"/>
                <w:bCs/>
                <w:sz w:val="24"/>
                <w:szCs w:val="24"/>
                <w:lang w:val="en-CA"/>
              </w:rPr>
              <w:t>Shareholders’</w:t>
            </w:r>
            <w:r w:rsidRPr="00553260">
              <w:rPr>
                <w:rFonts w:ascii="Arial" w:hAnsi="Arial" w:cs="Arial"/>
                <w:bCs/>
                <w:sz w:val="24"/>
                <w:szCs w:val="24"/>
                <w:lang w:val="en-CA"/>
              </w:rPr>
              <w:t xml:space="preserve"> Equity</w:t>
            </w:r>
          </w:p>
        </w:tc>
        <w:tc>
          <w:tcPr>
            <w:tcW w:w="867" w:type="dxa"/>
            <w:tcBorders>
              <w:top w:val="single" w:sz="4" w:space="0" w:color="auto"/>
              <w:left w:val="nil"/>
              <w:bottom w:val="double" w:sz="6" w:space="0" w:color="auto"/>
              <w:right w:val="nil"/>
            </w:tcBorders>
            <w:shd w:val="clear" w:color="auto" w:fill="auto"/>
            <w:noWrap/>
            <w:vAlign w:val="bottom"/>
          </w:tcPr>
          <w:p w14:paraId="09528FCA"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$ 2,259 </w:t>
            </w:r>
          </w:p>
        </w:tc>
      </w:tr>
    </w:tbl>
    <w:p w14:paraId="52E7D29C"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br w:type="page"/>
      </w:r>
      <w:r w:rsidRPr="00553260">
        <w:rPr>
          <w:rFonts w:ascii="Arial" w:hAnsi="Arial" w:cs="Arial"/>
          <w:b/>
          <w:sz w:val="24"/>
          <w:szCs w:val="24"/>
          <w:lang w:val="en-CA"/>
        </w:rPr>
        <w:lastRenderedPageBreak/>
        <w:t>PA1-5 (continued)</w:t>
      </w:r>
    </w:p>
    <w:p w14:paraId="22877A06" w14:textId="77777777" w:rsidR="00567D07" w:rsidRPr="00553260" w:rsidRDefault="00567D07" w:rsidP="00ED0FE2">
      <w:pPr>
        <w:keepNext/>
        <w:rPr>
          <w:rFonts w:ascii="Arial" w:hAnsi="Arial" w:cs="Arial"/>
          <w:sz w:val="24"/>
          <w:szCs w:val="24"/>
          <w:lang w:val="en-CA"/>
        </w:rPr>
      </w:pPr>
    </w:p>
    <w:p w14:paraId="4260F95E" w14:textId="77777777" w:rsidR="00567D07" w:rsidRPr="00553260" w:rsidRDefault="00567D07" w:rsidP="00ED0FE2">
      <w:pPr>
        <w:keepNext/>
        <w:rPr>
          <w:rFonts w:ascii="Arial" w:hAnsi="Arial" w:cs="Arial"/>
          <w:sz w:val="24"/>
          <w:szCs w:val="24"/>
          <w:lang w:val="en-CA"/>
        </w:rPr>
      </w:pPr>
      <w:r w:rsidRPr="00553260">
        <w:rPr>
          <w:rFonts w:ascii="Arial" w:hAnsi="Arial" w:cs="Arial"/>
          <w:sz w:val="24"/>
          <w:szCs w:val="24"/>
          <w:lang w:val="en-CA"/>
        </w:rPr>
        <w:t>Req. 4</w:t>
      </w:r>
    </w:p>
    <w:tbl>
      <w:tblPr>
        <w:tblW w:w="9245" w:type="dxa"/>
        <w:tblInd w:w="88" w:type="dxa"/>
        <w:tblCellMar>
          <w:left w:w="0" w:type="dxa"/>
          <w:right w:w="0" w:type="dxa"/>
        </w:tblCellMar>
        <w:tblLook w:val="0000" w:firstRow="0" w:lastRow="0" w:firstColumn="0" w:lastColumn="0" w:noHBand="0" w:noVBand="0"/>
      </w:tblPr>
      <w:tblGrid>
        <w:gridCol w:w="393"/>
        <w:gridCol w:w="6368"/>
        <w:gridCol w:w="427"/>
        <w:gridCol w:w="287"/>
        <w:gridCol w:w="890"/>
        <w:gridCol w:w="954"/>
      </w:tblGrid>
      <w:tr w:rsidR="00567D07" w:rsidRPr="00553260" w14:paraId="70964DC5" w14:textId="77777777" w:rsidTr="00A349A2">
        <w:trPr>
          <w:trHeight w:val="301"/>
        </w:trPr>
        <w:tc>
          <w:tcPr>
            <w:tcW w:w="9245" w:type="dxa"/>
            <w:gridSpan w:val="6"/>
            <w:tcBorders>
              <w:top w:val="nil"/>
              <w:left w:val="nil"/>
              <w:bottom w:val="nil"/>
              <w:right w:val="nil"/>
            </w:tcBorders>
            <w:shd w:val="clear" w:color="auto" w:fill="auto"/>
            <w:noWrap/>
            <w:vAlign w:val="bottom"/>
          </w:tcPr>
          <w:p w14:paraId="1D4B660A" w14:textId="181DF526" w:rsidR="00567D07" w:rsidRPr="00553260" w:rsidRDefault="00545B50" w:rsidP="00ED0FE2">
            <w:pPr>
              <w:jc w:val="center"/>
              <w:rPr>
                <w:rFonts w:ascii="Arial" w:hAnsi="Arial" w:cs="Arial"/>
                <w:sz w:val="24"/>
                <w:szCs w:val="24"/>
                <w:lang w:val="en-CA"/>
              </w:rPr>
            </w:pPr>
            <w:r>
              <w:rPr>
                <w:rFonts w:ascii="Arial" w:hAnsi="Arial" w:cs="Arial"/>
                <w:sz w:val="24"/>
                <w:szCs w:val="24"/>
                <w:lang w:val="en-CA"/>
              </w:rPr>
              <w:t>BLOOMIN’ BRANDS</w:t>
            </w:r>
          </w:p>
        </w:tc>
      </w:tr>
      <w:tr w:rsidR="00567D07" w:rsidRPr="00553260" w14:paraId="163F3F75" w14:textId="77777777" w:rsidTr="00A349A2">
        <w:trPr>
          <w:trHeight w:val="301"/>
        </w:trPr>
        <w:tc>
          <w:tcPr>
            <w:tcW w:w="9245" w:type="dxa"/>
            <w:gridSpan w:val="6"/>
            <w:tcBorders>
              <w:top w:val="nil"/>
              <w:left w:val="nil"/>
              <w:bottom w:val="nil"/>
              <w:right w:val="nil"/>
            </w:tcBorders>
            <w:shd w:val="clear" w:color="auto" w:fill="auto"/>
            <w:noWrap/>
            <w:vAlign w:val="bottom"/>
          </w:tcPr>
          <w:p w14:paraId="51326AFD"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Statement of Cash Flows</w:t>
            </w:r>
          </w:p>
        </w:tc>
      </w:tr>
      <w:tr w:rsidR="00567D07" w:rsidRPr="00553260" w14:paraId="1F2651CF" w14:textId="77777777" w:rsidTr="00A349A2">
        <w:trPr>
          <w:trHeight w:val="301"/>
        </w:trPr>
        <w:tc>
          <w:tcPr>
            <w:tcW w:w="9245" w:type="dxa"/>
            <w:gridSpan w:val="6"/>
            <w:tcBorders>
              <w:top w:val="nil"/>
              <w:left w:val="nil"/>
              <w:bottom w:val="nil"/>
              <w:right w:val="nil"/>
            </w:tcBorders>
            <w:shd w:val="clear" w:color="auto" w:fill="auto"/>
            <w:noWrap/>
            <w:vAlign w:val="bottom"/>
          </w:tcPr>
          <w:p w14:paraId="1372334A" w14:textId="77777777" w:rsidR="00567D07" w:rsidRPr="00553260" w:rsidRDefault="00567D07" w:rsidP="002C66C2">
            <w:pPr>
              <w:jc w:val="center"/>
              <w:rPr>
                <w:rFonts w:ascii="Arial" w:hAnsi="Arial" w:cs="Arial"/>
                <w:sz w:val="24"/>
                <w:szCs w:val="24"/>
                <w:lang w:val="en-CA"/>
              </w:rPr>
            </w:pPr>
            <w:r w:rsidRPr="00553260">
              <w:rPr>
                <w:rFonts w:ascii="Arial" w:hAnsi="Arial" w:cs="Arial"/>
                <w:sz w:val="24"/>
                <w:szCs w:val="24"/>
                <w:lang w:val="en-CA"/>
              </w:rPr>
              <w:t>For the Year Ended December 31, 201</w:t>
            </w:r>
            <w:r w:rsidR="002C66C2" w:rsidRPr="00553260">
              <w:rPr>
                <w:rFonts w:ascii="Arial" w:hAnsi="Arial" w:cs="Arial"/>
                <w:sz w:val="24"/>
                <w:szCs w:val="24"/>
                <w:lang w:val="en-CA"/>
              </w:rPr>
              <w:t>7</w:t>
            </w:r>
          </w:p>
        </w:tc>
      </w:tr>
      <w:tr w:rsidR="00567D07" w:rsidRPr="00553260" w14:paraId="2A45D574" w14:textId="77777777" w:rsidTr="00A349A2">
        <w:trPr>
          <w:trHeight w:val="301"/>
        </w:trPr>
        <w:tc>
          <w:tcPr>
            <w:tcW w:w="9245" w:type="dxa"/>
            <w:gridSpan w:val="6"/>
            <w:tcBorders>
              <w:top w:val="nil"/>
              <w:left w:val="nil"/>
              <w:bottom w:val="nil"/>
              <w:right w:val="nil"/>
            </w:tcBorders>
            <w:shd w:val="clear" w:color="auto" w:fill="auto"/>
            <w:noWrap/>
            <w:vAlign w:val="bottom"/>
          </w:tcPr>
          <w:p w14:paraId="1C1D4752"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(in millions)</w:t>
            </w:r>
          </w:p>
        </w:tc>
      </w:tr>
      <w:tr w:rsidR="00567D07" w:rsidRPr="00553260" w14:paraId="678E4B7D" w14:textId="77777777" w:rsidTr="00A349A2">
        <w:trPr>
          <w:trHeight w:val="301"/>
        </w:trPr>
        <w:tc>
          <w:tcPr>
            <w:tcW w:w="377" w:type="dxa"/>
            <w:tcBorders>
              <w:top w:val="nil"/>
              <w:left w:val="nil"/>
              <w:bottom w:val="nil"/>
              <w:right w:val="nil"/>
            </w:tcBorders>
            <w:shd w:val="clear" w:color="auto" w:fill="auto"/>
            <w:noWrap/>
            <w:vAlign w:val="bottom"/>
          </w:tcPr>
          <w:p w14:paraId="541A939D" w14:textId="77777777" w:rsidR="00567D07" w:rsidRPr="00553260" w:rsidRDefault="00567D07" w:rsidP="00ED0FE2">
            <w:pPr>
              <w:rPr>
                <w:rFonts w:ascii="Arial" w:hAnsi="Arial" w:cs="Arial"/>
                <w:sz w:val="24"/>
                <w:szCs w:val="24"/>
                <w:lang w:val="en-CA"/>
              </w:rPr>
            </w:pPr>
          </w:p>
        </w:tc>
        <w:tc>
          <w:tcPr>
            <w:tcW w:w="6352" w:type="dxa"/>
            <w:tcBorders>
              <w:top w:val="nil"/>
              <w:left w:val="nil"/>
              <w:bottom w:val="nil"/>
              <w:right w:val="nil"/>
            </w:tcBorders>
            <w:shd w:val="clear" w:color="auto" w:fill="auto"/>
            <w:noWrap/>
            <w:vAlign w:val="bottom"/>
          </w:tcPr>
          <w:p w14:paraId="1A9DCB06" w14:textId="77777777" w:rsidR="00567D07" w:rsidRPr="00553260" w:rsidRDefault="00567D07" w:rsidP="00ED0FE2">
            <w:pPr>
              <w:rPr>
                <w:rFonts w:ascii="Arial" w:hAnsi="Arial" w:cs="Arial"/>
                <w:sz w:val="24"/>
                <w:szCs w:val="24"/>
                <w:lang w:val="en-CA"/>
              </w:rPr>
            </w:pPr>
          </w:p>
        </w:tc>
        <w:tc>
          <w:tcPr>
            <w:tcW w:w="696" w:type="dxa"/>
            <w:gridSpan w:val="2"/>
            <w:tcBorders>
              <w:top w:val="nil"/>
              <w:left w:val="nil"/>
              <w:bottom w:val="nil"/>
              <w:right w:val="nil"/>
            </w:tcBorders>
            <w:shd w:val="clear" w:color="auto" w:fill="auto"/>
            <w:noWrap/>
            <w:vAlign w:val="bottom"/>
          </w:tcPr>
          <w:p w14:paraId="3282689E" w14:textId="77777777" w:rsidR="00567D07" w:rsidRPr="00553260" w:rsidRDefault="00567D07" w:rsidP="00ED0FE2">
            <w:pPr>
              <w:rPr>
                <w:rFonts w:ascii="Arial" w:hAnsi="Arial" w:cs="Arial"/>
                <w:sz w:val="24"/>
                <w:szCs w:val="24"/>
                <w:lang w:val="en-CA"/>
              </w:rPr>
            </w:pPr>
          </w:p>
        </w:tc>
        <w:tc>
          <w:tcPr>
            <w:tcW w:w="1820" w:type="dxa"/>
            <w:gridSpan w:val="2"/>
            <w:tcBorders>
              <w:top w:val="nil"/>
              <w:left w:val="nil"/>
              <w:bottom w:val="nil"/>
              <w:right w:val="nil"/>
            </w:tcBorders>
            <w:shd w:val="clear" w:color="auto" w:fill="auto"/>
            <w:noWrap/>
            <w:vAlign w:val="bottom"/>
          </w:tcPr>
          <w:p w14:paraId="4FF43B28" w14:textId="77777777" w:rsidR="00567D07" w:rsidRPr="00553260" w:rsidRDefault="00567D07" w:rsidP="00ED0FE2">
            <w:pPr>
              <w:jc w:val="right"/>
              <w:rPr>
                <w:rFonts w:ascii="Arial" w:hAnsi="Arial" w:cs="Arial"/>
                <w:sz w:val="24"/>
                <w:szCs w:val="24"/>
                <w:lang w:val="en-CA"/>
              </w:rPr>
            </w:pPr>
          </w:p>
        </w:tc>
      </w:tr>
      <w:tr w:rsidR="00567D07" w:rsidRPr="00553260" w14:paraId="0069139D" w14:textId="77777777" w:rsidTr="00A349A2">
        <w:trPr>
          <w:trHeight w:val="316"/>
        </w:trPr>
        <w:tc>
          <w:tcPr>
            <w:tcW w:w="8307" w:type="dxa"/>
            <w:gridSpan w:val="5"/>
            <w:tcBorders>
              <w:top w:val="nil"/>
              <w:left w:val="nil"/>
              <w:bottom w:val="nil"/>
              <w:right w:val="nil"/>
            </w:tcBorders>
            <w:shd w:val="clear" w:color="auto" w:fill="auto"/>
            <w:noWrap/>
            <w:vAlign w:val="bottom"/>
          </w:tcPr>
          <w:p w14:paraId="58F2F212"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Cash Flows from Operating Activities</w:t>
            </w:r>
          </w:p>
        </w:tc>
        <w:tc>
          <w:tcPr>
            <w:tcW w:w="938" w:type="dxa"/>
            <w:tcBorders>
              <w:top w:val="nil"/>
              <w:left w:val="nil"/>
              <w:bottom w:val="nil"/>
              <w:right w:val="nil"/>
            </w:tcBorders>
            <w:shd w:val="clear" w:color="auto" w:fill="auto"/>
            <w:noWrap/>
            <w:vAlign w:val="bottom"/>
          </w:tcPr>
          <w:p w14:paraId="7B3D7972" w14:textId="77777777" w:rsidR="00567D07" w:rsidRPr="00553260" w:rsidRDefault="00567D07" w:rsidP="00ED0FE2">
            <w:pPr>
              <w:jc w:val="right"/>
              <w:rPr>
                <w:rFonts w:ascii="Arial" w:hAnsi="Arial" w:cs="Arial"/>
                <w:sz w:val="24"/>
                <w:szCs w:val="24"/>
                <w:lang w:val="en-CA"/>
              </w:rPr>
            </w:pPr>
          </w:p>
        </w:tc>
      </w:tr>
      <w:tr w:rsidR="00567D07" w:rsidRPr="00553260" w14:paraId="4CF4B757" w14:textId="77777777" w:rsidTr="00A349A2">
        <w:trPr>
          <w:trHeight w:val="316"/>
        </w:trPr>
        <w:tc>
          <w:tcPr>
            <w:tcW w:w="377" w:type="dxa"/>
            <w:tcBorders>
              <w:top w:val="nil"/>
              <w:left w:val="nil"/>
              <w:bottom w:val="nil"/>
              <w:right w:val="nil"/>
            </w:tcBorders>
            <w:shd w:val="clear" w:color="auto" w:fill="auto"/>
            <w:noWrap/>
            <w:vAlign w:val="bottom"/>
          </w:tcPr>
          <w:p w14:paraId="5A2211A0" w14:textId="77777777" w:rsidR="00567D07" w:rsidRPr="00553260" w:rsidRDefault="00567D07" w:rsidP="00ED0FE2">
            <w:pPr>
              <w:rPr>
                <w:rFonts w:ascii="Arial" w:hAnsi="Arial" w:cs="Arial"/>
                <w:bCs/>
                <w:sz w:val="24"/>
                <w:szCs w:val="24"/>
                <w:lang w:val="en-CA"/>
              </w:rPr>
            </w:pPr>
          </w:p>
        </w:tc>
        <w:tc>
          <w:tcPr>
            <w:tcW w:w="7930" w:type="dxa"/>
            <w:gridSpan w:val="4"/>
            <w:tcBorders>
              <w:top w:val="nil"/>
              <w:left w:val="nil"/>
              <w:bottom w:val="nil"/>
              <w:right w:val="nil"/>
            </w:tcBorders>
            <w:shd w:val="clear" w:color="auto" w:fill="auto"/>
            <w:noWrap/>
            <w:vAlign w:val="bottom"/>
          </w:tcPr>
          <w:p w14:paraId="680B0BAE"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Cash received from customers</w:t>
            </w:r>
          </w:p>
        </w:tc>
        <w:tc>
          <w:tcPr>
            <w:tcW w:w="938" w:type="dxa"/>
            <w:tcBorders>
              <w:top w:val="nil"/>
              <w:left w:val="nil"/>
              <w:bottom w:val="nil"/>
              <w:right w:val="nil"/>
            </w:tcBorders>
            <w:shd w:val="clear" w:color="auto" w:fill="auto"/>
            <w:noWrap/>
            <w:vAlign w:val="bottom"/>
          </w:tcPr>
          <w:p w14:paraId="0ACBF14C" w14:textId="77777777" w:rsidR="00567D07" w:rsidRPr="00553260" w:rsidRDefault="00567D07" w:rsidP="00ED0FE2">
            <w:pPr>
              <w:ind w:right="72"/>
              <w:jc w:val="right"/>
              <w:rPr>
                <w:rFonts w:ascii="Arial" w:hAnsi="Arial" w:cs="Arial"/>
                <w:sz w:val="24"/>
                <w:szCs w:val="24"/>
                <w:lang w:val="en-CA"/>
              </w:rPr>
            </w:pPr>
            <w:r w:rsidRPr="00553260">
              <w:rPr>
                <w:rFonts w:ascii="Arial" w:hAnsi="Arial" w:cs="Arial"/>
                <w:sz w:val="24"/>
                <w:szCs w:val="24"/>
                <w:lang w:val="en-CA"/>
              </w:rPr>
              <w:t xml:space="preserve">$ 2,946 </w:t>
            </w:r>
          </w:p>
        </w:tc>
      </w:tr>
      <w:tr w:rsidR="00567D07" w:rsidRPr="00553260" w14:paraId="274B5491" w14:textId="77777777" w:rsidTr="00A349A2">
        <w:trPr>
          <w:trHeight w:val="316"/>
        </w:trPr>
        <w:tc>
          <w:tcPr>
            <w:tcW w:w="377" w:type="dxa"/>
            <w:tcBorders>
              <w:top w:val="nil"/>
              <w:left w:val="nil"/>
              <w:bottom w:val="nil"/>
              <w:right w:val="nil"/>
            </w:tcBorders>
            <w:shd w:val="clear" w:color="auto" w:fill="auto"/>
            <w:noWrap/>
            <w:vAlign w:val="bottom"/>
          </w:tcPr>
          <w:p w14:paraId="632A706D" w14:textId="77777777" w:rsidR="00567D07" w:rsidRPr="00553260" w:rsidRDefault="00567D07" w:rsidP="00ED0FE2">
            <w:pPr>
              <w:rPr>
                <w:rFonts w:ascii="Arial" w:hAnsi="Arial" w:cs="Arial"/>
                <w:bCs/>
                <w:sz w:val="24"/>
                <w:szCs w:val="24"/>
                <w:lang w:val="en-CA"/>
              </w:rPr>
            </w:pPr>
          </w:p>
        </w:tc>
        <w:tc>
          <w:tcPr>
            <w:tcW w:w="7930" w:type="dxa"/>
            <w:gridSpan w:val="4"/>
            <w:tcBorders>
              <w:top w:val="nil"/>
              <w:left w:val="nil"/>
              <w:bottom w:val="nil"/>
              <w:right w:val="nil"/>
            </w:tcBorders>
            <w:shd w:val="clear" w:color="auto" w:fill="auto"/>
            <w:noWrap/>
            <w:vAlign w:val="bottom"/>
          </w:tcPr>
          <w:p w14:paraId="6E27EE0C"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Cash paid to suppliers and employees</w:t>
            </w:r>
          </w:p>
        </w:tc>
        <w:tc>
          <w:tcPr>
            <w:tcW w:w="938" w:type="dxa"/>
            <w:tcBorders>
              <w:top w:val="nil"/>
              <w:left w:val="nil"/>
              <w:bottom w:val="single" w:sz="4" w:space="0" w:color="auto"/>
              <w:right w:val="nil"/>
            </w:tcBorders>
            <w:shd w:val="clear" w:color="auto" w:fill="auto"/>
            <w:noWrap/>
            <w:vAlign w:val="bottom"/>
          </w:tcPr>
          <w:p w14:paraId="0CE42425"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(2,578)</w:t>
            </w:r>
          </w:p>
        </w:tc>
      </w:tr>
      <w:tr w:rsidR="00567D07" w:rsidRPr="00553260" w14:paraId="6FE20FAB" w14:textId="77777777" w:rsidTr="00A349A2">
        <w:trPr>
          <w:trHeight w:val="301"/>
        </w:trPr>
        <w:tc>
          <w:tcPr>
            <w:tcW w:w="377" w:type="dxa"/>
            <w:tcBorders>
              <w:top w:val="nil"/>
              <w:left w:val="nil"/>
              <w:bottom w:val="nil"/>
              <w:right w:val="nil"/>
            </w:tcBorders>
            <w:shd w:val="clear" w:color="auto" w:fill="auto"/>
            <w:noWrap/>
            <w:vAlign w:val="bottom"/>
          </w:tcPr>
          <w:p w14:paraId="0FF81033" w14:textId="77777777" w:rsidR="00567D07" w:rsidRPr="00553260" w:rsidRDefault="00567D07" w:rsidP="00ED0FE2">
            <w:pPr>
              <w:rPr>
                <w:rFonts w:ascii="Arial" w:hAnsi="Arial" w:cs="Arial"/>
                <w:sz w:val="24"/>
                <w:szCs w:val="24"/>
                <w:lang w:val="en-CA"/>
              </w:rPr>
            </w:pPr>
          </w:p>
        </w:tc>
        <w:tc>
          <w:tcPr>
            <w:tcW w:w="7930" w:type="dxa"/>
            <w:gridSpan w:val="4"/>
            <w:tcBorders>
              <w:top w:val="nil"/>
              <w:left w:val="nil"/>
              <w:bottom w:val="nil"/>
              <w:right w:val="nil"/>
            </w:tcBorders>
            <w:shd w:val="clear" w:color="auto" w:fill="auto"/>
            <w:noWrap/>
            <w:vAlign w:val="bottom"/>
          </w:tcPr>
          <w:p w14:paraId="3A923FF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Cash Provided by Operating Activities</w:t>
            </w:r>
          </w:p>
        </w:tc>
        <w:tc>
          <w:tcPr>
            <w:tcW w:w="938" w:type="dxa"/>
            <w:tcBorders>
              <w:top w:val="single" w:sz="4" w:space="0" w:color="auto"/>
              <w:left w:val="nil"/>
              <w:bottom w:val="single" w:sz="4" w:space="0" w:color="auto"/>
              <w:right w:val="nil"/>
            </w:tcBorders>
            <w:shd w:val="clear" w:color="auto" w:fill="auto"/>
            <w:noWrap/>
            <w:vAlign w:val="bottom"/>
          </w:tcPr>
          <w:p w14:paraId="17AD56A7" w14:textId="77777777" w:rsidR="00567D07" w:rsidRPr="00553260" w:rsidRDefault="00567D07" w:rsidP="00ED0FE2">
            <w:pPr>
              <w:ind w:right="72"/>
              <w:jc w:val="right"/>
              <w:rPr>
                <w:rFonts w:ascii="Arial" w:hAnsi="Arial" w:cs="Arial"/>
                <w:sz w:val="24"/>
                <w:szCs w:val="24"/>
                <w:lang w:val="en-CA"/>
              </w:rPr>
            </w:pPr>
            <w:r w:rsidRPr="00553260">
              <w:rPr>
                <w:rFonts w:ascii="Arial" w:hAnsi="Arial" w:cs="Arial"/>
                <w:sz w:val="24"/>
                <w:szCs w:val="24"/>
                <w:lang w:val="en-CA"/>
              </w:rPr>
              <w:t xml:space="preserve">      368 </w:t>
            </w:r>
          </w:p>
        </w:tc>
      </w:tr>
      <w:tr w:rsidR="00567D07" w:rsidRPr="00553260" w14:paraId="5D8D5BFD" w14:textId="77777777" w:rsidTr="00A349A2">
        <w:trPr>
          <w:trHeight w:val="99"/>
        </w:trPr>
        <w:tc>
          <w:tcPr>
            <w:tcW w:w="8307" w:type="dxa"/>
            <w:gridSpan w:val="5"/>
            <w:tcBorders>
              <w:top w:val="nil"/>
              <w:left w:val="nil"/>
              <w:bottom w:val="nil"/>
              <w:right w:val="nil"/>
            </w:tcBorders>
            <w:shd w:val="clear" w:color="auto" w:fill="auto"/>
            <w:noWrap/>
            <w:vAlign w:val="bottom"/>
          </w:tcPr>
          <w:p w14:paraId="4E800C81" w14:textId="77777777" w:rsidR="00567D07" w:rsidRPr="00553260" w:rsidRDefault="00567D07" w:rsidP="00ED0FE2">
            <w:pPr>
              <w:rPr>
                <w:rFonts w:ascii="Arial" w:hAnsi="Arial" w:cs="Arial"/>
                <w:bCs/>
                <w:sz w:val="24"/>
                <w:szCs w:val="24"/>
                <w:lang w:val="en-CA"/>
              </w:rPr>
            </w:pPr>
          </w:p>
        </w:tc>
        <w:tc>
          <w:tcPr>
            <w:tcW w:w="938" w:type="dxa"/>
            <w:tcBorders>
              <w:top w:val="single" w:sz="4" w:space="0" w:color="auto"/>
              <w:left w:val="nil"/>
              <w:bottom w:val="nil"/>
              <w:right w:val="nil"/>
            </w:tcBorders>
            <w:shd w:val="clear" w:color="auto" w:fill="auto"/>
            <w:noWrap/>
            <w:vAlign w:val="bottom"/>
          </w:tcPr>
          <w:p w14:paraId="216C9498" w14:textId="77777777" w:rsidR="00567D07" w:rsidRPr="00553260" w:rsidRDefault="00567D07" w:rsidP="00ED0FE2">
            <w:pPr>
              <w:jc w:val="right"/>
              <w:rPr>
                <w:rFonts w:ascii="Arial" w:hAnsi="Arial" w:cs="Arial"/>
                <w:sz w:val="24"/>
                <w:szCs w:val="24"/>
                <w:lang w:val="en-CA"/>
              </w:rPr>
            </w:pPr>
          </w:p>
        </w:tc>
      </w:tr>
      <w:tr w:rsidR="00567D07" w:rsidRPr="00553260" w14:paraId="112F045D" w14:textId="77777777" w:rsidTr="00A349A2">
        <w:trPr>
          <w:trHeight w:val="316"/>
        </w:trPr>
        <w:tc>
          <w:tcPr>
            <w:tcW w:w="8307" w:type="dxa"/>
            <w:gridSpan w:val="5"/>
            <w:tcBorders>
              <w:top w:val="nil"/>
              <w:left w:val="nil"/>
              <w:bottom w:val="nil"/>
              <w:right w:val="nil"/>
            </w:tcBorders>
            <w:shd w:val="clear" w:color="auto" w:fill="auto"/>
            <w:noWrap/>
            <w:vAlign w:val="bottom"/>
          </w:tcPr>
          <w:p w14:paraId="130EF1C6"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Cash Flows from Investing Activities</w:t>
            </w:r>
          </w:p>
        </w:tc>
        <w:tc>
          <w:tcPr>
            <w:tcW w:w="938" w:type="dxa"/>
            <w:tcBorders>
              <w:top w:val="nil"/>
              <w:left w:val="nil"/>
              <w:bottom w:val="nil"/>
              <w:right w:val="nil"/>
            </w:tcBorders>
            <w:shd w:val="clear" w:color="auto" w:fill="auto"/>
            <w:noWrap/>
            <w:vAlign w:val="bottom"/>
          </w:tcPr>
          <w:p w14:paraId="3F5DEBE2" w14:textId="77777777" w:rsidR="00567D07" w:rsidRPr="00553260" w:rsidRDefault="00567D07" w:rsidP="00ED0FE2">
            <w:pPr>
              <w:jc w:val="right"/>
              <w:rPr>
                <w:rFonts w:ascii="Arial" w:hAnsi="Arial" w:cs="Arial"/>
                <w:sz w:val="24"/>
                <w:szCs w:val="24"/>
                <w:lang w:val="en-CA"/>
              </w:rPr>
            </w:pPr>
          </w:p>
        </w:tc>
      </w:tr>
      <w:tr w:rsidR="00567D07" w:rsidRPr="00553260" w14:paraId="1CD05CF1" w14:textId="77777777" w:rsidTr="00A349A2">
        <w:trPr>
          <w:trHeight w:val="316"/>
        </w:trPr>
        <w:tc>
          <w:tcPr>
            <w:tcW w:w="377" w:type="dxa"/>
            <w:tcBorders>
              <w:top w:val="nil"/>
              <w:left w:val="nil"/>
              <w:bottom w:val="nil"/>
              <w:right w:val="nil"/>
            </w:tcBorders>
            <w:shd w:val="clear" w:color="auto" w:fill="auto"/>
            <w:noWrap/>
            <w:vAlign w:val="bottom"/>
          </w:tcPr>
          <w:p w14:paraId="53C70D4B" w14:textId="77777777" w:rsidR="00567D07" w:rsidRPr="00553260" w:rsidRDefault="00567D07" w:rsidP="00ED0FE2">
            <w:pPr>
              <w:rPr>
                <w:rFonts w:ascii="Arial" w:hAnsi="Arial" w:cs="Arial"/>
                <w:bCs/>
                <w:sz w:val="24"/>
                <w:szCs w:val="24"/>
                <w:lang w:val="en-CA"/>
              </w:rPr>
            </w:pPr>
          </w:p>
        </w:tc>
        <w:tc>
          <w:tcPr>
            <w:tcW w:w="7930" w:type="dxa"/>
            <w:gridSpan w:val="4"/>
            <w:tcBorders>
              <w:top w:val="nil"/>
              <w:left w:val="nil"/>
              <w:bottom w:val="nil"/>
              <w:right w:val="nil"/>
            </w:tcBorders>
            <w:shd w:val="clear" w:color="auto" w:fill="auto"/>
            <w:noWrap/>
            <w:vAlign w:val="bottom"/>
          </w:tcPr>
          <w:p w14:paraId="1655E837"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Cash paid to purchase equipment</w:t>
            </w:r>
          </w:p>
        </w:tc>
        <w:tc>
          <w:tcPr>
            <w:tcW w:w="938" w:type="dxa"/>
            <w:tcBorders>
              <w:top w:val="nil"/>
              <w:left w:val="nil"/>
              <w:bottom w:val="nil"/>
              <w:right w:val="nil"/>
            </w:tcBorders>
            <w:shd w:val="clear" w:color="auto" w:fill="auto"/>
            <w:noWrap/>
            <w:vAlign w:val="bottom"/>
          </w:tcPr>
          <w:p w14:paraId="78BA4405"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(384)</w:t>
            </w:r>
          </w:p>
        </w:tc>
      </w:tr>
      <w:tr w:rsidR="00567D07" w:rsidRPr="00553260" w14:paraId="0A1A47CD" w14:textId="77777777" w:rsidTr="00A349A2">
        <w:trPr>
          <w:trHeight w:val="316"/>
        </w:trPr>
        <w:tc>
          <w:tcPr>
            <w:tcW w:w="377" w:type="dxa"/>
            <w:tcBorders>
              <w:top w:val="nil"/>
              <w:left w:val="nil"/>
              <w:bottom w:val="nil"/>
              <w:right w:val="nil"/>
            </w:tcBorders>
            <w:shd w:val="clear" w:color="auto" w:fill="auto"/>
            <w:noWrap/>
            <w:vAlign w:val="bottom"/>
          </w:tcPr>
          <w:p w14:paraId="008A5D66" w14:textId="77777777" w:rsidR="00567D07" w:rsidRPr="00553260" w:rsidRDefault="00567D07" w:rsidP="00ED0FE2">
            <w:pPr>
              <w:rPr>
                <w:rFonts w:ascii="Arial" w:hAnsi="Arial" w:cs="Arial"/>
                <w:bCs/>
                <w:sz w:val="24"/>
                <w:szCs w:val="24"/>
                <w:lang w:val="en-CA"/>
              </w:rPr>
            </w:pPr>
          </w:p>
        </w:tc>
        <w:tc>
          <w:tcPr>
            <w:tcW w:w="7930" w:type="dxa"/>
            <w:gridSpan w:val="4"/>
            <w:tcBorders>
              <w:top w:val="nil"/>
              <w:left w:val="nil"/>
              <w:bottom w:val="nil"/>
              <w:right w:val="nil"/>
            </w:tcBorders>
            <w:shd w:val="clear" w:color="auto" w:fill="auto"/>
            <w:noWrap/>
            <w:vAlign w:val="bottom"/>
          </w:tcPr>
          <w:p w14:paraId="572DCF58"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Cash received from sale of fixtures and equipment</w:t>
            </w:r>
          </w:p>
        </w:tc>
        <w:tc>
          <w:tcPr>
            <w:tcW w:w="938" w:type="dxa"/>
            <w:tcBorders>
              <w:top w:val="nil"/>
              <w:left w:val="nil"/>
              <w:bottom w:val="nil"/>
              <w:right w:val="nil"/>
            </w:tcBorders>
            <w:shd w:val="clear" w:color="auto" w:fill="auto"/>
            <w:noWrap/>
            <w:vAlign w:val="bottom"/>
          </w:tcPr>
          <w:p w14:paraId="13785324" w14:textId="77777777" w:rsidR="00567D07" w:rsidRPr="00553260" w:rsidRDefault="00567D07" w:rsidP="00ED0FE2">
            <w:pPr>
              <w:ind w:right="72"/>
              <w:jc w:val="right"/>
              <w:rPr>
                <w:rFonts w:ascii="Arial" w:hAnsi="Arial" w:cs="Arial"/>
                <w:sz w:val="24"/>
                <w:szCs w:val="24"/>
                <w:lang w:val="en-CA"/>
              </w:rPr>
            </w:pPr>
            <w:r w:rsidRPr="00553260">
              <w:rPr>
                <w:rFonts w:ascii="Arial" w:hAnsi="Arial" w:cs="Arial"/>
                <w:sz w:val="24"/>
                <w:szCs w:val="24"/>
                <w:lang w:val="en-CA"/>
              </w:rPr>
              <w:t xml:space="preserve">        32 </w:t>
            </w:r>
          </w:p>
        </w:tc>
      </w:tr>
      <w:tr w:rsidR="00567D07" w:rsidRPr="00553260" w14:paraId="5130DE37" w14:textId="77777777" w:rsidTr="00A349A2">
        <w:trPr>
          <w:trHeight w:val="316"/>
        </w:trPr>
        <w:tc>
          <w:tcPr>
            <w:tcW w:w="377" w:type="dxa"/>
            <w:tcBorders>
              <w:top w:val="nil"/>
              <w:left w:val="nil"/>
              <w:bottom w:val="nil"/>
              <w:right w:val="nil"/>
            </w:tcBorders>
            <w:shd w:val="clear" w:color="auto" w:fill="auto"/>
            <w:noWrap/>
            <w:vAlign w:val="bottom"/>
          </w:tcPr>
          <w:p w14:paraId="2D412E09" w14:textId="77777777" w:rsidR="00567D07" w:rsidRPr="00553260" w:rsidRDefault="00567D07" w:rsidP="00ED0FE2">
            <w:pPr>
              <w:rPr>
                <w:rFonts w:ascii="Arial" w:hAnsi="Arial" w:cs="Arial"/>
                <w:bCs/>
                <w:sz w:val="24"/>
                <w:szCs w:val="24"/>
                <w:lang w:val="en-CA"/>
              </w:rPr>
            </w:pPr>
          </w:p>
        </w:tc>
        <w:tc>
          <w:tcPr>
            <w:tcW w:w="7930" w:type="dxa"/>
            <w:gridSpan w:val="4"/>
            <w:tcBorders>
              <w:top w:val="nil"/>
              <w:left w:val="nil"/>
              <w:bottom w:val="nil"/>
              <w:right w:val="nil"/>
            </w:tcBorders>
            <w:shd w:val="clear" w:color="auto" w:fill="auto"/>
            <w:noWrap/>
            <w:vAlign w:val="bottom"/>
          </w:tcPr>
          <w:p w14:paraId="388FC957"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Other cash outflows used for investing activities</w:t>
            </w:r>
          </w:p>
        </w:tc>
        <w:tc>
          <w:tcPr>
            <w:tcW w:w="938" w:type="dxa"/>
            <w:tcBorders>
              <w:top w:val="nil"/>
              <w:left w:val="nil"/>
              <w:bottom w:val="single" w:sz="4" w:space="0" w:color="auto"/>
              <w:right w:val="nil"/>
            </w:tcBorders>
            <w:shd w:val="clear" w:color="auto" w:fill="auto"/>
            <w:noWrap/>
            <w:vAlign w:val="bottom"/>
          </w:tcPr>
          <w:p w14:paraId="7F2BDFAD"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(2)</w:t>
            </w:r>
          </w:p>
        </w:tc>
      </w:tr>
      <w:tr w:rsidR="00567D07" w:rsidRPr="00553260" w14:paraId="33C19AB2" w14:textId="77777777" w:rsidTr="00A349A2">
        <w:trPr>
          <w:trHeight w:val="224"/>
        </w:trPr>
        <w:tc>
          <w:tcPr>
            <w:tcW w:w="377" w:type="dxa"/>
            <w:tcBorders>
              <w:top w:val="nil"/>
              <w:left w:val="nil"/>
              <w:bottom w:val="nil"/>
              <w:right w:val="nil"/>
            </w:tcBorders>
            <w:shd w:val="clear" w:color="auto" w:fill="auto"/>
            <w:noWrap/>
            <w:vAlign w:val="bottom"/>
          </w:tcPr>
          <w:p w14:paraId="5AC9D33F" w14:textId="77777777" w:rsidR="00567D07" w:rsidRPr="00553260" w:rsidRDefault="00567D07" w:rsidP="00ED0FE2">
            <w:pPr>
              <w:rPr>
                <w:rFonts w:ascii="Arial" w:hAnsi="Arial" w:cs="Arial"/>
                <w:bCs/>
                <w:sz w:val="24"/>
                <w:szCs w:val="24"/>
                <w:lang w:val="en-CA"/>
              </w:rPr>
            </w:pPr>
          </w:p>
        </w:tc>
        <w:tc>
          <w:tcPr>
            <w:tcW w:w="7930" w:type="dxa"/>
            <w:gridSpan w:val="4"/>
            <w:tcBorders>
              <w:top w:val="nil"/>
              <w:left w:val="nil"/>
              <w:bottom w:val="nil"/>
              <w:right w:val="nil"/>
            </w:tcBorders>
            <w:shd w:val="clear" w:color="auto" w:fill="auto"/>
            <w:noWrap/>
            <w:vAlign w:val="bottom"/>
          </w:tcPr>
          <w:p w14:paraId="0BBA0DFA"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Cash Used in Investing Activities</w:t>
            </w:r>
          </w:p>
        </w:tc>
        <w:tc>
          <w:tcPr>
            <w:tcW w:w="938" w:type="dxa"/>
            <w:tcBorders>
              <w:top w:val="single" w:sz="4" w:space="0" w:color="auto"/>
              <w:left w:val="nil"/>
              <w:bottom w:val="single" w:sz="4" w:space="0" w:color="auto"/>
              <w:right w:val="nil"/>
            </w:tcBorders>
            <w:shd w:val="clear" w:color="auto" w:fill="auto"/>
            <w:noWrap/>
            <w:vAlign w:val="bottom"/>
          </w:tcPr>
          <w:p w14:paraId="7BB6ED7C"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(354)</w:t>
            </w:r>
          </w:p>
        </w:tc>
      </w:tr>
      <w:tr w:rsidR="00567D07" w:rsidRPr="00553260" w14:paraId="4796B1B6" w14:textId="77777777" w:rsidTr="00A349A2">
        <w:trPr>
          <w:trHeight w:val="99"/>
        </w:trPr>
        <w:tc>
          <w:tcPr>
            <w:tcW w:w="8307" w:type="dxa"/>
            <w:gridSpan w:val="5"/>
            <w:tcBorders>
              <w:top w:val="nil"/>
              <w:left w:val="nil"/>
              <w:bottom w:val="nil"/>
              <w:right w:val="nil"/>
            </w:tcBorders>
            <w:shd w:val="clear" w:color="auto" w:fill="auto"/>
            <w:noWrap/>
            <w:vAlign w:val="bottom"/>
          </w:tcPr>
          <w:p w14:paraId="255860D4" w14:textId="77777777" w:rsidR="00567D07" w:rsidRPr="00553260" w:rsidRDefault="00567D07" w:rsidP="00ED0FE2">
            <w:pPr>
              <w:rPr>
                <w:rFonts w:ascii="Arial" w:hAnsi="Arial" w:cs="Arial"/>
                <w:bCs/>
                <w:sz w:val="24"/>
                <w:szCs w:val="24"/>
                <w:lang w:val="en-CA"/>
              </w:rPr>
            </w:pPr>
          </w:p>
        </w:tc>
        <w:tc>
          <w:tcPr>
            <w:tcW w:w="938" w:type="dxa"/>
            <w:tcBorders>
              <w:top w:val="single" w:sz="4" w:space="0" w:color="auto"/>
              <w:left w:val="nil"/>
              <w:bottom w:val="nil"/>
              <w:right w:val="nil"/>
            </w:tcBorders>
            <w:shd w:val="clear" w:color="auto" w:fill="auto"/>
            <w:noWrap/>
            <w:vAlign w:val="bottom"/>
          </w:tcPr>
          <w:p w14:paraId="4A876767" w14:textId="77777777" w:rsidR="00567D07" w:rsidRPr="00553260" w:rsidRDefault="00567D07" w:rsidP="00ED0FE2">
            <w:pPr>
              <w:jc w:val="right"/>
              <w:rPr>
                <w:rFonts w:ascii="Arial" w:hAnsi="Arial" w:cs="Arial"/>
                <w:sz w:val="24"/>
                <w:szCs w:val="24"/>
                <w:lang w:val="en-CA"/>
              </w:rPr>
            </w:pPr>
          </w:p>
        </w:tc>
      </w:tr>
      <w:tr w:rsidR="00567D07" w:rsidRPr="00553260" w14:paraId="3335AA12" w14:textId="77777777" w:rsidTr="00A349A2">
        <w:trPr>
          <w:trHeight w:val="316"/>
        </w:trPr>
        <w:tc>
          <w:tcPr>
            <w:tcW w:w="8307" w:type="dxa"/>
            <w:gridSpan w:val="5"/>
            <w:tcBorders>
              <w:top w:val="nil"/>
              <w:left w:val="nil"/>
              <w:bottom w:val="nil"/>
              <w:right w:val="nil"/>
            </w:tcBorders>
            <w:shd w:val="clear" w:color="auto" w:fill="auto"/>
            <w:noWrap/>
            <w:vAlign w:val="bottom"/>
          </w:tcPr>
          <w:p w14:paraId="7B2C5E0B"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Cash Flows from Financing Activities</w:t>
            </w:r>
          </w:p>
        </w:tc>
        <w:tc>
          <w:tcPr>
            <w:tcW w:w="938" w:type="dxa"/>
            <w:tcBorders>
              <w:top w:val="nil"/>
              <w:left w:val="nil"/>
              <w:bottom w:val="nil"/>
              <w:right w:val="nil"/>
            </w:tcBorders>
            <w:shd w:val="clear" w:color="auto" w:fill="auto"/>
            <w:noWrap/>
            <w:vAlign w:val="bottom"/>
          </w:tcPr>
          <w:p w14:paraId="7020BE69" w14:textId="77777777" w:rsidR="00567D07" w:rsidRPr="00553260" w:rsidRDefault="00567D07" w:rsidP="00ED0FE2">
            <w:pPr>
              <w:jc w:val="right"/>
              <w:rPr>
                <w:rFonts w:ascii="Arial" w:hAnsi="Arial" w:cs="Arial"/>
                <w:sz w:val="24"/>
                <w:szCs w:val="24"/>
                <w:lang w:val="en-CA"/>
              </w:rPr>
            </w:pPr>
          </w:p>
        </w:tc>
      </w:tr>
      <w:tr w:rsidR="00567D07" w:rsidRPr="00553260" w14:paraId="7FC58501" w14:textId="77777777" w:rsidTr="00A349A2">
        <w:trPr>
          <w:trHeight w:val="316"/>
        </w:trPr>
        <w:tc>
          <w:tcPr>
            <w:tcW w:w="377" w:type="dxa"/>
            <w:tcBorders>
              <w:top w:val="nil"/>
              <w:left w:val="nil"/>
              <w:bottom w:val="nil"/>
              <w:right w:val="nil"/>
            </w:tcBorders>
            <w:shd w:val="clear" w:color="auto" w:fill="auto"/>
            <w:noWrap/>
            <w:vAlign w:val="bottom"/>
          </w:tcPr>
          <w:p w14:paraId="2CCA4BFB" w14:textId="77777777" w:rsidR="00567D07" w:rsidRPr="00553260" w:rsidRDefault="00567D07" w:rsidP="00ED0FE2">
            <w:pPr>
              <w:rPr>
                <w:rFonts w:ascii="Arial" w:hAnsi="Arial" w:cs="Arial"/>
                <w:bCs/>
                <w:sz w:val="24"/>
                <w:szCs w:val="24"/>
                <w:lang w:val="en-CA"/>
              </w:rPr>
            </w:pPr>
          </w:p>
        </w:tc>
        <w:tc>
          <w:tcPr>
            <w:tcW w:w="7930" w:type="dxa"/>
            <w:gridSpan w:val="4"/>
            <w:tcBorders>
              <w:top w:val="nil"/>
              <w:left w:val="nil"/>
              <w:bottom w:val="nil"/>
              <w:right w:val="nil"/>
            </w:tcBorders>
            <w:shd w:val="clear" w:color="auto" w:fill="auto"/>
            <w:noWrap/>
            <w:vAlign w:val="bottom"/>
          </w:tcPr>
          <w:p w14:paraId="67D1B50C"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Cash received from bank borrowings</w:t>
            </w:r>
          </w:p>
        </w:tc>
        <w:tc>
          <w:tcPr>
            <w:tcW w:w="938" w:type="dxa"/>
            <w:tcBorders>
              <w:top w:val="nil"/>
              <w:left w:val="nil"/>
              <w:bottom w:val="nil"/>
              <w:right w:val="nil"/>
            </w:tcBorders>
            <w:shd w:val="clear" w:color="auto" w:fill="auto"/>
            <w:noWrap/>
            <w:vAlign w:val="bottom"/>
          </w:tcPr>
          <w:p w14:paraId="731B7788" w14:textId="77777777" w:rsidR="00567D07" w:rsidRPr="00553260" w:rsidRDefault="00567D07" w:rsidP="00ED0FE2">
            <w:pPr>
              <w:ind w:right="72"/>
              <w:jc w:val="right"/>
              <w:rPr>
                <w:rFonts w:ascii="Arial" w:hAnsi="Arial" w:cs="Arial"/>
                <w:sz w:val="24"/>
                <w:szCs w:val="24"/>
                <w:lang w:val="en-CA"/>
              </w:rPr>
            </w:pPr>
            <w:r w:rsidRPr="00553260">
              <w:rPr>
                <w:rFonts w:ascii="Arial" w:hAnsi="Arial" w:cs="Arial"/>
                <w:sz w:val="24"/>
                <w:szCs w:val="24"/>
                <w:lang w:val="en-CA"/>
              </w:rPr>
              <w:t xml:space="preserve">      375 </w:t>
            </w:r>
          </w:p>
        </w:tc>
      </w:tr>
      <w:tr w:rsidR="00567D07" w:rsidRPr="00553260" w14:paraId="3A8956B7" w14:textId="77777777" w:rsidTr="00A349A2">
        <w:trPr>
          <w:trHeight w:val="316"/>
        </w:trPr>
        <w:tc>
          <w:tcPr>
            <w:tcW w:w="377" w:type="dxa"/>
            <w:tcBorders>
              <w:top w:val="nil"/>
              <w:left w:val="nil"/>
              <w:bottom w:val="nil"/>
              <w:right w:val="nil"/>
            </w:tcBorders>
            <w:shd w:val="clear" w:color="auto" w:fill="auto"/>
            <w:noWrap/>
            <w:vAlign w:val="bottom"/>
          </w:tcPr>
          <w:p w14:paraId="578C6715" w14:textId="77777777" w:rsidR="00567D07" w:rsidRPr="00553260" w:rsidRDefault="00567D07" w:rsidP="00ED0FE2">
            <w:pPr>
              <w:rPr>
                <w:rFonts w:ascii="Arial" w:hAnsi="Arial" w:cs="Arial"/>
                <w:b/>
                <w:bCs/>
                <w:sz w:val="24"/>
                <w:szCs w:val="24"/>
                <w:lang w:val="en-CA"/>
              </w:rPr>
            </w:pPr>
          </w:p>
        </w:tc>
        <w:tc>
          <w:tcPr>
            <w:tcW w:w="7930" w:type="dxa"/>
            <w:gridSpan w:val="4"/>
            <w:tcBorders>
              <w:top w:val="nil"/>
              <w:left w:val="nil"/>
              <w:bottom w:val="nil"/>
              <w:right w:val="nil"/>
            </w:tcBorders>
            <w:shd w:val="clear" w:color="auto" w:fill="auto"/>
            <w:noWrap/>
            <w:vAlign w:val="bottom"/>
          </w:tcPr>
          <w:p w14:paraId="405B63E0"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Common s</w:t>
            </w:r>
            <w:r w:rsidR="006F462F" w:rsidRPr="00553260">
              <w:rPr>
                <w:rFonts w:ascii="Arial" w:hAnsi="Arial" w:cs="Arial"/>
                <w:sz w:val="24"/>
                <w:szCs w:val="24"/>
                <w:lang w:val="en-CA"/>
              </w:rPr>
              <w:t>hares</w:t>
            </w:r>
            <w:r w:rsidRPr="00553260">
              <w:rPr>
                <w:rFonts w:ascii="Arial" w:hAnsi="Arial" w:cs="Arial"/>
                <w:sz w:val="24"/>
                <w:szCs w:val="24"/>
                <w:lang w:val="en-CA"/>
              </w:rPr>
              <w:t xml:space="preserve"> issued to owners</w:t>
            </w:r>
          </w:p>
        </w:tc>
        <w:tc>
          <w:tcPr>
            <w:tcW w:w="938" w:type="dxa"/>
            <w:tcBorders>
              <w:top w:val="nil"/>
              <w:left w:val="nil"/>
              <w:bottom w:val="nil"/>
              <w:right w:val="nil"/>
            </w:tcBorders>
            <w:shd w:val="clear" w:color="auto" w:fill="auto"/>
            <w:noWrap/>
            <w:vAlign w:val="bottom"/>
          </w:tcPr>
          <w:p w14:paraId="0D135AA6" w14:textId="77777777" w:rsidR="00567D07" w:rsidRPr="00553260" w:rsidRDefault="00567D07" w:rsidP="00ED0FE2">
            <w:pPr>
              <w:ind w:right="72"/>
              <w:jc w:val="right"/>
              <w:rPr>
                <w:rFonts w:ascii="Arial" w:hAnsi="Arial" w:cs="Arial"/>
                <w:sz w:val="24"/>
                <w:szCs w:val="24"/>
                <w:lang w:val="en-CA"/>
              </w:rPr>
            </w:pPr>
            <w:r w:rsidRPr="00553260">
              <w:rPr>
                <w:rFonts w:ascii="Arial" w:hAnsi="Arial" w:cs="Arial"/>
                <w:sz w:val="24"/>
                <w:szCs w:val="24"/>
                <w:lang w:val="en-CA"/>
              </w:rPr>
              <w:t>16</w:t>
            </w:r>
          </w:p>
        </w:tc>
      </w:tr>
      <w:tr w:rsidR="00567D07" w:rsidRPr="00553260" w14:paraId="5C77E085" w14:textId="77777777" w:rsidTr="00A349A2">
        <w:trPr>
          <w:trHeight w:val="316"/>
        </w:trPr>
        <w:tc>
          <w:tcPr>
            <w:tcW w:w="377" w:type="dxa"/>
            <w:tcBorders>
              <w:top w:val="nil"/>
              <w:left w:val="nil"/>
              <w:bottom w:val="nil"/>
              <w:right w:val="nil"/>
            </w:tcBorders>
            <w:shd w:val="clear" w:color="auto" w:fill="auto"/>
            <w:noWrap/>
            <w:vAlign w:val="bottom"/>
          </w:tcPr>
          <w:p w14:paraId="41D07E1A" w14:textId="77777777" w:rsidR="00567D07" w:rsidRPr="00553260" w:rsidRDefault="00567D07" w:rsidP="00ED0FE2">
            <w:pPr>
              <w:rPr>
                <w:rFonts w:ascii="Arial" w:hAnsi="Arial" w:cs="Arial"/>
                <w:b/>
                <w:bCs/>
                <w:sz w:val="24"/>
                <w:szCs w:val="24"/>
                <w:lang w:val="en-CA"/>
              </w:rPr>
            </w:pPr>
          </w:p>
        </w:tc>
        <w:tc>
          <w:tcPr>
            <w:tcW w:w="7930" w:type="dxa"/>
            <w:gridSpan w:val="4"/>
            <w:tcBorders>
              <w:top w:val="nil"/>
              <w:left w:val="nil"/>
              <w:bottom w:val="nil"/>
              <w:right w:val="nil"/>
            </w:tcBorders>
            <w:shd w:val="clear" w:color="auto" w:fill="auto"/>
            <w:noWrap/>
            <w:vAlign w:val="bottom"/>
          </w:tcPr>
          <w:p w14:paraId="76827A31"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Repayments of bank borrowings</w:t>
            </w:r>
          </w:p>
        </w:tc>
        <w:tc>
          <w:tcPr>
            <w:tcW w:w="938" w:type="dxa"/>
            <w:tcBorders>
              <w:top w:val="nil"/>
              <w:left w:val="nil"/>
              <w:bottom w:val="nil"/>
              <w:right w:val="nil"/>
            </w:tcBorders>
            <w:shd w:val="clear" w:color="auto" w:fill="auto"/>
            <w:noWrap/>
            <w:vAlign w:val="bottom"/>
          </w:tcPr>
          <w:p w14:paraId="0696A656"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(294)</w:t>
            </w:r>
          </w:p>
        </w:tc>
      </w:tr>
      <w:tr w:rsidR="00567D07" w:rsidRPr="00553260" w14:paraId="49499A7A" w14:textId="77777777" w:rsidTr="00A349A2">
        <w:trPr>
          <w:trHeight w:val="316"/>
        </w:trPr>
        <w:tc>
          <w:tcPr>
            <w:tcW w:w="377" w:type="dxa"/>
            <w:tcBorders>
              <w:top w:val="nil"/>
              <w:left w:val="nil"/>
              <w:bottom w:val="nil"/>
              <w:right w:val="nil"/>
            </w:tcBorders>
            <w:shd w:val="clear" w:color="auto" w:fill="auto"/>
            <w:noWrap/>
            <w:vAlign w:val="bottom"/>
          </w:tcPr>
          <w:p w14:paraId="7DED3FC1" w14:textId="77777777" w:rsidR="00567D07" w:rsidRPr="00553260" w:rsidRDefault="00567D07" w:rsidP="00ED0FE2">
            <w:pPr>
              <w:rPr>
                <w:rFonts w:ascii="Arial" w:hAnsi="Arial" w:cs="Arial"/>
                <w:b/>
                <w:bCs/>
                <w:sz w:val="24"/>
                <w:szCs w:val="24"/>
                <w:lang w:val="en-CA"/>
              </w:rPr>
            </w:pPr>
          </w:p>
        </w:tc>
        <w:tc>
          <w:tcPr>
            <w:tcW w:w="6352" w:type="dxa"/>
            <w:tcBorders>
              <w:top w:val="nil"/>
              <w:left w:val="nil"/>
              <w:bottom w:val="nil"/>
              <w:right w:val="nil"/>
            </w:tcBorders>
            <w:shd w:val="clear" w:color="auto" w:fill="auto"/>
            <w:noWrap/>
            <w:vAlign w:val="bottom"/>
          </w:tcPr>
          <w:p w14:paraId="11B3CF78"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Dividends paid in cash</w:t>
            </w:r>
          </w:p>
        </w:tc>
        <w:tc>
          <w:tcPr>
            <w:tcW w:w="1578" w:type="dxa"/>
            <w:gridSpan w:val="3"/>
            <w:tcBorders>
              <w:top w:val="nil"/>
              <w:left w:val="nil"/>
              <w:bottom w:val="nil"/>
              <w:right w:val="nil"/>
            </w:tcBorders>
            <w:shd w:val="clear" w:color="auto" w:fill="auto"/>
            <w:noWrap/>
            <w:vAlign w:val="bottom"/>
          </w:tcPr>
          <w:p w14:paraId="3A2AE7EA" w14:textId="77777777" w:rsidR="00567D07" w:rsidRPr="00553260" w:rsidRDefault="00567D07" w:rsidP="00ED0FE2">
            <w:pPr>
              <w:rPr>
                <w:rFonts w:ascii="Arial" w:hAnsi="Arial" w:cs="Arial"/>
                <w:sz w:val="24"/>
                <w:szCs w:val="24"/>
                <w:lang w:val="en-CA"/>
              </w:rPr>
            </w:pPr>
          </w:p>
        </w:tc>
        <w:tc>
          <w:tcPr>
            <w:tcW w:w="938" w:type="dxa"/>
            <w:tcBorders>
              <w:top w:val="nil"/>
              <w:left w:val="nil"/>
              <w:bottom w:val="nil"/>
              <w:right w:val="nil"/>
            </w:tcBorders>
            <w:shd w:val="clear" w:color="auto" w:fill="auto"/>
            <w:noWrap/>
            <w:vAlign w:val="bottom"/>
          </w:tcPr>
          <w:p w14:paraId="1B0FD420"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(39)</w:t>
            </w:r>
          </w:p>
        </w:tc>
      </w:tr>
      <w:tr w:rsidR="00567D07" w:rsidRPr="00553260" w14:paraId="7D5E480C" w14:textId="77777777" w:rsidTr="00A349A2">
        <w:trPr>
          <w:trHeight w:val="316"/>
        </w:trPr>
        <w:tc>
          <w:tcPr>
            <w:tcW w:w="377" w:type="dxa"/>
            <w:tcBorders>
              <w:top w:val="nil"/>
              <w:left w:val="nil"/>
              <w:bottom w:val="nil"/>
              <w:right w:val="nil"/>
            </w:tcBorders>
            <w:shd w:val="clear" w:color="auto" w:fill="auto"/>
            <w:noWrap/>
            <w:vAlign w:val="bottom"/>
          </w:tcPr>
          <w:p w14:paraId="27B825C5" w14:textId="77777777" w:rsidR="00567D07" w:rsidRPr="00553260" w:rsidRDefault="00567D07" w:rsidP="00ED0FE2">
            <w:pPr>
              <w:rPr>
                <w:rFonts w:ascii="Arial" w:hAnsi="Arial" w:cs="Arial"/>
                <w:b/>
                <w:bCs/>
                <w:sz w:val="24"/>
                <w:szCs w:val="24"/>
                <w:lang w:val="en-CA"/>
              </w:rPr>
            </w:pPr>
          </w:p>
        </w:tc>
        <w:tc>
          <w:tcPr>
            <w:tcW w:w="7930" w:type="dxa"/>
            <w:gridSpan w:val="4"/>
            <w:tcBorders>
              <w:top w:val="nil"/>
              <w:left w:val="nil"/>
              <w:bottom w:val="nil"/>
              <w:right w:val="nil"/>
            </w:tcBorders>
            <w:shd w:val="clear" w:color="auto" w:fill="auto"/>
            <w:noWrap/>
            <w:vAlign w:val="bottom"/>
          </w:tcPr>
          <w:p w14:paraId="5E8DBC2C"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Other cash outflows used for financing activities</w:t>
            </w:r>
          </w:p>
        </w:tc>
        <w:tc>
          <w:tcPr>
            <w:tcW w:w="938" w:type="dxa"/>
            <w:tcBorders>
              <w:top w:val="nil"/>
              <w:left w:val="nil"/>
              <w:bottom w:val="single" w:sz="4" w:space="0" w:color="auto"/>
              <w:right w:val="nil"/>
            </w:tcBorders>
            <w:shd w:val="clear" w:color="auto" w:fill="auto"/>
            <w:noWrap/>
            <w:vAlign w:val="bottom"/>
          </w:tcPr>
          <w:p w14:paraId="7E78DA5E"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(62)</w:t>
            </w:r>
          </w:p>
        </w:tc>
      </w:tr>
      <w:tr w:rsidR="00567D07" w:rsidRPr="00553260" w14:paraId="68B8F2CA" w14:textId="77777777" w:rsidTr="00A349A2">
        <w:trPr>
          <w:trHeight w:val="316"/>
        </w:trPr>
        <w:tc>
          <w:tcPr>
            <w:tcW w:w="377" w:type="dxa"/>
            <w:tcBorders>
              <w:top w:val="nil"/>
              <w:left w:val="nil"/>
              <w:bottom w:val="nil"/>
              <w:right w:val="nil"/>
            </w:tcBorders>
            <w:shd w:val="clear" w:color="auto" w:fill="auto"/>
            <w:noWrap/>
            <w:vAlign w:val="bottom"/>
          </w:tcPr>
          <w:p w14:paraId="24FEF6F6" w14:textId="77777777" w:rsidR="00567D07" w:rsidRPr="00553260" w:rsidRDefault="00567D07" w:rsidP="00ED0FE2">
            <w:pPr>
              <w:rPr>
                <w:rFonts w:ascii="Arial" w:hAnsi="Arial" w:cs="Arial"/>
                <w:b/>
                <w:bCs/>
                <w:sz w:val="24"/>
                <w:szCs w:val="24"/>
                <w:lang w:val="en-CA"/>
              </w:rPr>
            </w:pPr>
          </w:p>
        </w:tc>
        <w:tc>
          <w:tcPr>
            <w:tcW w:w="7930" w:type="dxa"/>
            <w:gridSpan w:val="4"/>
            <w:tcBorders>
              <w:top w:val="nil"/>
              <w:left w:val="nil"/>
              <w:bottom w:val="nil"/>
              <w:right w:val="nil"/>
            </w:tcBorders>
            <w:shd w:val="clear" w:color="auto" w:fill="auto"/>
            <w:noWrap/>
            <w:vAlign w:val="bottom"/>
          </w:tcPr>
          <w:p w14:paraId="645505E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Cash Used in Financing Activities</w:t>
            </w:r>
          </w:p>
        </w:tc>
        <w:tc>
          <w:tcPr>
            <w:tcW w:w="938" w:type="dxa"/>
            <w:tcBorders>
              <w:top w:val="nil"/>
              <w:left w:val="nil"/>
              <w:bottom w:val="single" w:sz="4" w:space="0" w:color="auto"/>
              <w:right w:val="nil"/>
            </w:tcBorders>
            <w:shd w:val="clear" w:color="auto" w:fill="auto"/>
            <w:noWrap/>
            <w:vAlign w:val="bottom"/>
          </w:tcPr>
          <w:p w14:paraId="2CD0FE4F"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(4)</w:t>
            </w:r>
          </w:p>
        </w:tc>
      </w:tr>
      <w:tr w:rsidR="00567D07" w:rsidRPr="00553260" w14:paraId="1D787971" w14:textId="77777777" w:rsidTr="00A349A2">
        <w:trPr>
          <w:trHeight w:val="301"/>
        </w:trPr>
        <w:tc>
          <w:tcPr>
            <w:tcW w:w="377" w:type="dxa"/>
            <w:tcBorders>
              <w:top w:val="nil"/>
              <w:left w:val="nil"/>
              <w:bottom w:val="nil"/>
              <w:right w:val="nil"/>
            </w:tcBorders>
            <w:shd w:val="clear" w:color="auto" w:fill="auto"/>
            <w:noWrap/>
            <w:vAlign w:val="bottom"/>
          </w:tcPr>
          <w:p w14:paraId="1A472446" w14:textId="77777777" w:rsidR="00567D07" w:rsidRPr="00553260" w:rsidRDefault="00567D07" w:rsidP="00ED0FE2">
            <w:pPr>
              <w:rPr>
                <w:rFonts w:ascii="Arial" w:hAnsi="Arial" w:cs="Arial"/>
                <w:sz w:val="24"/>
                <w:szCs w:val="24"/>
                <w:lang w:val="en-CA"/>
              </w:rPr>
            </w:pPr>
          </w:p>
        </w:tc>
        <w:tc>
          <w:tcPr>
            <w:tcW w:w="6769" w:type="dxa"/>
            <w:gridSpan w:val="2"/>
            <w:tcBorders>
              <w:top w:val="nil"/>
              <w:left w:val="nil"/>
              <w:bottom w:val="nil"/>
              <w:right w:val="nil"/>
            </w:tcBorders>
            <w:shd w:val="clear" w:color="auto" w:fill="auto"/>
            <w:noWrap/>
            <w:vAlign w:val="bottom"/>
          </w:tcPr>
          <w:p w14:paraId="364752B1" w14:textId="77777777" w:rsidR="00567D07" w:rsidRPr="00553260" w:rsidRDefault="00567D07" w:rsidP="00ED0FE2">
            <w:pPr>
              <w:rPr>
                <w:rFonts w:ascii="Arial" w:hAnsi="Arial" w:cs="Arial"/>
                <w:sz w:val="24"/>
                <w:szCs w:val="24"/>
                <w:lang w:val="en-CA"/>
              </w:rPr>
            </w:pPr>
          </w:p>
        </w:tc>
        <w:tc>
          <w:tcPr>
            <w:tcW w:w="1161" w:type="dxa"/>
            <w:gridSpan w:val="2"/>
            <w:tcBorders>
              <w:top w:val="nil"/>
              <w:left w:val="nil"/>
              <w:bottom w:val="nil"/>
              <w:right w:val="nil"/>
            </w:tcBorders>
            <w:shd w:val="clear" w:color="auto" w:fill="auto"/>
            <w:noWrap/>
            <w:vAlign w:val="bottom"/>
          </w:tcPr>
          <w:p w14:paraId="693C3228" w14:textId="77777777" w:rsidR="00567D07" w:rsidRPr="00553260" w:rsidRDefault="00567D07" w:rsidP="00ED0FE2">
            <w:pPr>
              <w:rPr>
                <w:rFonts w:ascii="Arial" w:hAnsi="Arial" w:cs="Arial"/>
                <w:sz w:val="24"/>
                <w:szCs w:val="24"/>
                <w:lang w:val="en-CA"/>
              </w:rPr>
            </w:pPr>
          </w:p>
        </w:tc>
        <w:tc>
          <w:tcPr>
            <w:tcW w:w="938" w:type="dxa"/>
            <w:tcBorders>
              <w:top w:val="single" w:sz="4" w:space="0" w:color="auto"/>
              <w:left w:val="nil"/>
              <w:right w:val="nil"/>
            </w:tcBorders>
            <w:shd w:val="clear" w:color="auto" w:fill="auto"/>
            <w:noWrap/>
            <w:vAlign w:val="bottom"/>
          </w:tcPr>
          <w:p w14:paraId="455D0AE9" w14:textId="77777777" w:rsidR="00567D07" w:rsidRPr="00553260" w:rsidRDefault="00567D07" w:rsidP="00ED0FE2">
            <w:pPr>
              <w:jc w:val="right"/>
              <w:rPr>
                <w:rFonts w:ascii="Arial" w:hAnsi="Arial" w:cs="Arial"/>
                <w:sz w:val="24"/>
                <w:szCs w:val="24"/>
                <w:lang w:val="en-CA"/>
              </w:rPr>
            </w:pPr>
          </w:p>
        </w:tc>
      </w:tr>
      <w:tr w:rsidR="00567D07" w:rsidRPr="00553260" w14:paraId="5B50B649" w14:textId="77777777" w:rsidTr="00A349A2">
        <w:trPr>
          <w:trHeight w:val="301"/>
        </w:trPr>
        <w:tc>
          <w:tcPr>
            <w:tcW w:w="7146" w:type="dxa"/>
            <w:gridSpan w:val="3"/>
            <w:tcBorders>
              <w:top w:val="nil"/>
              <w:left w:val="nil"/>
              <w:bottom w:val="nil"/>
              <w:right w:val="nil"/>
            </w:tcBorders>
            <w:shd w:val="clear" w:color="auto" w:fill="auto"/>
            <w:noWrap/>
            <w:vAlign w:val="bottom"/>
          </w:tcPr>
          <w:p w14:paraId="31D7B400"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Change in Cash</w:t>
            </w:r>
          </w:p>
        </w:tc>
        <w:tc>
          <w:tcPr>
            <w:tcW w:w="1161" w:type="dxa"/>
            <w:gridSpan w:val="2"/>
            <w:tcBorders>
              <w:left w:val="nil"/>
              <w:bottom w:val="nil"/>
              <w:right w:val="nil"/>
            </w:tcBorders>
            <w:shd w:val="clear" w:color="auto" w:fill="auto"/>
            <w:noWrap/>
            <w:vAlign w:val="bottom"/>
          </w:tcPr>
          <w:p w14:paraId="3B213692" w14:textId="77777777" w:rsidR="00567D07" w:rsidRPr="00553260" w:rsidRDefault="00567D07" w:rsidP="00ED0FE2">
            <w:pPr>
              <w:rPr>
                <w:rFonts w:ascii="Arial" w:hAnsi="Arial" w:cs="Arial"/>
                <w:sz w:val="24"/>
                <w:szCs w:val="24"/>
                <w:lang w:val="en-CA"/>
              </w:rPr>
            </w:pPr>
          </w:p>
        </w:tc>
        <w:tc>
          <w:tcPr>
            <w:tcW w:w="938" w:type="dxa"/>
            <w:tcBorders>
              <w:left w:val="nil"/>
              <w:bottom w:val="nil"/>
              <w:right w:val="nil"/>
            </w:tcBorders>
            <w:shd w:val="clear" w:color="auto" w:fill="auto"/>
            <w:noWrap/>
            <w:vAlign w:val="bottom"/>
          </w:tcPr>
          <w:p w14:paraId="04375F53" w14:textId="77777777" w:rsidR="00567D07" w:rsidRPr="00553260" w:rsidRDefault="00567D07" w:rsidP="00ED0FE2">
            <w:pPr>
              <w:ind w:right="72"/>
              <w:jc w:val="right"/>
              <w:rPr>
                <w:rFonts w:ascii="Arial" w:hAnsi="Arial" w:cs="Arial"/>
                <w:sz w:val="24"/>
                <w:szCs w:val="24"/>
                <w:lang w:val="en-CA"/>
              </w:rPr>
            </w:pPr>
            <w:r w:rsidRPr="00553260">
              <w:rPr>
                <w:rFonts w:ascii="Arial" w:hAnsi="Arial" w:cs="Arial"/>
                <w:sz w:val="24"/>
                <w:szCs w:val="24"/>
                <w:lang w:val="en-CA"/>
              </w:rPr>
              <w:t xml:space="preserve">        10</w:t>
            </w:r>
          </w:p>
        </w:tc>
      </w:tr>
      <w:tr w:rsidR="00567D07" w:rsidRPr="00553260" w14:paraId="34EEBF20" w14:textId="77777777" w:rsidTr="00A349A2">
        <w:trPr>
          <w:trHeight w:val="301"/>
        </w:trPr>
        <w:tc>
          <w:tcPr>
            <w:tcW w:w="8307" w:type="dxa"/>
            <w:gridSpan w:val="5"/>
            <w:tcBorders>
              <w:top w:val="nil"/>
              <w:left w:val="nil"/>
              <w:bottom w:val="nil"/>
              <w:right w:val="nil"/>
            </w:tcBorders>
            <w:shd w:val="clear" w:color="auto" w:fill="auto"/>
            <w:noWrap/>
            <w:vAlign w:val="bottom"/>
          </w:tcPr>
          <w:p w14:paraId="426E0522" w14:textId="77777777" w:rsidR="00567D07" w:rsidRPr="00553260" w:rsidRDefault="00567D07" w:rsidP="002C66C2">
            <w:pPr>
              <w:rPr>
                <w:rFonts w:ascii="Arial" w:hAnsi="Arial" w:cs="Arial"/>
                <w:sz w:val="24"/>
                <w:szCs w:val="24"/>
                <w:lang w:val="en-CA"/>
              </w:rPr>
            </w:pPr>
            <w:r w:rsidRPr="00553260">
              <w:rPr>
                <w:rFonts w:ascii="Arial" w:hAnsi="Arial" w:cs="Arial"/>
                <w:sz w:val="24"/>
                <w:szCs w:val="24"/>
                <w:lang w:val="en-CA"/>
              </w:rPr>
              <w:t>Cash at January 1, 201</w:t>
            </w:r>
            <w:r w:rsidR="002C66C2" w:rsidRPr="00553260">
              <w:rPr>
                <w:rFonts w:ascii="Arial" w:hAnsi="Arial" w:cs="Arial"/>
                <w:sz w:val="24"/>
                <w:szCs w:val="24"/>
                <w:lang w:val="en-CA"/>
              </w:rPr>
              <w:t>7</w:t>
            </w:r>
          </w:p>
        </w:tc>
        <w:tc>
          <w:tcPr>
            <w:tcW w:w="938" w:type="dxa"/>
            <w:tcBorders>
              <w:top w:val="nil"/>
              <w:left w:val="nil"/>
              <w:bottom w:val="nil"/>
              <w:right w:val="nil"/>
            </w:tcBorders>
            <w:shd w:val="clear" w:color="auto" w:fill="auto"/>
            <w:noWrap/>
            <w:vAlign w:val="bottom"/>
          </w:tcPr>
          <w:p w14:paraId="11C7B170" w14:textId="77777777" w:rsidR="00567D07" w:rsidRPr="00553260" w:rsidRDefault="00567D07" w:rsidP="00ED0FE2">
            <w:pPr>
              <w:ind w:right="72"/>
              <w:jc w:val="right"/>
              <w:rPr>
                <w:rFonts w:ascii="Arial" w:hAnsi="Arial" w:cs="Arial"/>
                <w:sz w:val="24"/>
                <w:szCs w:val="24"/>
                <w:lang w:val="en-CA"/>
              </w:rPr>
            </w:pPr>
            <w:r w:rsidRPr="00553260">
              <w:rPr>
                <w:rFonts w:ascii="Arial" w:hAnsi="Arial" w:cs="Arial"/>
                <w:sz w:val="24"/>
                <w:szCs w:val="24"/>
                <w:lang w:val="en-CA"/>
              </w:rPr>
              <w:t xml:space="preserve">        84 </w:t>
            </w:r>
          </w:p>
        </w:tc>
      </w:tr>
      <w:tr w:rsidR="00567D07" w:rsidRPr="00553260" w14:paraId="77ABFE3F" w14:textId="77777777" w:rsidTr="00A349A2">
        <w:trPr>
          <w:trHeight w:val="316"/>
        </w:trPr>
        <w:tc>
          <w:tcPr>
            <w:tcW w:w="8307" w:type="dxa"/>
            <w:gridSpan w:val="5"/>
            <w:tcBorders>
              <w:top w:val="nil"/>
              <w:left w:val="nil"/>
              <w:bottom w:val="nil"/>
              <w:right w:val="nil"/>
            </w:tcBorders>
            <w:shd w:val="clear" w:color="auto" w:fill="auto"/>
            <w:noWrap/>
            <w:vAlign w:val="bottom"/>
          </w:tcPr>
          <w:p w14:paraId="4626F342" w14:textId="77777777" w:rsidR="00567D07" w:rsidRPr="00553260" w:rsidRDefault="00567D07" w:rsidP="002C66C2">
            <w:pPr>
              <w:rPr>
                <w:rFonts w:ascii="Arial" w:hAnsi="Arial" w:cs="Arial"/>
                <w:sz w:val="24"/>
                <w:szCs w:val="24"/>
                <w:lang w:val="en-CA"/>
              </w:rPr>
            </w:pPr>
            <w:r w:rsidRPr="00553260">
              <w:rPr>
                <w:rFonts w:ascii="Arial" w:hAnsi="Arial" w:cs="Arial"/>
                <w:sz w:val="24"/>
                <w:szCs w:val="24"/>
                <w:lang w:val="en-CA"/>
              </w:rPr>
              <w:t>Cash at December 31, 201</w:t>
            </w:r>
            <w:r w:rsidR="002C66C2" w:rsidRPr="00553260">
              <w:rPr>
                <w:rFonts w:ascii="Arial" w:hAnsi="Arial" w:cs="Arial"/>
                <w:sz w:val="24"/>
                <w:szCs w:val="24"/>
                <w:lang w:val="en-CA"/>
              </w:rPr>
              <w:t>7</w:t>
            </w:r>
          </w:p>
        </w:tc>
        <w:tc>
          <w:tcPr>
            <w:tcW w:w="938" w:type="dxa"/>
            <w:tcBorders>
              <w:top w:val="single" w:sz="4" w:space="0" w:color="auto"/>
              <w:left w:val="nil"/>
              <w:bottom w:val="double" w:sz="6" w:space="0" w:color="auto"/>
              <w:right w:val="nil"/>
            </w:tcBorders>
            <w:shd w:val="clear" w:color="auto" w:fill="auto"/>
            <w:noWrap/>
            <w:vAlign w:val="bottom"/>
          </w:tcPr>
          <w:p w14:paraId="5F4F1380" w14:textId="77777777" w:rsidR="00567D07" w:rsidRPr="00553260" w:rsidRDefault="00567D07" w:rsidP="00ED0FE2">
            <w:pPr>
              <w:ind w:right="72"/>
              <w:jc w:val="right"/>
              <w:rPr>
                <w:rFonts w:ascii="Arial" w:hAnsi="Arial" w:cs="Arial"/>
                <w:sz w:val="24"/>
                <w:szCs w:val="24"/>
                <w:lang w:val="en-CA"/>
              </w:rPr>
            </w:pPr>
            <w:r w:rsidRPr="00553260">
              <w:rPr>
                <w:rFonts w:ascii="Arial" w:hAnsi="Arial" w:cs="Arial"/>
                <w:sz w:val="24"/>
                <w:szCs w:val="24"/>
                <w:lang w:val="en-CA"/>
              </w:rPr>
              <w:t xml:space="preserve"> $     94     </w:t>
            </w:r>
          </w:p>
        </w:tc>
      </w:tr>
    </w:tbl>
    <w:p w14:paraId="1C45B48B" w14:textId="77777777" w:rsidR="00567D07" w:rsidRPr="00553260" w:rsidRDefault="00567D07" w:rsidP="00ED0FE2">
      <w:pPr>
        <w:rPr>
          <w:rFonts w:ascii="Arial" w:hAnsi="Arial" w:cs="Arial"/>
          <w:b/>
          <w:bCs/>
          <w:sz w:val="24"/>
          <w:szCs w:val="24"/>
          <w:lang w:val="en-CA"/>
        </w:rPr>
      </w:pPr>
      <w:r w:rsidRPr="00553260">
        <w:rPr>
          <w:rFonts w:ascii="Arial" w:hAnsi="Arial" w:cs="Arial"/>
          <w:b/>
          <w:sz w:val="24"/>
          <w:szCs w:val="24"/>
          <w:lang w:val="en-CA"/>
        </w:rPr>
        <w:br w:type="page"/>
      </w:r>
      <w:r w:rsidRPr="00553260">
        <w:rPr>
          <w:rFonts w:ascii="Arial" w:hAnsi="Arial" w:cs="Arial"/>
          <w:b/>
          <w:sz w:val="24"/>
          <w:szCs w:val="24"/>
          <w:lang w:val="en-CA"/>
        </w:rPr>
        <w:lastRenderedPageBreak/>
        <w:t xml:space="preserve">ANSWERS TO GROUP B PROBLEMS </w:t>
      </w:r>
    </w:p>
    <w:p w14:paraId="392C0380" w14:textId="77777777" w:rsidR="00567D07" w:rsidRPr="00553260" w:rsidRDefault="00567D07" w:rsidP="00ED0FE2">
      <w:pPr>
        <w:rPr>
          <w:rFonts w:ascii="Arial" w:hAnsi="Arial" w:cs="Arial"/>
          <w:b/>
          <w:sz w:val="24"/>
          <w:szCs w:val="24"/>
          <w:lang w:val="en-CA"/>
        </w:rPr>
      </w:pPr>
    </w:p>
    <w:p w14:paraId="688F1885" w14:textId="77777777" w:rsidR="00567D07" w:rsidRPr="00553260" w:rsidRDefault="00567D07" w:rsidP="00ED0FE2">
      <w:pPr>
        <w:rPr>
          <w:rFonts w:ascii="Arial" w:hAnsi="Arial" w:cs="Arial"/>
          <w:b/>
          <w:sz w:val="24"/>
          <w:szCs w:val="24"/>
          <w:lang w:val="en-CA"/>
        </w:rPr>
      </w:pPr>
      <w:r w:rsidRPr="00553260">
        <w:rPr>
          <w:rFonts w:ascii="Arial" w:hAnsi="Arial" w:cs="Arial"/>
          <w:b/>
          <w:sz w:val="24"/>
          <w:szCs w:val="24"/>
          <w:lang w:val="en-CA"/>
        </w:rPr>
        <w:t>PB1-1</w:t>
      </w:r>
    </w:p>
    <w:p w14:paraId="54AC8A0C" w14:textId="77777777" w:rsidR="00567D07" w:rsidRPr="00553260" w:rsidRDefault="00567D07" w:rsidP="00ED0FE2">
      <w:pPr>
        <w:pStyle w:val="text"/>
        <w:spacing w:before="0" w:line="240" w:lineRule="auto"/>
        <w:rPr>
          <w:rFonts w:cs="Arial"/>
          <w:bCs/>
          <w:szCs w:val="24"/>
          <w:lang w:val="en-CA"/>
        </w:rPr>
      </w:pPr>
      <w:r w:rsidRPr="00553260">
        <w:rPr>
          <w:rFonts w:cs="Arial"/>
          <w:bCs/>
          <w:szCs w:val="24"/>
          <w:lang w:val="en-CA"/>
        </w:rPr>
        <w:t>Req. 1</w:t>
      </w:r>
    </w:p>
    <w:p w14:paraId="7A38BF21"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 xml:space="preserve">AEROSPACE </w:t>
      </w:r>
      <w:r w:rsidR="00D12E9A" w:rsidRPr="00553260">
        <w:rPr>
          <w:rFonts w:ascii="Arial" w:hAnsi="Arial" w:cs="Arial"/>
          <w:sz w:val="24"/>
          <w:szCs w:val="24"/>
          <w:lang w:val="en-CA"/>
        </w:rPr>
        <w:t xml:space="preserve">EXPLORATIONS </w:t>
      </w:r>
    </w:p>
    <w:p w14:paraId="6E094DD8"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Income Statement</w:t>
      </w:r>
    </w:p>
    <w:p w14:paraId="75FC5738"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For the Year Ended December 31, 201</w:t>
      </w:r>
      <w:r w:rsidR="002C66C2" w:rsidRPr="00553260">
        <w:rPr>
          <w:rFonts w:ascii="Arial" w:hAnsi="Arial" w:cs="Arial"/>
          <w:sz w:val="24"/>
          <w:szCs w:val="24"/>
          <w:lang w:val="en-CA"/>
        </w:rPr>
        <w:t>7</w:t>
      </w:r>
    </w:p>
    <w:p w14:paraId="6CAAF401" w14:textId="77777777" w:rsidR="00567D07" w:rsidRPr="00553260" w:rsidRDefault="00567D07" w:rsidP="00ED0FE2">
      <w:pPr>
        <w:rPr>
          <w:rFonts w:ascii="Arial" w:hAnsi="Arial" w:cs="Arial"/>
          <w:sz w:val="24"/>
          <w:szCs w:val="24"/>
          <w:lang w:val="en-CA"/>
        </w:rPr>
      </w:pPr>
    </w:p>
    <w:p w14:paraId="755FC385"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Sales Revenue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u w:val="single"/>
          <w:lang w:val="en-CA"/>
        </w:rPr>
        <w:t>$ 94,000</w:t>
      </w:r>
    </w:p>
    <w:p w14:paraId="75DCBA94"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Expenses</w:t>
      </w:r>
    </w:p>
    <w:p w14:paraId="2FEEA3F2"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 xml:space="preserve">  Operating Expenses </w:t>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t xml:space="preserve">   60,000</w:t>
      </w:r>
    </w:p>
    <w:p w14:paraId="71144F35"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Other Expenses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8,850</w:t>
      </w:r>
    </w:p>
    <w:p w14:paraId="332F8B5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Expenses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68,850</w:t>
      </w:r>
    </w:p>
    <w:p w14:paraId="4201F980"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Net Income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double"/>
          <w:lang w:val="en-CA"/>
        </w:rPr>
        <w:t>$ 25,150</w:t>
      </w:r>
    </w:p>
    <w:p w14:paraId="60CD7C5D" w14:textId="77777777" w:rsidR="00567D07" w:rsidRPr="00553260" w:rsidRDefault="00567D07" w:rsidP="00ED0FE2">
      <w:pPr>
        <w:rPr>
          <w:rFonts w:ascii="Arial" w:hAnsi="Arial" w:cs="Arial"/>
          <w:sz w:val="24"/>
          <w:szCs w:val="24"/>
          <w:lang w:val="en-CA"/>
        </w:rPr>
      </w:pPr>
    </w:p>
    <w:p w14:paraId="4628E5F5"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Req. 2</w:t>
      </w:r>
    </w:p>
    <w:p w14:paraId="2A0AD09B" w14:textId="77777777" w:rsidR="00D12E9A" w:rsidRPr="00553260" w:rsidRDefault="00D12E9A" w:rsidP="00ED0FE2">
      <w:pPr>
        <w:jc w:val="center"/>
        <w:rPr>
          <w:rFonts w:ascii="Arial" w:hAnsi="Arial" w:cs="Arial"/>
          <w:sz w:val="24"/>
          <w:szCs w:val="24"/>
          <w:lang w:val="en-CA"/>
        </w:rPr>
      </w:pPr>
      <w:r w:rsidRPr="00553260">
        <w:rPr>
          <w:rFonts w:ascii="Arial" w:hAnsi="Arial" w:cs="Arial"/>
          <w:sz w:val="24"/>
          <w:szCs w:val="24"/>
          <w:lang w:val="en-CA"/>
        </w:rPr>
        <w:t xml:space="preserve">AEROSPACE EXPLORATIONS </w:t>
      </w:r>
    </w:p>
    <w:p w14:paraId="7BF193A9"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Statement of Retained Earnings</w:t>
      </w:r>
    </w:p>
    <w:p w14:paraId="7DBAB3ED"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For the Year Ended December 31, 201</w:t>
      </w:r>
      <w:r w:rsidR="002C66C2" w:rsidRPr="00553260">
        <w:rPr>
          <w:rFonts w:ascii="Arial" w:hAnsi="Arial" w:cs="Arial"/>
          <w:sz w:val="24"/>
          <w:szCs w:val="24"/>
          <w:lang w:val="en-CA"/>
        </w:rPr>
        <w:t>7</w:t>
      </w:r>
    </w:p>
    <w:p w14:paraId="7E957CE9" w14:textId="77777777" w:rsidR="00567D07" w:rsidRPr="00553260" w:rsidRDefault="00567D07" w:rsidP="00ED0FE2">
      <w:pPr>
        <w:rPr>
          <w:rFonts w:ascii="Arial" w:hAnsi="Arial" w:cs="Arial"/>
          <w:sz w:val="24"/>
          <w:szCs w:val="24"/>
          <w:lang w:val="en-CA"/>
        </w:rPr>
      </w:pPr>
    </w:p>
    <w:p w14:paraId="47E5F38D"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Retained Earnings, January 1, 201</w:t>
      </w:r>
      <w:r w:rsidR="002C66C2" w:rsidRPr="00553260">
        <w:rPr>
          <w:rFonts w:cs="Arial"/>
          <w:szCs w:val="24"/>
          <w:lang w:val="en-CA"/>
        </w:rPr>
        <w:t>7</w:t>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t xml:space="preserve">              $        0</w:t>
      </w:r>
    </w:p>
    <w:p w14:paraId="5BBD3A45"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Add: Net Income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25,150</w:t>
      </w:r>
    </w:p>
    <w:p w14:paraId="05713EF0"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Subtract: Dividends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(1,100)</w:t>
      </w:r>
    </w:p>
    <w:p w14:paraId="648836CE" w14:textId="77777777" w:rsidR="00567D07" w:rsidRPr="00553260" w:rsidRDefault="00567D07" w:rsidP="00ED0FE2">
      <w:pPr>
        <w:rPr>
          <w:rStyle w:val="NormalArialChar"/>
          <w:szCs w:val="24"/>
          <w:lang w:val="en-CA"/>
        </w:rPr>
      </w:pPr>
      <w:r w:rsidRPr="00553260">
        <w:rPr>
          <w:rFonts w:ascii="Arial" w:hAnsi="Arial" w:cs="Arial"/>
          <w:sz w:val="24"/>
          <w:szCs w:val="24"/>
          <w:lang w:val="en-CA"/>
        </w:rPr>
        <w:t>Retained Earnings, December 31, 201</w:t>
      </w:r>
      <w:r w:rsidR="002C66C2" w:rsidRPr="00553260">
        <w:rPr>
          <w:rFonts w:ascii="Arial" w:hAnsi="Arial" w:cs="Arial"/>
          <w:sz w:val="24"/>
          <w:szCs w:val="24"/>
          <w:lang w:val="en-CA"/>
        </w:rPr>
        <w:t>7</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Style w:val="NormalArialChar"/>
          <w:b w:val="0"/>
          <w:szCs w:val="24"/>
          <w:u w:val="double"/>
          <w:lang w:val="en-CA"/>
        </w:rPr>
        <w:t>$  24,050</w:t>
      </w:r>
    </w:p>
    <w:p w14:paraId="58AB70D3" w14:textId="77777777" w:rsidR="00567D07" w:rsidRPr="00553260" w:rsidRDefault="00567D07" w:rsidP="00ED0FE2">
      <w:pPr>
        <w:rPr>
          <w:rFonts w:ascii="Arial" w:hAnsi="Arial" w:cs="Arial"/>
          <w:sz w:val="24"/>
          <w:szCs w:val="24"/>
          <w:lang w:val="en-CA"/>
        </w:rPr>
      </w:pPr>
    </w:p>
    <w:p w14:paraId="44142F63"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Req. 3</w:t>
      </w:r>
    </w:p>
    <w:p w14:paraId="556AAF8C" w14:textId="77777777" w:rsidR="00D12E9A" w:rsidRPr="00553260" w:rsidRDefault="00D12E9A" w:rsidP="00ED0FE2">
      <w:pPr>
        <w:jc w:val="center"/>
        <w:rPr>
          <w:rFonts w:ascii="Arial" w:hAnsi="Arial" w:cs="Arial"/>
          <w:sz w:val="24"/>
          <w:szCs w:val="24"/>
          <w:lang w:val="en-CA"/>
        </w:rPr>
      </w:pPr>
      <w:r w:rsidRPr="00553260">
        <w:rPr>
          <w:rFonts w:ascii="Arial" w:hAnsi="Arial" w:cs="Arial"/>
          <w:sz w:val="24"/>
          <w:szCs w:val="24"/>
          <w:lang w:val="en-CA"/>
        </w:rPr>
        <w:t xml:space="preserve">AEROSPACE EXPLORATIONS </w:t>
      </w:r>
    </w:p>
    <w:p w14:paraId="78DD6BBE"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Balance Sheet</w:t>
      </w:r>
    </w:p>
    <w:p w14:paraId="617B48B7"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At December 31, 201</w:t>
      </w:r>
      <w:r w:rsidR="002C66C2" w:rsidRPr="00553260">
        <w:rPr>
          <w:rFonts w:ascii="Arial" w:hAnsi="Arial" w:cs="Arial"/>
          <w:sz w:val="24"/>
          <w:szCs w:val="24"/>
          <w:lang w:val="en-CA"/>
        </w:rPr>
        <w:t>7</w:t>
      </w:r>
    </w:p>
    <w:p w14:paraId="51A17583"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Assets</w:t>
      </w:r>
    </w:p>
    <w:p w14:paraId="3A26050C"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Cash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13,900</w:t>
      </w:r>
    </w:p>
    <w:p w14:paraId="5F9C6AC2"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Accounts Receivable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9,500</w:t>
      </w:r>
    </w:p>
    <w:p w14:paraId="0EB886AC"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Supplies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t xml:space="preserve">      9,000</w:t>
      </w:r>
    </w:p>
    <w:p w14:paraId="58132111"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Equipment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86,000</w:t>
      </w:r>
    </w:p>
    <w:p w14:paraId="70E865EF"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Total Assets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double"/>
          <w:lang w:val="en-CA"/>
        </w:rPr>
        <w:t>$118,400</w:t>
      </w:r>
    </w:p>
    <w:p w14:paraId="1E9B7D15" w14:textId="77777777" w:rsidR="00567D07" w:rsidRPr="00553260" w:rsidRDefault="00567D07" w:rsidP="00ED0FE2">
      <w:pPr>
        <w:rPr>
          <w:rFonts w:ascii="Arial" w:hAnsi="Arial" w:cs="Arial"/>
          <w:sz w:val="24"/>
          <w:szCs w:val="24"/>
          <w:lang w:val="en-CA"/>
        </w:rPr>
      </w:pPr>
    </w:p>
    <w:p w14:paraId="4E1A60D3"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Liabilities</w:t>
      </w:r>
    </w:p>
    <w:p w14:paraId="65016274"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Accounts Payable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30,277</w:t>
      </w:r>
    </w:p>
    <w:p w14:paraId="012AFA40"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Notes Payable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u w:val="single"/>
          <w:lang w:val="en-CA"/>
        </w:rPr>
        <w:t xml:space="preserve">     1,220</w:t>
      </w:r>
    </w:p>
    <w:p w14:paraId="68CF1142"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Liabilities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u w:val="single"/>
          <w:lang w:val="en-CA"/>
        </w:rPr>
        <w:t xml:space="preserve">   31,497</w:t>
      </w:r>
    </w:p>
    <w:p w14:paraId="6AD61107"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b/>
      </w:r>
      <w:r w:rsidRPr="00553260">
        <w:rPr>
          <w:rFonts w:ascii="Arial" w:hAnsi="Arial" w:cs="Arial"/>
          <w:sz w:val="24"/>
          <w:szCs w:val="24"/>
          <w:lang w:val="en-CA"/>
        </w:rPr>
        <w:tab/>
      </w:r>
    </w:p>
    <w:p w14:paraId="31582F1B" w14:textId="77777777" w:rsidR="00567D07" w:rsidRPr="00553260" w:rsidRDefault="00A83910" w:rsidP="00ED0FE2">
      <w:pPr>
        <w:rPr>
          <w:rFonts w:ascii="Arial" w:hAnsi="Arial" w:cs="Arial"/>
          <w:sz w:val="24"/>
          <w:szCs w:val="24"/>
          <w:lang w:val="en-CA"/>
        </w:rPr>
      </w:pPr>
      <w:r w:rsidRPr="00553260">
        <w:rPr>
          <w:rFonts w:ascii="Arial" w:hAnsi="Arial" w:cs="Arial"/>
          <w:sz w:val="24"/>
          <w:szCs w:val="24"/>
          <w:lang w:val="en-CA"/>
        </w:rPr>
        <w:t>Shareholders’</w:t>
      </w:r>
      <w:r w:rsidR="00567D07" w:rsidRPr="00553260">
        <w:rPr>
          <w:rFonts w:ascii="Arial" w:hAnsi="Arial" w:cs="Arial"/>
          <w:sz w:val="24"/>
          <w:szCs w:val="24"/>
          <w:lang w:val="en-CA"/>
        </w:rPr>
        <w:t xml:space="preserve"> Equity</w:t>
      </w:r>
    </w:p>
    <w:p w14:paraId="1F13F880"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Contributed Capital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t xml:space="preserve">               62,853</w:t>
      </w:r>
    </w:p>
    <w:p w14:paraId="5C310A3C"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Retained Earnings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24,050</w:t>
      </w:r>
    </w:p>
    <w:p w14:paraId="6062816D"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86,903</w:t>
      </w:r>
    </w:p>
    <w:p w14:paraId="3E0C2670"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Total Liabilities and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double"/>
          <w:lang w:val="en-CA"/>
        </w:rPr>
        <w:t>$118,400</w:t>
      </w:r>
    </w:p>
    <w:p w14:paraId="732B697B" w14:textId="77777777" w:rsidR="00567D07" w:rsidRPr="00553260" w:rsidRDefault="00567D07" w:rsidP="00ED0FE2">
      <w:pPr>
        <w:rPr>
          <w:rFonts w:ascii="Arial" w:hAnsi="Arial" w:cs="Arial"/>
          <w:b/>
          <w:sz w:val="24"/>
          <w:szCs w:val="24"/>
          <w:lang w:val="en-CA"/>
        </w:rPr>
      </w:pPr>
      <w:r w:rsidRPr="00553260">
        <w:rPr>
          <w:rFonts w:ascii="Arial" w:hAnsi="Arial" w:cs="Arial"/>
          <w:b/>
          <w:sz w:val="24"/>
          <w:szCs w:val="24"/>
          <w:lang w:val="en-CA"/>
        </w:rPr>
        <w:br w:type="page"/>
      </w:r>
      <w:r w:rsidRPr="00553260">
        <w:rPr>
          <w:rFonts w:ascii="Arial" w:hAnsi="Arial" w:cs="Arial"/>
          <w:b/>
          <w:sz w:val="24"/>
          <w:szCs w:val="24"/>
          <w:lang w:val="en-CA"/>
        </w:rPr>
        <w:lastRenderedPageBreak/>
        <w:t>PB1-2</w:t>
      </w:r>
    </w:p>
    <w:p w14:paraId="637A88DF" w14:textId="77777777" w:rsidR="00567D07" w:rsidRPr="00553260" w:rsidRDefault="00567D07" w:rsidP="00ED0FE2">
      <w:pPr>
        <w:rPr>
          <w:rFonts w:ascii="Arial" w:hAnsi="Arial" w:cs="Arial"/>
          <w:b/>
          <w:sz w:val="24"/>
          <w:szCs w:val="24"/>
          <w:lang w:val="en-CA"/>
        </w:rPr>
      </w:pPr>
    </w:p>
    <w:p w14:paraId="6EE1B025" w14:textId="77777777" w:rsidR="00567D07" w:rsidRPr="00553260" w:rsidRDefault="00567D07" w:rsidP="00ED0FE2">
      <w:pPr>
        <w:pStyle w:val="text"/>
        <w:spacing w:before="0" w:line="240" w:lineRule="auto"/>
        <w:rPr>
          <w:rFonts w:cs="Arial"/>
          <w:bCs/>
          <w:szCs w:val="24"/>
          <w:lang w:val="en-CA"/>
        </w:rPr>
      </w:pPr>
      <w:r w:rsidRPr="00553260">
        <w:rPr>
          <w:rFonts w:cs="Arial"/>
          <w:bCs/>
          <w:szCs w:val="24"/>
          <w:lang w:val="en-CA"/>
        </w:rPr>
        <w:t>Req. 1</w:t>
      </w:r>
    </w:p>
    <w:p w14:paraId="632F732D" w14:textId="77777777" w:rsidR="00567D07" w:rsidRPr="00553260" w:rsidRDefault="00567D07" w:rsidP="00ED0FE2">
      <w:pPr>
        <w:pStyle w:val="text"/>
        <w:spacing w:before="0" w:line="240" w:lineRule="auto"/>
        <w:rPr>
          <w:rFonts w:cs="Arial"/>
          <w:szCs w:val="24"/>
          <w:lang w:val="en-CA"/>
        </w:rPr>
      </w:pPr>
    </w:p>
    <w:p w14:paraId="2E626961" w14:textId="77777777" w:rsidR="00567D07" w:rsidRPr="00553260" w:rsidRDefault="00567D07" w:rsidP="00ED0FE2">
      <w:pPr>
        <w:pStyle w:val="text"/>
        <w:spacing w:before="0" w:line="240" w:lineRule="auto"/>
        <w:rPr>
          <w:rFonts w:cs="Arial"/>
          <w:bCs/>
          <w:szCs w:val="24"/>
          <w:lang w:val="en-CA"/>
        </w:rPr>
      </w:pPr>
      <w:r w:rsidRPr="00553260">
        <w:rPr>
          <w:rFonts w:cs="Arial"/>
          <w:szCs w:val="24"/>
          <w:lang w:val="en-CA"/>
        </w:rPr>
        <w:t>Aerospace Corporation’s income statement reported net income of $25,150, suggesting that the company was profitable because revenues exceeded expenses.</w:t>
      </w:r>
    </w:p>
    <w:p w14:paraId="10717486" w14:textId="77777777" w:rsidR="00567D07" w:rsidRPr="00553260" w:rsidRDefault="00567D07" w:rsidP="00ED0FE2">
      <w:pPr>
        <w:rPr>
          <w:rFonts w:ascii="Arial" w:hAnsi="Arial" w:cs="Arial"/>
          <w:bCs/>
          <w:sz w:val="24"/>
          <w:szCs w:val="24"/>
          <w:lang w:val="en-CA"/>
        </w:rPr>
      </w:pPr>
    </w:p>
    <w:p w14:paraId="6B8FFAB0"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Req. 2</w:t>
      </w:r>
    </w:p>
    <w:p w14:paraId="0D91331E" w14:textId="77777777" w:rsidR="00567D07" w:rsidRPr="00553260" w:rsidRDefault="00567D07" w:rsidP="00ED0FE2">
      <w:pPr>
        <w:rPr>
          <w:rFonts w:ascii="Arial" w:hAnsi="Arial" w:cs="Arial"/>
          <w:bCs/>
          <w:sz w:val="24"/>
          <w:szCs w:val="24"/>
          <w:lang w:val="en-CA"/>
        </w:rPr>
      </w:pPr>
    </w:p>
    <w:p w14:paraId="1662BF12"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Aerospace Corporation’s statement of retained earnings reported a retained earnings balance of $24,050, after dividends of $1,100 had been subtracted. This suggests the company could have sustained additional dividends of $24,050, if sufficient cash were available to pay them. As it turns out, the company’s balance sheet reports cash of $13,900, suggesting that only $13,900 in additional dividends could be paid (without borrowing additional cash).</w:t>
      </w:r>
    </w:p>
    <w:p w14:paraId="6548DFB7" w14:textId="77777777" w:rsidR="00567D07" w:rsidRPr="00553260" w:rsidRDefault="00567D07" w:rsidP="00ED0FE2">
      <w:pPr>
        <w:rPr>
          <w:rFonts w:ascii="Arial" w:hAnsi="Arial" w:cs="Arial"/>
          <w:bCs/>
          <w:sz w:val="24"/>
          <w:szCs w:val="24"/>
          <w:lang w:val="en-CA"/>
        </w:rPr>
      </w:pPr>
    </w:p>
    <w:p w14:paraId="37BB68F1"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Req. 3</w:t>
      </w:r>
    </w:p>
    <w:p w14:paraId="2BB5A9E3" w14:textId="77777777" w:rsidR="00567D07" w:rsidRPr="00553260" w:rsidRDefault="00567D07" w:rsidP="00ED0FE2">
      <w:pPr>
        <w:rPr>
          <w:rFonts w:ascii="Arial" w:hAnsi="Arial" w:cs="Arial"/>
          <w:sz w:val="24"/>
          <w:szCs w:val="24"/>
          <w:lang w:val="en-CA"/>
        </w:rPr>
      </w:pPr>
    </w:p>
    <w:p w14:paraId="7343361D" w14:textId="77777777" w:rsidR="00567D07" w:rsidRPr="00553260" w:rsidRDefault="00567D07" w:rsidP="00ED0FE2">
      <w:pPr>
        <w:rPr>
          <w:rFonts w:ascii="Arial" w:hAnsi="Arial" w:cs="Arial"/>
          <w:bCs/>
          <w:sz w:val="24"/>
          <w:szCs w:val="24"/>
          <w:lang w:val="en-CA"/>
        </w:rPr>
      </w:pPr>
      <w:r w:rsidRPr="00553260">
        <w:rPr>
          <w:rFonts w:ascii="Arial" w:hAnsi="Arial" w:cs="Arial"/>
          <w:sz w:val="24"/>
          <w:szCs w:val="24"/>
          <w:lang w:val="en-CA"/>
        </w:rPr>
        <w:t xml:space="preserve">Aerospace Corporation’s balance sheet reports total liabilities of $31,497 and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 of $86,903, indicating that the company is financed mainly by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w:t>
      </w:r>
    </w:p>
    <w:p w14:paraId="747FEFC4" w14:textId="77777777" w:rsidR="00567D07" w:rsidRPr="00553260" w:rsidRDefault="00567D07" w:rsidP="00ED0FE2">
      <w:pPr>
        <w:rPr>
          <w:rFonts w:ascii="Arial" w:hAnsi="Arial" w:cs="Arial"/>
          <w:bCs/>
          <w:sz w:val="24"/>
          <w:szCs w:val="24"/>
          <w:lang w:val="en-CA"/>
        </w:rPr>
      </w:pPr>
    </w:p>
    <w:p w14:paraId="6B1E2E82"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Req. 4</w:t>
      </w:r>
    </w:p>
    <w:p w14:paraId="7FEB1840" w14:textId="77777777" w:rsidR="00567D07" w:rsidRPr="00553260" w:rsidRDefault="00567D07" w:rsidP="00ED0FE2">
      <w:pPr>
        <w:rPr>
          <w:rFonts w:ascii="Arial" w:hAnsi="Arial" w:cs="Arial"/>
          <w:sz w:val="24"/>
          <w:szCs w:val="24"/>
          <w:lang w:val="en-CA"/>
        </w:rPr>
      </w:pPr>
    </w:p>
    <w:p w14:paraId="790E4628" w14:textId="77777777" w:rsidR="00567D07" w:rsidRPr="00553260" w:rsidRDefault="00567D07" w:rsidP="00ED0FE2">
      <w:pPr>
        <w:rPr>
          <w:rFonts w:ascii="Arial" w:hAnsi="Arial" w:cs="Arial"/>
          <w:bCs/>
          <w:sz w:val="24"/>
          <w:szCs w:val="24"/>
          <w:lang w:val="en-CA"/>
        </w:rPr>
      </w:pPr>
      <w:r w:rsidRPr="00553260">
        <w:rPr>
          <w:rFonts w:ascii="Arial" w:hAnsi="Arial" w:cs="Arial"/>
          <w:sz w:val="24"/>
          <w:szCs w:val="24"/>
          <w:lang w:val="en-CA"/>
        </w:rPr>
        <w:t>Aerospace Corporation was founded at the beginning of the year, so it began with no cash. The balance sheet reports a cash balance of $13,900 at the end of the year. The reasons for this increase of $13,900 would be shown in the statement of cash flows.</w:t>
      </w:r>
    </w:p>
    <w:p w14:paraId="33A676ED" w14:textId="77777777" w:rsidR="00567D07" w:rsidRPr="00553260" w:rsidRDefault="00567D07" w:rsidP="00ED0FE2">
      <w:pPr>
        <w:rPr>
          <w:rFonts w:ascii="Arial" w:hAnsi="Arial" w:cs="Arial"/>
          <w:b/>
          <w:sz w:val="24"/>
          <w:szCs w:val="24"/>
          <w:lang w:val="en-CA"/>
        </w:rPr>
      </w:pPr>
    </w:p>
    <w:p w14:paraId="142D2875" w14:textId="77777777" w:rsidR="00ED0FE2" w:rsidRPr="00553260" w:rsidRDefault="00ED0FE2" w:rsidP="00ED0FE2">
      <w:pPr>
        <w:rPr>
          <w:rFonts w:ascii="Arial" w:hAnsi="Arial" w:cs="Arial"/>
          <w:b/>
          <w:sz w:val="24"/>
          <w:szCs w:val="24"/>
          <w:lang w:val="en-CA"/>
        </w:rPr>
      </w:pPr>
    </w:p>
    <w:p w14:paraId="2375D97C" w14:textId="77777777" w:rsidR="00567D07" w:rsidRPr="00553260" w:rsidRDefault="00567D07" w:rsidP="00ED0FE2">
      <w:pPr>
        <w:rPr>
          <w:rFonts w:ascii="Arial" w:hAnsi="Arial" w:cs="Arial"/>
          <w:b/>
          <w:sz w:val="24"/>
          <w:szCs w:val="24"/>
          <w:lang w:val="en-CA"/>
        </w:rPr>
      </w:pPr>
      <w:bookmarkStart w:id="10" w:name="OLE_LINK11"/>
      <w:bookmarkStart w:id="11" w:name="OLE_LINK12"/>
      <w:r w:rsidRPr="00553260">
        <w:rPr>
          <w:rFonts w:ascii="Arial" w:hAnsi="Arial" w:cs="Arial"/>
          <w:b/>
          <w:sz w:val="24"/>
          <w:szCs w:val="24"/>
          <w:lang w:val="en-CA"/>
        </w:rPr>
        <w:t>PB1-3</w:t>
      </w:r>
    </w:p>
    <w:p w14:paraId="7B2540BC" w14:textId="77777777" w:rsidR="00C07EF5" w:rsidRPr="00553260" w:rsidRDefault="00C07EF5" w:rsidP="00ED0FE2">
      <w:pPr>
        <w:rPr>
          <w:rFonts w:ascii="Arial" w:hAnsi="Arial" w:cs="Arial"/>
          <w:b/>
          <w:sz w:val="24"/>
          <w:szCs w:val="24"/>
          <w:lang w:val="en-CA"/>
        </w:rPr>
      </w:pPr>
    </w:p>
    <w:bookmarkEnd w:id="10"/>
    <w:bookmarkEnd w:id="11"/>
    <w:p w14:paraId="5F317291" w14:textId="77777777" w:rsidR="00567D07" w:rsidRPr="00553260" w:rsidRDefault="00567D07" w:rsidP="00ED0FE2">
      <w:pPr>
        <w:pStyle w:val="text"/>
        <w:spacing w:before="0" w:line="240" w:lineRule="auto"/>
        <w:rPr>
          <w:rFonts w:cs="Arial"/>
          <w:bCs/>
          <w:szCs w:val="24"/>
          <w:lang w:val="en-CA"/>
        </w:rPr>
      </w:pPr>
      <w:r w:rsidRPr="00553260">
        <w:rPr>
          <w:rFonts w:cs="Arial"/>
          <w:bCs/>
          <w:szCs w:val="24"/>
          <w:lang w:val="en-CA"/>
        </w:rPr>
        <w:t>Req. 1</w:t>
      </w:r>
    </w:p>
    <w:p w14:paraId="070511B3"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ROCK POINT ADVENTURES INC.</w:t>
      </w:r>
    </w:p>
    <w:p w14:paraId="6884BE84"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Income Statement</w:t>
      </w:r>
    </w:p>
    <w:p w14:paraId="478DBA86"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For the Year Ended June 30, 201</w:t>
      </w:r>
      <w:r w:rsidR="002C66C2" w:rsidRPr="00553260">
        <w:rPr>
          <w:rFonts w:ascii="Arial" w:hAnsi="Arial" w:cs="Arial"/>
          <w:sz w:val="24"/>
          <w:szCs w:val="24"/>
          <w:lang w:val="en-CA"/>
        </w:rPr>
        <w:t>7</w:t>
      </w:r>
    </w:p>
    <w:p w14:paraId="23398817" w14:textId="77777777" w:rsidR="00567D07" w:rsidRPr="00553260" w:rsidRDefault="00567D07" w:rsidP="00ED0FE2">
      <w:pPr>
        <w:rPr>
          <w:rFonts w:ascii="Arial" w:hAnsi="Arial" w:cs="Arial"/>
          <w:sz w:val="24"/>
          <w:szCs w:val="24"/>
          <w:lang w:val="en-CA"/>
        </w:rPr>
      </w:pPr>
    </w:p>
    <w:p w14:paraId="712692EC"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Revenue</w:t>
      </w:r>
    </w:p>
    <w:p w14:paraId="6FDF6D41"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Sales Revenue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$ 143,098</w:t>
      </w:r>
    </w:p>
    <w:p w14:paraId="696F4AD3"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Rental Revenue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34,986</w:t>
      </w:r>
    </w:p>
    <w:p w14:paraId="6D96765D"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Concessions Revenue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u w:val="single"/>
          <w:lang w:val="en-CA"/>
        </w:rPr>
        <w:t xml:space="preserve">     25,873</w:t>
      </w:r>
    </w:p>
    <w:p w14:paraId="4047B55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Revenue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203,957</w:t>
      </w:r>
    </w:p>
    <w:p w14:paraId="1A047F48"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Expenses</w:t>
      </w:r>
    </w:p>
    <w:p w14:paraId="3993BB3B"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 xml:space="preserve">  Operating Expenses </w:t>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t xml:space="preserve">     74,390</w:t>
      </w:r>
    </w:p>
    <w:p w14:paraId="7382AA9C"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 xml:space="preserve">  Rent Expense</w:t>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t xml:space="preserve">     25,198</w:t>
      </w:r>
    </w:p>
    <w:p w14:paraId="76D81D40" w14:textId="77777777" w:rsidR="00567D07" w:rsidRPr="00553260" w:rsidRDefault="00567D07" w:rsidP="00ED0FE2">
      <w:pPr>
        <w:pStyle w:val="text"/>
        <w:spacing w:before="0" w:line="240" w:lineRule="auto"/>
        <w:rPr>
          <w:rFonts w:cs="Arial"/>
          <w:szCs w:val="24"/>
          <w:lang w:val="en-CA"/>
        </w:rPr>
      </w:pPr>
      <w:r w:rsidRPr="00553260">
        <w:rPr>
          <w:rFonts w:cs="Arial"/>
          <w:szCs w:val="24"/>
          <w:lang w:val="en-CA"/>
        </w:rPr>
        <w:t xml:space="preserve">  Concessions Expense</w:t>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t xml:space="preserve">     21,985</w:t>
      </w:r>
    </w:p>
    <w:p w14:paraId="5BE726BF"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Other Expenses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4,278</w:t>
      </w:r>
    </w:p>
    <w:p w14:paraId="4DC6490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Expenses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125,851</w:t>
      </w:r>
    </w:p>
    <w:p w14:paraId="4AEC4AA3"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Net Income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double"/>
          <w:lang w:val="en-CA"/>
        </w:rPr>
        <w:t>$   78,106</w:t>
      </w:r>
    </w:p>
    <w:p w14:paraId="65F838C9" w14:textId="77777777" w:rsidR="00100526" w:rsidRPr="00553260" w:rsidRDefault="00100526" w:rsidP="00ED0FE2">
      <w:pPr>
        <w:rPr>
          <w:rFonts w:ascii="Arial" w:hAnsi="Arial" w:cs="Arial"/>
          <w:b/>
          <w:sz w:val="24"/>
          <w:szCs w:val="24"/>
          <w:lang w:val="en-CA"/>
        </w:rPr>
      </w:pPr>
      <w:r w:rsidRPr="00553260">
        <w:rPr>
          <w:rFonts w:ascii="Arial" w:hAnsi="Arial" w:cs="Arial"/>
          <w:b/>
          <w:sz w:val="24"/>
          <w:szCs w:val="24"/>
          <w:lang w:val="en-CA"/>
        </w:rPr>
        <w:lastRenderedPageBreak/>
        <w:t>PB1-3 (continued)</w:t>
      </w:r>
    </w:p>
    <w:p w14:paraId="7EA77499" w14:textId="77777777" w:rsidR="00100526" w:rsidRPr="00553260" w:rsidRDefault="00100526" w:rsidP="00ED0FE2">
      <w:pPr>
        <w:rPr>
          <w:rFonts w:ascii="Arial" w:hAnsi="Arial" w:cs="Arial"/>
          <w:b/>
          <w:sz w:val="24"/>
          <w:szCs w:val="24"/>
          <w:lang w:val="en-CA"/>
        </w:rPr>
      </w:pPr>
    </w:p>
    <w:p w14:paraId="7930FBE7"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Req. 2</w:t>
      </w:r>
    </w:p>
    <w:p w14:paraId="673CC387"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ROCK POINT ADVENTURES INC.</w:t>
      </w:r>
    </w:p>
    <w:p w14:paraId="21260090"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Statement of Retained Earnings</w:t>
      </w:r>
    </w:p>
    <w:p w14:paraId="49F06B14"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For the Year Ended June 30, 201</w:t>
      </w:r>
      <w:r w:rsidR="002C66C2" w:rsidRPr="00553260">
        <w:rPr>
          <w:rFonts w:ascii="Arial" w:hAnsi="Arial" w:cs="Arial"/>
          <w:sz w:val="24"/>
          <w:szCs w:val="24"/>
          <w:lang w:val="en-CA"/>
        </w:rPr>
        <w:t>7</w:t>
      </w:r>
    </w:p>
    <w:p w14:paraId="2748C525" w14:textId="77777777" w:rsidR="00567D07" w:rsidRPr="00553260" w:rsidRDefault="00567D07" w:rsidP="00ED0FE2">
      <w:pPr>
        <w:rPr>
          <w:rFonts w:ascii="Arial" w:hAnsi="Arial" w:cs="Arial"/>
          <w:sz w:val="24"/>
          <w:szCs w:val="24"/>
          <w:lang w:val="en-CA"/>
        </w:rPr>
      </w:pPr>
    </w:p>
    <w:p w14:paraId="2DBFDEFB" w14:textId="0257AF40" w:rsidR="00567D07" w:rsidRPr="00553260" w:rsidRDefault="00567D07" w:rsidP="00ED0FE2">
      <w:pPr>
        <w:pStyle w:val="text"/>
        <w:spacing w:before="0" w:line="240" w:lineRule="auto"/>
        <w:rPr>
          <w:rFonts w:cs="Arial"/>
          <w:szCs w:val="24"/>
          <w:lang w:val="en-CA"/>
        </w:rPr>
      </w:pPr>
      <w:r w:rsidRPr="00553260">
        <w:rPr>
          <w:rFonts w:cs="Arial"/>
          <w:szCs w:val="24"/>
          <w:lang w:val="en-CA"/>
        </w:rPr>
        <w:t xml:space="preserve">Retained Earnings, July 1, </w:t>
      </w:r>
      <w:r w:rsidR="001012E7" w:rsidRPr="00553260">
        <w:rPr>
          <w:rFonts w:cs="Arial"/>
          <w:szCs w:val="24"/>
          <w:lang w:val="en-CA"/>
        </w:rPr>
        <w:t>201</w:t>
      </w:r>
      <w:r w:rsidR="001012E7">
        <w:rPr>
          <w:rFonts w:cs="Arial"/>
          <w:szCs w:val="24"/>
          <w:lang w:val="en-CA"/>
        </w:rPr>
        <w:t>6</w:t>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r>
      <w:r w:rsidRPr="00553260">
        <w:rPr>
          <w:rFonts w:cs="Arial"/>
          <w:szCs w:val="24"/>
          <w:lang w:val="en-CA"/>
        </w:rPr>
        <w:tab/>
        <w:t xml:space="preserve">              $  53,456</w:t>
      </w:r>
    </w:p>
    <w:p w14:paraId="34DA020D"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Add: Net Income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78,106</w:t>
      </w:r>
    </w:p>
    <w:p w14:paraId="2A8D6F69"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Subtract: Dividends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(50,000)</w:t>
      </w:r>
    </w:p>
    <w:p w14:paraId="0EF7DBF3" w14:textId="77777777" w:rsidR="00567D07" w:rsidRPr="00553260" w:rsidRDefault="00567D07" w:rsidP="00ED0FE2">
      <w:pPr>
        <w:rPr>
          <w:rStyle w:val="NormalArialChar"/>
          <w:szCs w:val="24"/>
          <w:lang w:val="en-CA"/>
        </w:rPr>
      </w:pPr>
      <w:r w:rsidRPr="00553260">
        <w:rPr>
          <w:rFonts w:ascii="Arial" w:hAnsi="Arial" w:cs="Arial"/>
          <w:sz w:val="24"/>
          <w:szCs w:val="24"/>
          <w:lang w:val="en-CA"/>
        </w:rPr>
        <w:t>Retained Earnings, June 30, 201</w:t>
      </w:r>
      <w:r w:rsidR="002C66C2" w:rsidRPr="00553260">
        <w:rPr>
          <w:rFonts w:ascii="Arial" w:hAnsi="Arial" w:cs="Arial"/>
          <w:sz w:val="24"/>
          <w:szCs w:val="24"/>
          <w:lang w:val="en-CA"/>
        </w:rPr>
        <w:t>7</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006B20AD" w:rsidRPr="00553260">
        <w:rPr>
          <w:rFonts w:ascii="Arial" w:hAnsi="Arial" w:cs="Arial"/>
          <w:sz w:val="24"/>
          <w:szCs w:val="24"/>
          <w:lang w:val="en-CA"/>
        </w:rPr>
        <w:t xml:space="preserve">  </w:t>
      </w:r>
      <w:r w:rsidRPr="00553260">
        <w:rPr>
          <w:rFonts w:ascii="Arial" w:hAnsi="Arial" w:cs="Arial"/>
          <w:sz w:val="24"/>
          <w:szCs w:val="24"/>
          <w:lang w:val="en-CA"/>
        </w:rPr>
        <w:t xml:space="preserve"> </w:t>
      </w:r>
      <w:r w:rsidRPr="00553260">
        <w:rPr>
          <w:rStyle w:val="NormalArialChar"/>
          <w:b w:val="0"/>
          <w:szCs w:val="24"/>
          <w:u w:val="double"/>
          <w:lang w:val="en-CA"/>
        </w:rPr>
        <w:t>$  81,562</w:t>
      </w:r>
    </w:p>
    <w:p w14:paraId="55BDB3B8" w14:textId="77777777" w:rsidR="00567D07" w:rsidRPr="00553260" w:rsidRDefault="00567D07" w:rsidP="00ED0FE2">
      <w:pPr>
        <w:rPr>
          <w:rFonts w:ascii="Arial" w:hAnsi="Arial" w:cs="Arial"/>
          <w:sz w:val="24"/>
          <w:szCs w:val="24"/>
          <w:lang w:val="en-CA"/>
        </w:rPr>
      </w:pPr>
    </w:p>
    <w:p w14:paraId="69A48DC1" w14:textId="77777777" w:rsidR="00567D07" w:rsidRPr="00553260" w:rsidRDefault="00567D07" w:rsidP="00ED0FE2">
      <w:pPr>
        <w:rPr>
          <w:rFonts w:ascii="Arial" w:hAnsi="Arial" w:cs="Arial"/>
          <w:sz w:val="24"/>
          <w:szCs w:val="24"/>
          <w:lang w:val="en-CA"/>
        </w:rPr>
      </w:pPr>
    </w:p>
    <w:p w14:paraId="68DF253D"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Req. 3</w:t>
      </w:r>
    </w:p>
    <w:p w14:paraId="53A4863A"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ROCK POINT ADVENTURES INC.</w:t>
      </w:r>
    </w:p>
    <w:p w14:paraId="69BE3C94"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Balance Sheet</w:t>
      </w:r>
    </w:p>
    <w:p w14:paraId="4226EDFB"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At June 30, 201</w:t>
      </w:r>
      <w:r w:rsidR="002C66C2" w:rsidRPr="00553260">
        <w:rPr>
          <w:rFonts w:ascii="Arial" w:hAnsi="Arial" w:cs="Arial"/>
          <w:sz w:val="24"/>
          <w:szCs w:val="24"/>
          <w:lang w:val="en-CA"/>
        </w:rPr>
        <w:t>7</w:t>
      </w:r>
    </w:p>
    <w:p w14:paraId="6A848575"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Assets</w:t>
      </w:r>
    </w:p>
    <w:p w14:paraId="7900BA15"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Accounts Receivable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$ 124,579</w:t>
      </w:r>
    </w:p>
    <w:p w14:paraId="2BEFBD01"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Supplies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t xml:space="preserve">     14,356</w:t>
      </w:r>
    </w:p>
    <w:p w14:paraId="27328F21"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Property and Equipment</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136,897</w:t>
      </w:r>
    </w:p>
    <w:p w14:paraId="59A9AE91"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Other Assets</w:t>
      </w:r>
      <w:r w:rsidRPr="00553260">
        <w:rPr>
          <w:rFonts w:ascii="Arial" w:hAnsi="Arial" w:cs="Arial"/>
          <w:sz w:val="24"/>
          <w:szCs w:val="24"/>
          <w:lang w:val="en-CA"/>
        </w:rPr>
        <w:tab/>
        <w:t xml:space="preserv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3,857</w:t>
      </w:r>
    </w:p>
    <w:p w14:paraId="5D9AD8C0"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Total Assets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u w:val="double"/>
          <w:lang w:val="en-CA"/>
        </w:rPr>
        <w:t>$279,689</w:t>
      </w:r>
    </w:p>
    <w:p w14:paraId="187A230E" w14:textId="77777777" w:rsidR="00567D07" w:rsidRPr="00553260" w:rsidRDefault="00567D07" w:rsidP="00ED0FE2">
      <w:pPr>
        <w:rPr>
          <w:rFonts w:ascii="Arial" w:hAnsi="Arial" w:cs="Arial"/>
          <w:sz w:val="24"/>
          <w:szCs w:val="24"/>
          <w:lang w:val="en-CA"/>
        </w:rPr>
      </w:pPr>
    </w:p>
    <w:p w14:paraId="209F99BE"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Liabilities</w:t>
      </w:r>
    </w:p>
    <w:p w14:paraId="25D9D6B5"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Bank Overdraft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2,058</w:t>
      </w:r>
    </w:p>
    <w:p w14:paraId="310E9893"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Accounts Payable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58,973</w:t>
      </w:r>
    </w:p>
    <w:p w14:paraId="1800096F"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Notes Payable</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74,985</w:t>
      </w:r>
    </w:p>
    <w:p w14:paraId="5476AC7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Other Liabilities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u w:val="single"/>
          <w:lang w:val="en-CA"/>
        </w:rPr>
        <w:t xml:space="preserve">     3,765</w:t>
      </w:r>
    </w:p>
    <w:p w14:paraId="67C3DD9F"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Liabilities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u w:val="single"/>
          <w:lang w:val="en-CA"/>
        </w:rPr>
        <w:t xml:space="preserve"> 139,781</w:t>
      </w:r>
    </w:p>
    <w:p w14:paraId="601A0F07"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b/>
      </w:r>
      <w:r w:rsidRPr="00553260">
        <w:rPr>
          <w:rFonts w:ascii="Arial" w:hAnsi="Arial" w:cs="Arial"/>
          <w:sz w:val="24"/>
          <w:szCs w:val="24"/>
          <w:lang w:val="en-CA"/>
        </w:rPr>
        <w:tab/>
      </w:r>
    </w:p>
    <w:p w14:paraId="62BF5975" w14:textId="77777777" w:rsidR="00567D07" w:rsidRPr="00553260" w:rsidRDefault="00A83910" w:rsidP="00ED0FE2">
      <w:pPr>
        <w:rPr>
          <w:rFonts w:ascii="Arial" w:hAnsi="Arial" w:cs="Arial"/>
          <w:sz w:val="24"/>
          <w:szCs w:val="24"/>
          <w:lang w:val="en-CA"/>
        </w:rPr>
      </w:pPr>
      <w:r w:rsidRPr="00553260">
        <w:rPr>
          <w:rFonts w:ascii="Arial" w:hAnsi="Arial" w:cs="Arial"/>
          <w:sz w:val="24"/>
          <w:szCs w:val="24"/>
          <w:lang w:val="en-CA"/>
        </w:rPr>
        <w:t>Shareholders’</w:t>
      </w:r>
      <w:r w:rsidR="00567D07" w:rsidRPr="00553260">
        <w:rPr>
          <w:rFonts w:ascii="Arial" w:hAnsi="Arial" w:cs="Arial"/>
          <w:sz w:val="24"/>
          <w:szCs w:val="24"/>
          <w:lang w:val="en-CA"/>
        </w:rPr>
        <w:t xml:space="preserve"> Equity</w:t>
      </w:r>
    </w:p>
    <w:p w14:paraId="61D7B624"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Contributed Capital </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t xml:space="preserve">   </w:t>
      </w:r>
      <w:r w:rsidRPr="00553260">
        <w:rPr>
          <w:rFonts w:ascii="Arial" w:hAnsi="Arial" w:cs="Arial"/>
          <w:sz w:val="24"/>
          <w:szCs w:val="24"/>
          <w:lang w:val="en-CA"/>
        </w:rPr>
        <w:tab/>
        <w:t xml:space="preserve">               58,346</w:t>
      </w:r>
    </w:p>
    <w:p w14:paraId="2B737EB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Retained Earnings</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81,562</w:t>
      </w:r>
    </w:p>
    <w:p w14:paraId="08D0DAB8"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single"/>
          <w:lang w:val="en-CA"/>
        </w:rPr>
        <w:t xml:space="preserve">  139,908</w:t>
      </w:r>
    </w:p>
    <w:p w14:paraId="4F638D13"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Total Liabilities and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w:t>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lang w:val="en-CA"/>
        </w:rPr>
        <w:tab/>
      </w:r>
      <w:r w:rsidRPr="00553260">
        <w:rPr>
          <w:rFonts w:ascii="Arial" w:hAnsi="Arial" w:cs="Arial"/>
          <w:sz w:val="24"/>
          <w:szCs w:val="24"/>
          <w:u w:val="double"/>
          <w:lang w:val="en-CA"/>
        </w:rPr>
        <w:t>$279,689</w:t>
      </w:r>
    </w:p>
    <w:p w14:paraId="3927EFA3" w14:textId="77777777" w:rsidR="00567D07" w:rsidRPr="00553260" w:rsidRDefault="00567D07" w:rsidP="00ED0FE2">
      <w:pPr>
        <w:rPr>
          <w:rFonts w:ascii="Arial" w:hAnsi="Arial" w:cs="Arial"/>
          <w:b/>
          <w:sz w:val="24"/>
          <w:szCs w:val="24"/>
          <w:lang w:val="en-CA"/>
        </w:rPr>
      </w:pPr>
      <w:r w:rsidRPr="00553260">
        <w:rPr>
          <w:rFonts w:ascii="Arial" w:hAnsi="Arial" w:cs="Arial"/>
          <w:b/>
          <w:sz w:val="24"/>
          <w:szCs w:val="24"/>
          <w:lang w:val="en-CA"/>
        </w:rPr>
        <w:br w:type="page"/>
      </w:r>
      <w:r w:rsidRPr="00553260">
        <w:rPr>
          <w:rFonts w:ascii="Arial" w:hAnsi="Arial" w:cs="Arial"/>
          <w:b/>
          <w:sz w:val="24"/>
          <w:szCs w:val="24"/>
          <w:lang w:val="en-CA"/>
        </w:rPr>
        <w:lastRenderedPageBreak/>
        <w:t>PB1-4</w:t>
      </w:r>
    </w:p>
    <w:p w14:paraId="4C2122F8" w14:textId="77777777" w:rsidR="00567D07" w:rsidRPr="00553260" w:rsidRDefault="00567D07" w:rsidP="00ED0FE2">
      <w:pPr>
        <w:rPr>
          <w:rFonts w:ascii="Arial" w:hAnsi="Arial" w:cs="Arial"/>
          <w:b/>
          <w:sz w:val="24"/>
          <w:szCs w:val="24"/>
          <w:lang w:val="en-CA"/>
        </w:rPr>
      </w:pPr>
    </w:p>
    <w:p w14:paraId="2E476D5F" w14:textId="77777777" w:rsidR="00567D07" w:rsidRPr="00553260" w:rsidRDefault="00567D07" w:rsidP="00ED0FE2">
      <w:pPr>
        <w:pStyle w:val="text"/>
        <w:spacing w:before="0" w:line="240" w:lineRule="auto"/>
        <w:rPr>
          <w:rFonts w:cs="Arial"/>
          <w:bCs/>
          <w:szCs w:val="24"/>
          <w:lang w:val="en-CA"/>
        </w:rPr>
      </w:pPr>
      <w:r w:rsidRPr="00553260">
        <w:rPr>
          <w:rFonts w:cs="Arial"/>
          <w:bCs/>
          <w:szCs w:val="24"/>
          <w:lang w:val="en-CA"/>
        </w:rPr>
        <w:t>Req. 1</w:t>
      </w:r>
    </w:p>
    <w:p w14:paraId="053B90DC" w14:textId="77777777" w:rsidR="00567D07" w:rsidRPr="00553260" w:rsidRDefault="00567D07" w:rsidP="00ED0FE2">
      <w:pPr>
        <w:pStyle w:val="text"/>
        <w:spacing w:before="0" w:line="240" w:lineRule="auto"/>
        <w:rPr>
          <w:rFonts w:cs="Arial"/>
          <w:szCs w:val="24"/>
          <w:lang w:val="en-CA"/>
        </w:rPr>
      </w:pPr>
    </w:p>
    <w:p w14:paraId="5930F600" w14:textId="77777777" w:rsidR="00567D07" w:rsidRPr="00553260" w:rsidRDefault="00567D07" w:rsidP="00ED0FE2">
      <w:pPr>
        <w:pStyle w:val="text"/>
        <w:spacing w:before="0" w:line="240" w:lineRule="auto"/>
        <w:rPr>
          <w:rFonts w:cs="Arial"/>
          <w:bCs/>
          <w:szCs w:val="24"/>
          <w:lang w:val="en-CA"/>
        </w:rPr>
      </w:pPr>
      <w:r w:rsidRPr="00553260">
        <w:rPr>
          <w:rFonts w:cs="Arial"/>
          <w:szCs w:val="24"/>
          <w:lang w:val="en-CA"/>
        </w:rPr>
        <w:t>Rock Point Adventures Inc.’s income statement reported net income of $78,106, suggesting that the company was profitable because revenues exceeded expenses.</w:t>
      </w:r>
    </w:p>
    <w:p w14:paraId="465A530A" w14:textId="77777777" w:rsidR="00567D07" w:rsidRPr="00553260" w:rsidRDefault="00567D07" w:rsidP="00ED0FE2">
      <w:pPr>
        <w:rPr>
          <w:rFonts w:ascii="Arial" w:hAnsi="Arial" w:cs="Arial"/>
          <w:bCs/>
          <w:sz w:val="24"/>
          <w:szCs w:val="24"/>
          <w:lang w:val="en-CA"/>
        </w:rPr>
      </w:pPr>
    </w:p>
    <w:p w14:paraId="123075D6"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Req. 2</w:t>
      </w:r>
    </w:p>
    <w:p w14:paraId="682545FE" w14:textId="77777777" w:rsidR="00567D07" w:rsidRPr="00553260" w:rsidRDefault="00567D07" w:rsidP="00ED0FE2">
      <w:pPr>
        <w:rPr>
          <w:rFonts w:ascii="Arial" w:hAnsi="Arial" w:cs="Arial"/>
          <w:bCs/>
          <w:sz w:val="24"/>
          <w:szCs w:val="24"/>
          <w:lang w:val="en-CA"/>
        </w:rPr>
      </w:pPr>
    </w:p>
    <w:p w14:paraId="78FB0467"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Rock Point Adventures Inc.’s statement of retained earnings reported a retained earnings balance of $81,562, after dividends of $50,000 had been subtracted. This suggests the company could have sustained additional dividends of $81,562, if sufficient cash were available to pay them. As it turns out, the company’s balance sheet reports bank overdraft of $2,058, suggesting that no additional dividends could be paid (without borrowing additional cash).</w:t>
      </w:r>
    </w:p>
    <w:p w14:paraId="50E4C92B" w14:textId="77777777" w:rsidR="00567D07" w:rsidRPr="00553260" w:rsidRDefault="00567D07" w:rsidP="00ED0FE2">
      <w:pPr>
        <w:rPr>
          <w:rFonts w:ascii="Arial" w:hAnsi="Arial" w:cs="Arial"/>
          <w:bCs/>
          <w:sz w:val="24"/>
          <w:szCs w:val="24"/>
          <w:lang w:val="en-CA"/>
        </w:rPr>
      </w:pPr>
    </w:p>
    <w:p w14:paraId="74066A3C"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Req. 3</w:t>
      </w:r>
    </w:p>
    <w:p w14:paraId="3526640D" w14:textId="77777777" w:rsidR="00567D07" w:rsidRPr="00553260" w:rsidRDefault="00567D07" w:rsidP="00ED0FE2">
      <w:pPr>
        <w:rPr>
          <w:rFonts w:ascii="Arial" w:hAnsi="Arial" w:cs="Arial"/>
          <w:sz w:val="24"/>
          <w:szCs w:val="24"/>
          <w:lang w:val="en-CA"/>
        </w:rPr>
      </w:pPr>
    </w:p>
    <w:p w14:paraId="1CD92210" w14:textId="77777777" w:rsidR="00567D07" w:rsidRPr="00553260" w:rsidRDefault="00567D07" w:rsidP="00ED0FE2">
      <w:pPr>
        <w:rPr>
          <w:rFonts w:ascii="Arial" w:hAnsi="Arial" w:cs="Arial"/>
          <w:bCs/>
          <w:sz w:val="24"/>
          <w:szCs w:val="24"/>
          <w:lang w:val="en-CA"/>
        </w:rPr>
      </w:pPr>
      <w:r w:rsidRPr="00553260">
        <w:rPr>
          <w:rFonts w:ascii="Arial" w:hAnsi="Arial" w:cs="Arial"/>
          <w:sz w:val="24"/>
          <w:szCs w:val="24"/>
          <w:lang w:val="en-CA"/>
        </w:rPr>
        <w:t xml:space="preserve">Rock Point Adventures Inc.’s balance sheet reports total liabilities of $139,781 and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 of $139,908, indicating that the company is financed equally by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and debt/creditors.  </w:t>
      </w:r>
    </w:p>
    <w:p w14:paraId="50FC8366" w14:textId="77777777" w:rsidR="00567D07" w:rsidRPr="00553260" w:rsidRDefault="00567D07" w:rsidP="00ED0FE2">
      <w:pPr>
        <w:rPr>
          <w:rFonts w:ascii="Arial" w:hAnsi="Arial" w:cs="Arial"/>
          <w:bCs/>
          <w:sz w:val="24"/>
          <w:szCs w:val="24"/>
          <w:lang w:val="en-CA"/>
        </w:rPr>
      </w:pPr>
    </w:p>
    <w:p w14:paraId="0249B3C1"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Req. 4</w:t>
      </w:r>
    </w:p>
    <w:p w14:paraId="6081A277" w14:textId="77777777" w:rsidR="00567D07" w:rsidRPr="00553260" w:rsidRDefault="00567D07" w:rsidP="00ED0FE2">
      <w:pPr>
        <w:rPr>
          <w:rFonts w:ascii="Arial" w:hAnsi="Arial" w:cs="Arial"/>
          <w:sz w:val="24"/>
          <w:szCs w:val="24"/>
          <w:lang w:val="en-CA"/>
        </w:rPr>
      </w:pPr>
    </w:p>
    <w:p w14:paraId="6842A7A4"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It is not possible to determine the amount of cash increase or decrease that would be shown in the statement of cash flows from the information presented.  To determine this change, we would either require the opening cash balance at July 1, 201</w:t>
      </w:r>
      <w:r w:rsidR="002C66C2" w:rsidRPr="00553260">
        <w:rPr>
          <w:rFonts w:ascii="Arial" w:hAnsi="Arial" w:cs="Arial"/>
          <w:sz w:val="24"/>
          <w:szCs w:val="24"/>
          <w:lang w:val="en-CA"/>
        </w:rPr>
        <w:t>6</w:t>
      </w:r>
      <w:r w:rsidRPr="00553260">
        <w:rPr>
          <w:rFonts w:ascii="Arial" w:hAnsi="Arial" w:cs="Arial"/>
          <w:sz w:val="24"/>
          <w:szCs w:val="24"/>
          <w:lang w:val="en-CA"/>
        </w:rPr>
        <w:t>, or would require the necessary information to calculate the cash from or cash used in the operating, investing and financing activities for the current year.  None of this information is available in the information currently provided.</w:t>
      </w:r>
    </w:p>
    <w:p w14:paraId="60262B73" w14:textId="77777777" w:rsidR="00567D07" w:rsidRPr="00553260" w:rsidRDefault="00567D07" w:rsidP="00ED0FE2">
      <w:pPr>
        <w:rPr>
          <w:rFonts w:ascii="Arial" w:hAnsi="Arial" w:cs="Arial"/>
          <w:b/>
          <w:sz w:val="24"/>
          <w:szCs w:val="24"/>
          <w:lang w:val="en-CA"/>
        </w:rPr>
      </w:pPr>
    </w:p>
    <w:p w14:paraId="335DB1B2" w14:textId="77777777" w:rsidR="00567D07" w:rsidRPr="00553260" w:rsidRDefault="00100526" w:rsidP="00ED0FE2">
      <w:pPr>
        <w:rPr>
          <w:rFonts w:ascii="Arial" w:hAnsi="Arial" w:cs="Arial"/>
          <w:b/>
          <w:sz w:val="24"/>
          <w:szCs w:val="24"/>
          <w:lang w:val="en-CA"/>
        </w:rPr>
      </w:pPr>
      <w:r w:rsidRPr="00553260">
        <w:rPr>
          <w:rFonts w:ascii="Arial" w:hAnsi="Arial" w:cs="Arial"/>
          <w:b/>
          <w:sz w:val="24"/>
          <w:szCs w:val="24"/>
          <w:lang w:val="en-CA"/>
        </w:rPr>
        <w:br w:type="page"/>
      </w:r>
      <w:r w:rsidR="00567D07" w:rsidRPr="00553260">
        <w:rPr>
          <w:rFonts w:ascii="Arial" w:hAnsi="Arial" w:cs="Arial"/>
          <w:b/>
          <w:sz w:val="24"/>
          <w:szCs w:val="24"/>
          <w:lang w:val="en-CA"/>
        </w:rPr>
        <w:lastRenderedPageBreak/>
        <w:t>PB1-5</w:t>
      </w:r>
    </w:p>
    <w:p w14:paraId="2C76C81E" w14:textId="77777777" w:rsidR="00567D07" w:rsidRPr="00553260" w:rsidRDefault="00567D07" w:rsidP="00ED0FE2">
      <w:pPr>
        <w:rPr>
          <w:rFonts w:ascii="Arial" w:hAnsi="Arial" w:cs="Arial"/>
          <w:sz w:val="24"/>
          <w:szCs w:val="24"/>
          <w:lang w:val="en-CA"/>
        </w:rPr>
      </w:pPr>
    </w:p>
    <w:p w14:paraId="63E7E131" w14:textId="77777777" w:rsidR="00567D07" w:rsidRPr="00553260" w:rsidRDefault="00567D07" w:rsidP="00ED0FE2">
      <w:pPr>
        <w:keepNext/>
        <w:rPr>
          <w:rFonts w:ascii="Arial" w:hAnsi="Arial" w:cs="Arial"/>
          <w:sz w:val="24"/>
          <w:szCs w:val="24"/>
          <w:lang w:val="en-CA"/>
        </w:rPr>
      </w:pPr>
      <w:r w:rsidRPr="00553260">
        <w:rPr>
          <w:rFonts w:ascii="Arial" w:hAnsi="Arial" w:cs="Arial"/>
          <w:sz w:val="24"/>
          <w:szCs w:val="24"/>
          <w:lang w:val="en-CA"/>
        </w:rPr>
        <w:t>Req. 1</w:t>
      </w:r>
    </w:p>
    <w:tbl>
      <w:tblPr>
        <w:tblW w:w="9388" w:type="dxa"/>
        <w:tblInd w:w="88" w:type="dxa"/>
        <w:tblCellMar>
          <w:left w:w="0" w:type="dxa"/>
          <w:right w:w="0" w:type="dxa"/>
        </w:tblCellMar>
        <w:tblLook w:val="0000" w:firstRow="0" w:lastRow="0" w:firstColumn="0" w:lastColumn="0" w:noHBand="0" w:noVBand="0"/>
      </w:tblPr>
      <w:tblGrid>
        <w:gridCol w:w="6039"/>
        <w:gridCol w:w="2127"/>
        <w:gridCol w:w="1222"/>
      </w:tblGrid>
      <w:tr w:rsidR="00567D07" w:rsidRPr="00553260" w14:paraId="73BF864C" w14:textId="77777777" w:rsidTr="00A349A2">
        <w:trPr>
          <w:trHeight w:val="306"/>
        </w:trPr>
        <w:tc>
          <w:tcPr>
            <w:tcW w:w="9388" w:type="dxa"/>
            <w:gridSpan w:val="3"/>
            <w:tcBorders>
              <w:top w:val="nil"/>
              <w:left w:val="nil"/>
              <w:bottom w:val="nil"/>
              <w:right w:val="nil"/>
            </w:tcBorders>
            <w:shd w:val="clear" w:color="auto" w:fill="auto"/>
            <w:noWrap/>
            <w:vAlign w:val="bottom"/>
          </w:tcPr>
          <w:p w14:paraId="51B6FAC7"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 xml:space="preserve">THE CHEESECAKE FACTORY </w:t>
            </w:r>
          </w:p>
        </w:tc>
      </w:tr>
      <w:tr w:rsidR="00567D07" w:rsidRPr="00553260" w14:paraId="50A6C5BA" w14:textId="77777777" w:rsidTr="00A349A2">
        <w:trPr>
          <w:trHeight w:val="306"/>
        </w:trPr>
        <w:tc>
          <w:tcPr>
            <w:tcW w:w="9388" w:type="dxa"/>
            <w:gridSpan w:val="3"/>
            <w:tcBorders>
              <w:top w:val="nil"/>
              <w:left w:val="nil"/>
              <w:bottom w:val="nil"/>
              <w:right w:val="nil"/>
            </w:tcBorders>
            <w:shd w:val="clear" w:color="auto" w:fill="auto"/>
            <w:noWrap/>
            <w:vAlign w:val="bottom"/>
          </w:tcPr>
          <w:p w14:paraId="159001EE"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Income Statement</w:t>
            </w:r>
          </w:p>
        </w:tc>
      </w:tr>
      <w:tr w:rsidR="00567D07" w:rsidRPr="00553260" w14:paraId="716C1390" w14:textId="77777777" w:rsidTr="00A349A2">
        <w:trPr>
          <w:trHeight w:val="306"/>
        </w:trPr>
        <w:tc>
          <w:tcPr>
            <w:tcW w:w="9388" w:type="dxa"/>
            <w:gridSpan w:val="3"/>
            <w:tcBorders>
              <w:top w:val="nil"/>
              <w:left w:val="nil"/>
              <w:bottom w:val="nil"/>
              <w:right w:val="nil"/>
            </w:tcBorders>
            <w:shd w:val="clear" w:color="auto" w:fill="auto"/>
            <w:noWrap/>
            <w:vAlign w:val="bottom"/>
          </w:tcPr>
          <w:p w14:paraId="28FC483D" w14:textId="77777777" w:rsidR="00567D07" w:rsidRPr="00553260" w:rsidRDefault="00567D07" w:rsidP="002C66C2">
            <w:pPr>
              <w:jc w:val="center"/>
              <w:rPr>
                <w:rFonts w:ascii="Arial" w:hAnsi="Arial" w:cs="Arial"/>
                <w:sz w:val="24"/>
                <w:szCs w:val="24"/>
                <w:lang w:val="en-CA"/>
              </w:rPr>
            </w:pPr>
            <w:r w:rsidRPr="00553260">
              <w:rPr>
                <w:rFonts w:ascii="Arial" w:hAnsi="Arial" w:cs="Arial"/>
                <w:sz w:val="24"/>
                <w:szCs w:val="24"/>
                <w:lang w:val="en-CA"/>
              </w:rPr>
              <w:t xml:space="preserve">For the Year Ended </w:t>
            </w:r>
            <w:r w:rsidR="002C66C2" w:rsidRPr="00553260">
              <w:rPr>
                <w:rFonts w:ascii="Arial" w:hAnsi="Arial" w:cs="Arial"/>
                <w:sz w:val="24"/>
                <w:szCs w:val="24"/>
                <w:lang w:val="en-CA"/>
              </w:rPr>
              <w:t>August 31</w:t>
            </w:r>
            <w:r w:rsidRPr="00553260">
              <w:rPr>
                <w:rFonts w:ascii="Arial" w:hAnsi="Arial" w:cs="Arial"/>
                <w:sz w:val="24"/>
                <w:szCs w:val="24"/>
                <w:lang w:val="en-CA"/>
              </w:rPr>
              <w:t>, 201</w:t>
            </w:r>
            <w:r w:rsidR="002C66C2" w:rsidRPr="00553260">
              <w:rPr>
                <w:rFonts w:ascii="Arial" w:hAnsi="Arial" w:cs="Arial"/>
                <w:sz w:val="24"/>
                <w:szCs w:val="24"/>
                <w:lang w:val="en-CA"/>
              </w:rPr>
              <w:t>7</w:t>
            </w:r>
          </w:p>
        </w:tc>
      </w:tr>
      <w:tr w:rsidR="00567D07" w:rsidRPr="00553260" w14:paraId="1E22A1C6" w14:textId="77777777" w:rsidTr="00A349A2">
        <w:trPr>
          <w:trHeight w:val="306"/>
        </w:trPr>
        <w:tc>
          <w:tcPr>
            <w:tcW w:w="9388" w:type="dxa"/>
            <w:gridSpan w:val="3"/>
            <w:tcBorders>
              <w:top w:val="nil"/>
              <w:left w:val="nil"/>
              <w:bottom w:val="nil"/>
              <w:right w:val="nil"/>
            </w:tcBorders>
            <w:shd w:val="clear" w:color="auto" w:fill="auto"/>
            <w:noWrap/>
            <w:vAlign w:val="bottom"/>
          </w:tcPr>
          <w:p w14:paraId="5A377F7C"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(in thousands)</w:t>
            </w:r>
          </w:p>
        </w:tc>
      </w:tr>
      <w:tr w:rsidR="00567D07" w:rsidRPr="00553260" w14:paraId="16521841" w14:textId="77777777" w:rsidTr="00A349A2">
        <w:trPr>
          <w:trHeight w:val="306"/>
        </w:trPr>
        <w:tc>
          <w:tcPr>
            <w:tcW w:w="6039" w:type="dxa"/>
            <w:tcBorders>
              <w:top w:val="nil"/>
              <w:left w:val="nil"/>
              <w:bottom w:val="nil"/>
              <w:right w:val="nil"/>
            </w:tcBorders>
            <w:shd w:val="clear" w:color="auto" w:fill="auto"/>
            <w:noWrap/>
            <w:vAlign w:val="bottom"/>
          </w:tcPr>
          <w:p w14:paraId="31A4E7B9" w14:textId="77777777" w:rsidR="00567D07" w:rsidRPr="00553260" w:rsidRDefault="00567D07" w:rsidP="00ED0FE2">
            <w:pPr>
              <w:rPr>
                <w:rFonts w:ascii="Arial" w:hAnsi="Arial" w:cs="Arial"/>
                <w:sz w:val="24"/>
                <w:szCs w:val="24"/>
                <w:lang w:val="en-CA"/>
              </w:rPr>
            </w:pPr>
          </w:p>
        </w:tc>
        <w:tc>
          <w:tcPr>
            <w:tcW w:w="2127" w:type="dxa"/>
            <w:tcBorders>
              <w:top w:val="nil"/>
              <w:left w:val="nil"/>
              <w:bottom w:val="nil"/>
              <w:right w:val="nil"/>
            </w:tcBorders>
            <w:shd w:val="clear" w:color="auto" w:fill="auto"/>
            <w:noWrap/>
            <w:vAlign w:val="bottom"/>
          </w:tcPr>
          <w:p w14:paraId="1E5A5FED" w14:textId="77777777" w:rsidR="00567D07" w:rsidRPr="00553260" w:rsidRDefault="00567D07" w:rsidP="00ED0FE2">
            <w:pPr>
              <w:rPr>
                <w:rFonts w:ascii="Arial" w:hAnsi="Arial" w:cs="Arial"/>
                <w:sz w:val="24"/>
                <w:szCs w:val="24"/>
                <w:lang w:val="en-CA"/>
              </w:rPr>
            </w:pPr>
          </w:p>
        </w:tc>
        <w:tc>
          <w:tcPr>
            <w:tcW w:w="1222" w:type="dxa"/>
            <w:tcBorders>
              <w:top w:val="nil"/>
              <w:left w:val="nil"/>
              <w:bottom w:val="nil"/>
              <w:right w:val="nil"/>
            </w:tcBorders>
            <w:shd w:val="clear" w:color="auto" w:fill="auto"/>
            <w:noWrap/>
            <w:vAlign w:val="bottom"/>
          </w:tcPr>
          <w:p w14:paraId="0C1ED806" w14:textId="77777777" w:rsidR="00567D07" w:rsidRPr="00553260" w:rsidRDefault="00567D07" w:rsidP="00ED0FE2">
            <w:pPr>
              <w:rPr>
                <w:rFonts w:ascii="Arial" w:hAnsi="Arial" w:cs="Arial"/>
                <w:sz w:val="24"/>
                <w:szCs w:val="24"/>
                <w:lang w:val="en-CA"/>
              </w:rPr>
            </w:pPr>
          </w:p>
        </w:tc>
      </w:tr>
      <w:tr w:rsidR="00567D07" w:rsidRPr="00553260" w14:paraId="734665B9" w14:textId="77777777" w:rsidTr="00A349A2">
        <w:trPr>
          <w:trHeight w:val="306"/>
        </w:trPr>
        <w:tc>
          <w:tcPr>
            <w:tcW w:w="8166" w:type="dxa"/>
            <w:gridSpan w:val="2"/>
            <w:tcBorders>
              <w:top w:val="nil"/>
              <w:left w:val="nil"/>
              <w:bottom w:val="nil"/>
              <w:right w:val="nil"/>
            </w:tcBorders>
            <w:shd w:val="clear" w:color="auto" w:fill="auto"/>
            <w:noWrap/>
            <w:vAlign w:val="bottom"/>
          </w:tcPr>
          <w:p w14:paraId="66792052"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Revenues:</w:t>
            </w:r>
          </w:p>
        </w:tc>
        <w:tc>
          <w:tcPr>
            <w:tcW w:w="1222" w:type="dxa"/>
            <w:tcBorders>
              <w:top w:val="nil"/>
              <w:left w:val="nil"/>
              <w:bottom w:val="nil"/>
              <w:right w:val="nil"/>
            </w:tcBorders>
            <w:shd w:val="clear" w:color="auto" w:fill="auto"/>
            <w:noWrap/>
            <w:vAlign w:val="bottom"/>
          </w:tcPr>
          <w:p w14:paraId="4FD9D828" w14:textId="77777777" w:rsidR="00567D07" w:rsidRPr="00553260" w:rsidRDefault="00567D07" w:rsidP="00ED0FE2">
            <w:pPr>
              <w:jc w:val="right"/>
              <w:rPr>
                <w:rFonts w:ascii="Arial" w:hAnsi="Arial" w:cs="Arial"/>
                <w:sz w:val="24"/>
                <w:szCs w:val="24"/>
                <w:lang w:val="en-CA"/>
              </w:rPr>
            </w:pPr>
          </w:p>
        </w:tc>
      </w:tr>
      <w:tr w:rsidR="00567D07" w:rsidRPr="00553260" w14:paraId="639C2F30" w14:textId="77777777" w:rsidTr="00A349A2">
        <w:trPr>
          <w:trHeight w:val="306"/>
        </w:trPr>
        <w:tc>
          <w:tcPr>
            <w:tcW w:w="8166" w:type="dxa"/>
            <w:gridSpan w:val="2"/>
            <w:tcBorders>
              <w:top w:val="nil"/>
              <w:left w:val="nil"/>
              <w:bottom w:val="nil"/>
              <w:right w:val="nil"/>
            </w:tcBorders>
            <w:shd w:val="clear" w:color="auto" w:fill="auto"/>
            <w:noWrap/>
            <w:vAlign w:val="bottom"/>
          </w:tcPr>
          <w:p w14:paraId="6EB95953"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Restaurant Sales Revenue</w:t>
            </w:r>
          </w:p>
        </w:tc>
        <w:tc>
          <w:tcPr>
            <w:tcW w:w="1222" w:type="dxa"/>
            <w:tcBorders>
              <w:top w:val="nil"/>
              <w:left w:val="nil"/>
              <w:bottom w:val="nil"/>
              <w:right w:val="nil"/>
            </w:tcBorders>
            <w:shd w:val="clear" w:color="auto" w:fill="auto"/>
            <w:noWrap/>
            <w:vAlign w:val="bottom"/>
          </w:tcPr>
          <w:p w14:paraId="57A4AD60"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$1,315,325</w:t>
            </w:r>
          </w:p>
        </w:tc>
      </w:tr>
      <w:tr w:rsidR="00567D07" w:rsidRPr="00553260" w14:paraId="477F936E" w14:textId="77777777" w:rsidTr="00A349A2">
        <w:trPr>
          <w:trHeight w:val="306"/>
        </w:trPr>
        <w:tc>
          <w:tcPr>
            <w:tcW w:w="6039" w:type="dxa"/>
            <w:tcBorders>
              <w:top w:val="nil"/>
              <w:left w:val="nil"/>
              <w:bottom w:val="nil"/>
              <w:right w:val="nil"/>
            </w:tcBorders>
            <w:shd w:val="clear" w:color="auto" w:fill="auto"/>
            <w:noWrap/>
            <w:vAlign w:val="bottom"/>
          </w:tcPr>
          <w:p w14:paraId="79CB332E"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Other Revenues</w:t>
            </w:r>
          </w:p>
        </w:tc>
        <w:tc>
          <w:tcPr>
            <w:tcW w:w="2127" w:type="dxa"/>
            <w:tcBorders>
              <w:top w:val="nil"/>
              <w:left w:val="nil"/>
              <w:bottom w:val="nil"/>
              <w:right w:val="nil"/>
            </w:tcBorders>
            <w:shd w:val="clear" w:color="auto" w:fill="auto"/>
            <w:noWrap/>
            <w:vAlign w:val="bottom"/>
          </w:tcPr>
          <w:p w14:paraId="03775763" w14:textId="77777777" w:rsidR="00567D07" w:rsidRPr="00553260" w:rsidRDefault="00567D07" w:rsidP="00ED0FE2">
            <w:pPr>
              <w:rPr>
                <w:rFonts w:ascii="Arial" w:hAnsi="Arial" w:cs="Arial"/>
                <w:sz w:val="24"/>
                <w:szCs w:val="24"/>
                <w:lang w:val="en-CA"/>
              </w:rPr>
            </w:pPr>
          </w:p>
        </w:tc>
        <w:tc>
          <w:tcPr>
            <w:tcW w:w="1222" w:type="dxa"/>
            <w:tcBorders>
              <w:top w:val="nil"/>
              <w:left w:val="nil"/>
              <w:bottom w:val="single" w:sz="4" w:space="0" w:color="auto"/>
              <w:right w:val="nil"/>
            </w:tcBorders>
            <w:shd w:val="clear" w:color="auto" w:fill="auto"/>
            <w:noWrap/>
            <w:vAlign w:val="bottom"/>
          </w:tcPr>
          <w:p w14:paraId="14602531"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8,171</w:t>
            </w:r>
          </w:p>
        </w:tc>
      </w:tr>
      <w:tr w:rsidR="00567D07" w:rsidRPr="00553260" w14:paraId="1EED4AAF" w14:textId="77777777" w:rsidTr="00A349A2">
        <w:trPr>
          <w:trHeight w:val="306"/>
        </w:trPr>
        <w:tc>
          <w:tcPr>
            <w:tcW w:w="6039" w:type="dxa"/>
            <w:tcBorders>
              <w:top w:val="nil"/>
              <w:left w:val="nil"/>
              <w:bottom w:val="nil"/>
              <w:right w:val="nil"/>
            </w:tcBorders>
            <w:shd w:val="clear" w:color="auto" w:fill="auto"/>
            <w:noWrap/>
            <w:vAlign w:val="bottom"/>
          </w:tcPr>
          <w:p w14:paraId="0447B982"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Revenues</w:t>
            </w:r>
          </w:p>
        </w:tc>
        <w:tc>
          <w:tcPr>
            <w:tcW w:w="2127" w:type="dxa"/>
            <w:tcBorders>
              <w:top w:val="nil"/>
              <w:left w:val="nil"/>
              <w:bottom w:val="nil"/>
              <w:right w:val="nil"/>
            </w:tcBorders>
            <w:shd w:val="clear" w:color="auto" w:fill="auto"/>
            <w:noWrap/>
            <w:vAlign w:val="bottom"/>
          </w:tcPr>
          <w:p w14:paraId="4EA45BD6" w14:textId="77777777" w:rsidR="00567D07" w:rsidRPr="00553260" w:rsidRDefault="00567D07" w:rsidP="00ED0FE2">
            <w:pPr>
              <w:rPr>
                <w:rFonts w:ascii="Arial" w:hAnsi="Arial" w:cs="Arial"/>
                <w:sz w:val="24"/>
                <w:szCs w:val="24"/>
                <w:lang w:val="en-CA"/>
              </w:rPr>
            </w:pPr>
          </w:p>
        </w:tc>
        <w:tc>
          <w:tcPr>
            <w:tcW w:w="1222" w:type="dxa"/>
            <w:tcBorders>
              <w:top w:val="single" w:sz="4" w:space="0" w:color="auto"/>
              <w:left w:val="nil"/>
              <w:bottom w:val="single" w:sz="4" w:space="0" w:color="auto"/>
              <w:right w:val="nil"/>
            </w:tcBorders>
            <w:shd w:val="clear" w:color="auto" w:fill="auto"/>
            <w:noWrap/>
            <w:vAlign w:val="bottom"/>
          </w:tcPr>
          <w:p w14:paraId="1263EFA5"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1,323,496 </w:t>
            </w:r>
          </w:p>
        </w:tc>
      </w:tr>
      <w:tr w:rsidR="00567D07" w:rsidRPr="00553260" w14:paraId="2BE434AF" w14:textId="77777777" w:rsidTr="00A349A2">
        <w:trPr>
          <w:trHeight w:val="306"/>
        </w:trPr>
        <w:tc>
          <w:tcPr>
            <w:tcW w:w="6039" w:type="dxa"/>
            <w:tcBorders>
              <w:top w:val="nil"/>
              <w:left w:val="nil"/>
              <w:bottom w:val="nil"/>
              <w:right w:val="nil"/>
            </w:tcBorders>
            <w:shd w:val="clear" w:color="auto" w:fill="auto"/>
            <w:noWrap/>
            <w:vAlign w:val="bottom"/>
          </w:tcPr>
          <w:p w14:paraId="1056E8D4"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Expenses:</w:t>
            </w:r>
          </w:p>
        </w:tc>
        <w:tc>
          <w:tcPr>
            <w:tcW w:w="2127" w:type="dxa"/>
            <w:tcBorders>
              <w:top w:val="nil"/>
              <w:left w:val="nil"/>
              <w:bottom w:val="nil"/>
              <w:right w:val="nil"/>
            </w:tcBorders>
            <w:shd w:val="clear" w:color="auto" w:fill="auto"/>
            <w:noWrap/>
            <w:vAlign w:val="bottom"/>
          </w:tcPr>
          <w:p w14:paraId="712ECAE7" w14:textId="77777777" w:rsidR="00567D07" w:rsidRPr="00553260" w:rsidRDefault="00567D07" w:rsidP="00ED0FE2">
            <w:pPr>
              <w:rPr>
                <w:rFonts w:ascii="Arial" w:hAnsi="Arial" w:cs="Arial"/>
                <w:sz w:val="24"/>
                <w:szCs w:val="24"/>
                <w:lang w:val="en-CA"/>
              </w:rPr>
            </w:pPr>
          </w:p>
        </w:tc>
        <w:tc>
          <w:tcPr>
            <w:tcW w:w="1222" w:type="dxa"/>
            <w:tcBorders>
              <w:top w:val="single" w:sz="4" w:space="0" w:color="auto"/>
              <w:left w:val="nil"/>
              <w:bottom w:val="nil"/>
              <w:right w:val="nil"/>
            </w:tcBorders>
            <w:shd w:val="clear" w:color="auto" w:fill="auto"/>
            <w:noWrap/>
            <w:vAlign w:val="bottom"/>
          </w:tcPr>
          <w:p w14:paraId="2B2B0178" w14:textId="77777777" w:rsidR="00567D07" w:rsidRPr="00553260" w:rsidRDefault="00567D07" w:rsidP="00ED0FE2">
            <w:pPr>
              <w:jc w:val="right"/>
              <w:rPr>
                <w:rFonts w:ascii="Arial" w:hAnsi="Arial" w:cs="Arial"/>
                <w:sz w:val="24"/>
                <w:szCs w:val="24"/>
                <w:lang w:val="en-CA"/>
              </w:rPr>
            </w:pPr>
          </w:p>
        </w:tc>
      </w:tr>
      <w:tr w:rsidR="00567D07" w:rsidRPr="00553260" w14:paraId="7A284155" w14:textId="77777777" w:rsidTr="00A349A2">
        <w:trPr>
          <w:trHeight w:val="306"/>
        </w:trPr>
        <w:tc>
          <w:tcPr>
            <w:tcW w:w="6039" w:type="dxa"/>
            <w:tcBorders>
              <w:top w:val="nil"/>
              <w:left w:val="nil"/>
              <w:bottom w:val="nil"/>
              <w:right w:val="nil"/>
            </w:tcBorders>
            <w:shd w:val="clear" w:color="auto" w:fill="auto"/>
            <w:noWrap/>
            <w:vAlign w:val="bottom"/>
          </w:tcPr>
          <w:p w14:paraId="6CC5DA1D"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Wages Expenses</w:t>
            </w:r>
          </w:p>
        </w:tc>
        <w:tc>
          <w:tcPr>
            <w:tcW w:w="2127" w:type="dxa"/>
            <w:tcBorders>
              <w:top w:val="nil"/>
              <w:left w:val="nil"/>
              <w:bottom w:val="nil"/>
              <w:right w:val="nil"/>
            </w:tcBorders>
            <w:shd w:val="clear" w:color="auto" w:fill="auto"/>
            <w:noWrap/>
            <w:vAlign w:val="bottom"/>
          </w:tcPr>
          <w:p w14:paraId="7D4D81BE" w14:textId="77777777" w:rsidR="00567D07" w:rsidRPr="00553260" w:rsidRDefault="00567D07" w:rsidP="00ED0FE2">
            <w:pPr>
              <w:rPr>
                <w:rFonts w:ascii="Arial" w:hAnsi="Arial" w:cs="Arial"/>
                <w:sz w:val="24"/>
                <w:szCs w:val="24"/>
                <w:lang w:val="en-CA"/>
              </w:rPr>
            </w:pPr>
          </w:p>
        </w:tc>
        <w:tc>
          <w:tcPr>
            <w:tcW w:w="1222" w:type="dxa"/>
            <w:tcBorders>
              <w:top w:val="nil"/>
              <w:left w:val="nil"/>
              <w:bottom w:val="nil"/>
              <w:right w:val="nil"/>
            </w:tcBorders>
            <w:shd w:val="clear" w:color="auto" w:fill="auto"/>
            <w:noWrap/>
            <w:vAlign w:val="bottom"/>
          </w:tcPr>
          <w:p w14:paraId="217755EE"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420,957</w:t>
            </w:r>
          </w:p>
        </w:tc>
      </w:tr>
      <w:tr w:rsidR="00567D07" w:rsidRPr="00553260" w14:paraId="3381BC98" w14:textId="77777777" w:rsidTr="00A349A2">
        <w:trPr>
          <w:trHeight w:val="306"/>
        </w:trPr>
        <w:tc>
          <w:tcPr>
            <w:tcW w:w="8166" w:type="dxa"/>
            <w:gridSpan w:val="2"/>
            <w:tcBorders>
              <w:top w:val="nil"/>
              <w:left w:val="nil"/>
              <w:bottom w:val="nil"/>
              <w:right w:val="nil"/>
            </w:tcBorders>
            <w:shd w:val="clear" w:color="auto" w:fill="auto"/>
            <w:noWrap/>
            <w:vAlign w:val="bottom"/>
          </w:tcPr>
          <w:p w14:paraId="755F4AB8"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Utilities and Other Expenses</w:t>
            </w:r>
          </w:p>
        </w:tc>
        <w:tc>
          <w:tcPr>
            <w:tcW w:w="1222" w:type="dxa"/>
            <w:tcBorders>
              <w:top w:val="nil"/>
              <w:left w:val="nil"/>
              <w:right w:val="nil"/>
            </w:tcBorders>
            <w:shd w:val="clear" w:color="auto" w:fill="auto"/>
            <w:noWrap/>
            <w:vAlign w:val="bottom"/>
          </w:tcPr>
          <w:p w14:paraId="63C263F6"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414,978</w:t>
            </w:r>
          </w:p>
        </w:tc>
      </w:tr>
      <w:tr w:rsidR="00567D07" w:rsidRPr="00553260" w14:paraId="32BA3191" w14:textId="77777777" w:rsidTr="00A349A2">
        <w:trPr>
          <w:trHeight w:val="306"/>
        </w:trPr>
        <w:tc>
          <w:tcPr>
            <w:tcW w:w="8166" w:type="dxa"/>
            <w:gridSpan w:val="2"/>
            <w:tcBorders>
              <w:top w:val="nil"/>
              <w:left w:val="nil"/>
              <w:bottom w:val="nil"/>
              <w:right w:val="nil"/>
            </w:tcBorders>
            <w:shd w:val="clear" w:color="auto" w:fill="auto"/>
            <w:noWrap/>
            <w:vAlign w:val="bottom"/>
          </w:tcPr>
          <w:p w14:paraId="132CE019"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Food and Supplies Expense</w:t>
            </w:r>
          </w:p>
        </w:tc>
        <w:tc>
          <w:tcPr>
            <w:tcW w:w="1222" w:type="dxa"/>
            <w:tcBorders>
              <w:top w:val="nil"/>
              <w:left w:val="nil"/>
              <w:right w:val="nil"/>
            </w:tcBorders>
            <w:shd w:val="clear" w:color="auto" w:fill="auto"/>
            <w:noWrap/>
            <w:vAlign w:val="bottom"/>
          </w:tcPr>
          <w:p w14:paraId="3B9DE07F"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333,528</w:t>
            </w:r>
          </w:p>
        </w:tc>
      </w:tr>
      <w:tr w:rsidR="00567D07" w:rsidRPr="00553260" w14:paraId="1E213914" w14:textId="77777777" w:rsidTr="00A349A2">
        <w:trPr>
          <w:trHeight w:val="306"/>
        </w:trPr>
        <w:tc>
          <w:tcPr>
            <w:tcW w:w="8166" w:type="dxa"/>
            <w:gridSpan w:val="2"/>
            <w:tcBorders>
              <w:top w:val="nil"/>
              <w:left w:val="nil"/>
              <w:bottom w:val="nil"/>
              <w:right w:val="nil"/>
            </w:tcBorders>
            <w:shd w:val="clear" w:color="auto" w:fill="auto"/>
            <w:noWrap/>
            <w:vAlign w:val="bottom"/>
          </w:tcPr>
          <w:p w14:paraId="2C0C61D1"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w:t>
            </w:r>
            <w:r w:rsidR="00D12E9A" w:rsidRPr="00553260">
              <w:rPr>
                <w:rFonts w:ascii="Arial" w:hAnsi="Arial" w:cs="Arial"/>
                <w:sz w:val="24"/>
                <w:szCs w:val="24"/>
                <w:lang w:val="en-CA"/>
              </w:rPr>
              <w:t>Selling</w:t>
            </w:r>
            <w:r w:rsidRPr="00553260">
              <w:rPr>
                <w:rFonts w:ascii="Arial" w:hAnsi="Arial" w:cs="Arial"/>
                <w:sz w:val="24"/>
                <w:szCs w:val="24"/>
                <w:lang w:val="en-CA"/>
              </w:rPr>
              <w:t xml:space="preserve"> and Administrative Expenses</w:t>
            </w:r>
          </w:p>
        </w:tc>
        <w:tc>
          <w:tcPr>
            <w:tcW w:w="1222" w:type="dxa"/>
            <w:tcBorders>
              <w:top w:val="nil"/>
              <w:left w:val="nil"/>
              <w:bottom w:val="single" w:sz="4" w:space="0" w:color="auto"/>
              <w:right w:val="nil"/>
            </w:tcBorders>
            <w:shd w:val="clear" w:color="auto" w:fill="auto"/>
            <w:noWrap/>
            <w:vAlign w:val="bottom"/>
          </w:tcPr>
          <w:p w14:paraId="7211561B"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72,751</w:t>
            </w:r>
          </w:p>
        </w:tc>
      </w:tr>
      <w:tr w:rsidR="00567D07" w:rsidRPr="00553260" w14:paraId="51771F08" w14:textId="77777777" w:rsidTr="00A349A2">
        <w:trPr>
          <w:trHeight w:val="306"/>
        </w:trPr>
        <w:tc>
          <w:tcPr>
            <w:tcW w:w="6039" w:type="dxa"/>
            <w:tcBorders>
              <w:top w:val="nil"/>
              <w:left w:val="nil"/>
              <w:bottom w:val="nil"/>
              <w:right w:val="nil"/>
            </w:tcBorders>
            <w:shd w:val="clear" w:color="auto" w:fill="auto"/>
            <w:noWrap/>
            <w:vAlign w:val="bottom"/>
          </w:tcPr>
          <w:p w14:paraId="7B978410"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Total Expenses</w:t>
            </w:r>
          </w:p>
        </w:tc>
        <w:tc>
          <w:tcPr>
            <w:tcW w:w="2127" w:type="dxa"/>
            <w:tcBorders>
              <w:top w:val="nil"/>
              <w:left w:val="nil"/>
              <w:bottom w:val="nil"/>
              <w:right w:val="nil"/>
            </w:tcBorders>
            <w:shd w:val="clear" w:color="auto" w:fill="auto"/>
            <w:noWrap/>
            <w:vAlign w:val="bottom"/>
          </w:tcPr>
          <w:p w14:paraId="7EB244CE" w14:textId="77777777" w:rsidR="00567D07" w:rsidRPr="00553260" w:rsidRDefault="00567D07" w:rsidP="00ED0FE2">
            <w:pPr>
              <w:rPr>
                <w:rFonts w:ascii="Arial" w:hAnsi="Arial" w:cs="Arial"/>
                <w:sz w:val="24"/>
                <w:szCs w:val="24"/>
                <w:lang w:val="en-CA"/>
              </w:rPr>
            </w:pPr>
          </w:p>
        </w:tc>
        <w:tc>
          <w:tcPr>
            <w:tcW w:w="1222" w:type="dxa"/>
            <w:tcBorders>
              <w:top w:val="single" w:sz="4" w:space="0" w:color="auto"/>
              <w:left w:val="nil"/>
              <w:bottom w:val="nil"/>
              <w:right w:val="nil"/>
            </w:tcBorders>
            <w:shd w:val="clear" w:color="auto" w:fill="auto"/>
            <w:noWrap/>
            <w:vAlign w:val="bottom"/>
          </w:tcPr>
          <w:p w14:paraId="1806A1BA"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1,242,214 </w:t>
            </w:r>
          </w:p>
        </w:tc>
      </w:tr>
      <w:tr w:rsidR="00567D07" w:rsidRPr="00553260" w14:paraId="5F257E4B" w14:textId="77777777" w:rsidTr="00A349A2">
        <w:trPr>
          <w:trHeight w:val="321"/>
        </w:trPr>
        <w:tc>
          <w:tcPr>
            <w:tcW w:w="6039" w:type="dxa"/>
            <w:tcBorders>
              <w:top w:val="nil"/>
              <w:left w:val="nil"/>
              <w:bottom w:val="nil"/>
              <w:right w:val="nil"/>
            </w:tcBorders>
            <w:shd w:val="clear" w:color="auto" w:fill="auto"/>
            <w:noWrap/>
            <w:vAlign w:val="bottom"/>
          </w:tcPr>
          <w:p w14:paraId="61EE542A"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Net Income</w:t>
            </w:r>
          </w:p>
        </w:tc>
        <w:tc>
          <w:tcPr>
            <w:tcW w:w="2127" w:type="dxa"/>
            <w:tcBorders>
              <w:top w:val="nil"/>
              <w:left w:val="nil"/>
              <w:bottom w:val="nil"/>
              <w:right w:val="nil"/>
            </w:tcBorders>
            <w:shd w:val="clear" w:color="auto" w:fill="auto"/>
            <w:noWrap/>
            <w:vAlign w:val="bottom"/>
          </w:tcPr>
          <w:p w14:paraId="0F1FBC6F" w14:textId="77777777" w:rsidR="00567D07" w:rsidRPr="00553260" w:rsidRDefault="00567D07" w:rsidP="00ED0FE2">
            <w:pPr>
              <w:rPr>
                <w:rFonts w:ascii="Arial" w:hAnsi="Arial" w:cs="Arial"/>
                <w:sz w:val="24"/>
                <w:szCs w:val="24"/>
                <w:lang w:val="en-CA"/>
              </w:rPr>
            </w:pPr>
          </w:p>
        </w:tc>
        <w:tc>
          <w:tcPr>
            <w:tcW w:w="1222" w:type="dxa"/>
            <w:tcBorders>
              <w:top w:val="single" w:sz="4" w:space="0" w:color="auto"/>
              <w:left w:val="nil"/>
              <w:bottom w:val="double" w:sz="6" w:space="0" w:color="auto"/>
              <w:right w:val="nil"/>
            </w:tcBorders>
            <w:shd w:val="clear" w:color="auto" w:fill="auto"/>
            <w:noWrap/>
            <w:vAlign w:val="bottom"/>
          </w:tcPr>
          <w:p w14:paraId="4F8C9463"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81,282 </w:t>
            </w:r>
          </w:p>
        </w:tc>
      </w:tr>
    </w:tbl>
    <w:p w14:paraId="3C6AE567" w14:textId="77777777" w:rsidR="00567D07" w:rsidRPr="00553260" w:rsidRDefault="00567D07" w:rsidP="00ED0FE2">
      <w:pPr>
        <w:keepNext/>
        <w:rPr>
          <w:rFonts w:ascii="Arial" w:hAnsi="Arial" w:cs="Arial"/>
          <w:b/>
          <w:sz w:val="24"/>
          <w:szCs w:val="24"/>
          <w:lang w:val="en-CA"/>
        </w:rPr>
      </w:pPr>
    </w:p>
    <w:p w14:paraId="6BEF784E" w14:textId="77777777" w:rsidR="00567D07" w:rsidRPr="00553260" w:rsidRDefault="00567D07" w:rsidP="00ED0FE2">
      <w:pPr>
        <w:keepNext/>
        <w:rPr>
          <w:rFonts w:ascii="Arial" w:hAnsi="Arial" w:cs="Arial"/>
          <w:b/>
          <w:sz w:val="24"/>
          <w:szCs w:val="24"/>
          <w:lang w:val="en-CA"/>
        </w:rPr>
      </w:pPr>
    </w:p>
    <w:p w14:paraId="5CE74B02" w14:textId="77777777" w:rsidR="00567D07" w:rsidRPr="00553260" w:rsidRDefault="00567D07" w:rsidP="00ED0FE2">
      <w:pPr>
        <w:keepNext/>
        <w:rPr>
          <w:rFonts w:ascii="Arial" w:hAnsi="Arial" w:cs="Arial"/>
          <w:sz w:val="24"/>
          <w:szCs w:val="24"/>
          <w:lang w:val="en-CA"/>
        </w:rPr>
      </w:pPr>
      <w:r w:rsidRPr="00553260">
        <w:rPr>
          <w:rFonts w:ascii="Arial" w:hAnsi="Arial" w:cs="Arial"/>
          <w:sz w:val="24"/>
          <w:szCs w:val="24"/>
          <w:lang w:val="en-CA"/>
        </w:rPr>
        <w:t>Req. 2</w:t>
      </w:r>
    </w:p>
    <w:tbl>
      <w:tblPr>
        <w:tblW w:w="9262" w:type="dxa"/>
        <w:tblInd w:w="88" w:type="dxa"/>
        <w:tblCellMar>
          <w:left w:w="0" w:type="dxa"/>
          <w:right w:w="0" w:type="dxa"/>
        </w:tblCellMar>
        <w:tblLook w:val="0000" w:firstRow="0" w:lastRow="0" w:firstColumn="0" w:lastColumn="0" w:noHBand="0" w:noVBand="0"/>
      </w:tblPr>
      <w:tblGrid>
        <w:gridCol w:w="5093"/>
        <w:gridCol w:w="3073"/>
        <w:gridCol w:w="1144"/>
      </w:tblGrid>
      <w:tr w:rsidR="00567D07" w:rsidRPr="00553260" w14:paraId="1004099F" w14:textId="77777777" w:rsidTr="00A349A2">
        <w:trPr>
          <w:trHeight w:val="292"/>
        </w:trPr>
        <w:tc>
          <w:tcPr>
            <w:tcW w:w="9262" w:type="dxa"/>
            <w:gridSpan w:val="3"/>
            <w:tcBorders>
              <w:top w:val="nil"/>
              <w:left w:val="nil"/>
              <w:bottom w:val="nil"/>
              <w:right w:val="nil"/>
            </w:tcBorders>
            <w:shd w:val="clear" w:color="auto" w:fill="auto"/>
            <w:noWrap/>
            <w:vAlign w:val="bottom"/>
          </w:tcPr>
          <w:p w14:paraId="3035838A"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 xml:space="preserve">THE CHEESECAKE FACTORY </w:t>
            </w:r>
          </w:p>
        </w:tc>
      </w:tr>
      <w:tr w:rsidR="00567D07" w:rsidRPr="00553260" w14:paraId="2851D08A" w14:textId="77777777" w:rsidTr="00A349A2">
        <w:trPr>
          <w:trHeight w:val="292"/>
        </w:trPr>
        <w:tc>
          <w:tcPr>
            <w:tcW w:w="9262" w:type="dxa"/>
            <w:gridSpan w:val="3"/>
            <w:tcBorders>
              <w:top w:val="nil"/>
              <w:left w:val="nil"/>
              <w:bottom w:val="nil"/>
              <w:right w:val="nil"/>
            </w:tcBorders>
            <w:shd w:val="clear" w:color="auto" w:fill="auto"/>
            <w:noWrap/>
            <w:vAlign w:val="bottom"/>
          </w:tcPr>
          <w:p w14:paraId="05F1CCFE"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Statement of Retained Earnings</w:t>
            </w:r>
          </w:p>
        </w:tc>
      </w:tr>
      <w:tr w:rsidR="00567D07" w:rsidRPr="00553260" w14:paraId="2EB802D2" w14:textId="77777777" w:rsidTr="00A349A2">
        <w:trPr>
          <w:trHeight w:val="292"/>
        </w:trPr>
        <w:tc>
          <w:tcPr>
            <w:tcW w:w="9262" w:type="dxa"/>
            <w:gridSpan w:val="3"/>
            <w:tcBorders>
              <w:top w:val="nil"/>
              <w:left w:val="nil"/>
              <w:bottom w:val="nil"/>
              <w:right w:val="nil"/>
            </w:tcBorders>
            <w:shd w:val="clear" w:color="auto" w:fill="auto"/>
            <w:noWrap/>
            <w:vAlign w:val="bottom"/>
          </w:tcPr>
          <w:p w14:paraId="65BA14AC"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 xml:space="preserve">For the Year Ended </w:t>
            </w:r>
            <w:r w:rsidR="002C66C2" w:rsidRPr="00553260">
              <w:rPr>
                <w:rFonts w:ascii="Arial" w:hAnsi="Arial" w:cs="Arial"/>
                <w:sz w:val="24"/>
                <w:szCs w:val="24"/>
                <w:lang w:val="en-CA"/>
              </w:rPr>
              <w:t>August 31, 2017</w:t>
            </w:r>
          </w:p>
        </w:tc>
      </w:tr>
      <w:tr w:rsidR="00567D07" w:rsidRPr="00553260" w14:paraId="12A7728B" w14:textId="77777777" w:rsidTr="00A349A2">
        <w:trPr>
          <w:trHeight w:val="292"/>
        </w:trPr>
        <w:tc>
          <w:tcPr>
            <w:tcW w:w="9262" w:type="dxa"/>
            <w:gridSpan w:val="3"/>
            <w:tcBorders>
              <w:top w:val="nil"/>
              <w:left w:val="nil"/>
              <w:bottom w:val="nil"/>
              <w:right w:val="nil"/>
            </w:tcBorders>
            <w:shd w:val="clear" w:color="auto" w:fill="auto"/>
            <w:noWrap/>
            <w:vAlign w:val="bottom"/>
          </w:tcPr>
          <w:p w14:paraId="64510130"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(in thousands)</w:t>
            </w:r>
          </w:p>
        </w:tc>
      </w:tr>
      <w:tr w:rsidR="00567D07" w:rsidRPr="00553260" w14:paraId="16684338" w14:textId="77777777" w:rsidTr="00A349A2">
        <w:trPr>
          <w:trHeight w:val="292"/>
        </w:trPr>
        <w:tc>
          <w:tcPr>
            <w:tcW w:w="5077" w:type="dxa"/>
            <w:tcBorders>
              <w:top w:val="nil"/>
              <w:left w:val="nil"/>
              <w:bottom w:val="nil"/>
              <w:right w:val="nil"/>
            </w:tcBorders>
            <w:shd w:val="clear" w:color="auto" w:fill="auto"/>
            <w:noWrap/>
            <w:vAlign w:val="bottom"/>
          </w:tcPr>
          <w:p w14:paraId="3CE20BBF" w14:textId="77777777" w:rsidR="00567D07" w:rsidRPr="00553260" w:rsidRDefault="00567D07" w:rsidP="00ED0FE2">
            <w:pPr>
              <w:rPr>
                <w:rFonts w:ascii="Arial" w:hAnsi="Arial" w:cs="Arial"/>
                <w:sz w:val="24"/>
                <w:szCs w:val="24"/>
                <w:lang w:val="en-CA"/>
              </w:rPr>
            </w:pPr>
          </w:p>
        </w:tc>
        <w:tc>
          <w:tcPr>
            <w:tcW w:w="3057" w:type="dxa"/>
            <w:tcBorders>
              <w:top w:val="nil"/>
              <w:left w:val="nil"/>
              <w:bottom w:val="nil"/>
              <w:right w:val="nil"/>
            </w:tcBorders>
            <w:shd w:val="clear" w:color="auto" w:fill="auto"/>
            <w:noWrap/>
            <w:vAlign w:val="bottom"/>
          </w:tcPr>
          <w:p w14:paraId="46E982A4" w14:textId="77777777" w:rsidR="00567D07" w:rsidRPr="00553260" w:rsidRDefault="00567D07" w:rsidP="00ED0FE2">
            <w:pPr>
              <w:rPr>
                <w:rFonts w:ascii="Arial" w:hAnsi="Arial" w:cs="Arial"/>
                <w:sz w:val="24"/>
                <w:szCs w:val="24"/>
                <w:lang w:val="en-CA"/>
              </w:rPr>
            </w:pPr>
          </w:p>
        </w:tc>
        <w:tc>
          <w:tcPr>
            <w:tcW w:w="1128" w:type="dxa"/>
            <w:tcBorders>
              <w:top w:val="nil"/>
              <w:left w:val="nil"/>
              <w:bottom w:val="nil"/>
              <w:right w:val="nil"/>
            </w:tcBorders>
            <w:shd w:val="clear" w:color="auto" w:fill="auto"/>
            <w:noWrap/>
            <w:vAlign w:val="bottom"/>
          </w:tcPr>
          <w:p w14:paraId="0745A8C5" w14:textId="77777777" w:rsidR="00567D07" w:rsidRPr="00553260" w:rsidRDefault="00567D07" w:rsidP="00ED0FE2">
            <w:pPr>
              <w:rPr>
                <w:rFonts w:ascii="Arial" w:hAnsi="Arial" w:cs="Arial"/>
                <w:sz w:val="24"/>
                <w:szCs w:val="24"/>
                <w:lang w:val="en-CA"/>
              </w:rPr>
            </w:pPr>
          </w:p>
        </w:tc>
      </w:tr>
      <w:tr w:rsidR="00567D07" w:rsidRPr="00553260" w14:paraId="38BD2EB2" w14:textId="77777777" w:rsidTr="00A349A2">
        <w:trPr>
          <w:trHeight w:val="292"/>
        </w:trPr>
        <w:tc>
          <w:tcPr>
            <w:tcW w:w="8134" w:type="dxa"/>
            <w:gridSpan w:val="2"/>
            <w:tcBorders>
              <w:top w:val="nil"/>
              <w:left w:val="nil"/>
              <w:bottom w:val="nil"/>
              <w:right w:val="nil"/>
            </w:tcBorders>
            <w:shd w:val="clear" w:color="auto" w:fill="auto"/>
            <w:noWrap/>
            <w:vAlign w:val="bottom"/>
          </w:tcPr>
          <w:p w14:paraId="38E770E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Retained Earnings, Beginning</w:t>
            </w:r>
          </w:p>
        </w:tc>
        <w:tc>
          <w:tcPr>
            <w:tcW w:w="1128" w:type="dxa"/>
            <w:tcBorders>
              <w:top w:val="nil"/>
              <w:left w:val="nil"/>
              <w:bottom w:val="nil"/>
              <w:right w:val="nil"/>
            </w:tcBorders>
            <w:shd w:val="clear" w:color="auto" w:fill="auto"/>
            <w:noWrap/>
            <w:vAlign w:val="bottom"/>
          </w:tcPr>
          <w:p w14:paraId="21E3BC58"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440,510 </w:t>
            </w:r>
          </w:p>
        </w:tc>
      </w:tr>
      <w:tr w:rsidR="00567D07" w:rsidRPr="00553260" w14:paraId="10EB16CD" w14:textId="77777777" w:rsidTr="00A349A2">
        <w:trPr>
          <w:trHeight w:val="292"/>
        </w:trPr>
        <w:tc>
          <w:tcPr>
            <w:tcW w:w="8134" w:type="dxa"/>
            <w:gridSpan w:val="2"/>
            <w:tcBorders>
              <w:top w:val="nil"/>
              <w:left w:val="nil"/>
              <w:bottom w:val="nil"/>
              <w:right w:val="nil"/>
            </w:tcBorders>
            <w:shd w:val="clear" w:color="auto" w:fill="auto"/>
            <w:noWrap/>
            <w:vAlign w:val="bottom"/>
          </w:tcPr>
          <w:p w14:paraId="4CB53B61"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Add:  Net Income</w:t>
            </w:r>
          </w:p>
        </w:tc>
        <w:tc>
          <w:tcPr>
            <w:tcW w:w="1128" w:type="dxa"/>
            <w:tcBorders>
              <w:top w:val="nil"/>
              <w:left w:val="nil"/>
              <w:bottom w:val="nil"/>
              <w:right w:val="nil"/>
            </w:tcBorders>
            <w:shd w:val="clear" w:color="auto" w:fill="auto"/>
            <w:noWrap/>
            <w:vAlign w:val="bottom"/>
          </w:tcPr>
          <w:p w14:paraId="5FB3D479"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81,282</w:t>
            </w:r>
          </w:p>
        </w:tc>
      </w:tr>
      <w:tr w:rsidR="00567D07" w:rsidRPr="00553260" w14:paraId="1C43C8D6" w14:textId="77777777" w:rsidTr="00A349A2">
        <w:trPr>
          <w:trHeight w:val="292"/>
        </w:trPr>
        <w:tc>
          <w:tcPr>
            <w:tcW w:w="8134" w:type="dxa"/>
            <w:gridSpan w:val="2"/>
            <w:tcBorders>
              <w:top w:val="nil"/>
              <w:left w:val="nil"/>
              <w:bottom w:val="nil"/>
              <w:right w:val="nil"/>
            </w:tcBorders>
            <w:shd w:val="clear" w:color="auto" w:fill="auto"/>
            <w:noWrap/>
            <w:vAlign w:val="bottom"/>
          </w:tcPr>
          <w:p w14:paraId="25D67F15"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Less: Dividends </w:t>
            </w:r>
          </w:p>
        </w:tc>
        <w:tc>
          <w:tcPr>
            <w:tcW w:w="1128" w:type="dxa"/>
            <w:tcBorders>
              <w:top w:val="nil"/>
              <w:left w:val="nil"/>
              <w:bottom w:val="nil"/>
              <w:right w:val="nil"/>
            </w:tcBorders>
            <w:shd w:val="clear" w:color="auto" w:fill="auto"/>
            <w:noWrap/>
            <w:vAlign w:val="bottom"/>
          </w:tcPr>
          <w:p w14:paraId="30D5FC7B" w14:textId="77777777" w:rsidR="00567D07" w:rsidRPr="00553260" w:rsidRDefault="00567D07" w:rsidP="00ED0FE2">
            <w:pPr>
              <w:ind w:right="-72"/>
              <w:jc w:val="right"/>
              <w:rPr>
                <w:rFonts w:ascii="Arial" w:hAnsi="Arial" w:cs="Arial"/>
                <w:sz w:val="24"/>
                <w:szCs w:val="24"/>
                <w:lang w:val="en-CA"/>
              </w:rPr>
            </w:pPr>
            <w:r w:rsidRPr="00553260">
              <w:rPr>
                <w:rFonts w:ascii="Arial" w:hAnsi="Arial" w:cs="Arial"/>
                <w:sz w:val="24"/>
                <w:szCs w:val="24"/>
                <w:lang w:val="en-CA"/>
              </w:rPr>
              <w:t xml:space="preserve">   (49,994)) </w:t>
            </w:r>
          </w:p>
        </w:tc>
      </w:tr>
      <w:tr w:rsidR="00567D07" w:rsidRPr="00553260" w14:paraId="517A32A9" w14:textId="77777777" w:rsidTr="00A349A2">
        <w:trPr>
          <w:trHeight w:val="306"/>
        </w:trPr>
        <w:tc>
          <w:tcPr>
            <w:tcW w:w="8134" w:type="dxa"/>
            <w:gridSpan w:val="2"/>
            <w:tcBorders>
              <w:top w:val="nil"/>
              <w:left w:val="nil"/>
              <w:bottom w:val="nil"/>
              <w:right w:val="nil"/>
            </w:tcBorders>
            <w:shd w:val="clear" w:color="auto" w:fill="auto"/>
            <w:noWrap/>
            <w:vAlign w:val="bottom"/>
          </w:tcPr>
          <w:p w14:paraId="6F7C7E8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Retained Earnings, Ending</w:t>
            </w:r>
          </w:p>
        </w:tc>
        <w:tc>
          <w:tcPr>
            <w:tcW w:w="1128" w:type="dxa"/>
            <w:tcBorders>
              <w:top w:val="single" w:sz="4" w:space="0" w:color="auto"/>
              <w:left w:val="nil"/>
              <w:bottom w:val="double" w:sz="6" w:space="0" w:color="auto"/>
              <w:right w:val="nil"/>
            </w:tcBorders>
            <w:shd w:val="clear" w:color="auto" w:fill="auto"/>
            <w:noWrap/>
            <w:vAlign w:val="bottom"/>
          </w:tcPr>
          <w:p w14:paraId="160ED125"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471,798</w:t>
            </w:r>
          </w:p>
        </w:tc>
      </w:tr>
    </w:tbl>
    <w:p w14:paraId="57F65C67" w14:textId="77777777" w:rsidR="00567D07" w:rsidRPr="00553260" w:rsidRDefault="00567D07" w:rsidP="00ED0FE2">
      <w:pPr>
        <w:keepNext/>
        <w:rPr>
          <w:rFonts w:ascii="Arial" w:hAnsi="Arial" w:cs="Arial"/>
          <w:b/>
          <w:sz w:val="24"/>
          <w:szCs w:val="24"/>
          <w:lang w:val="en-CA"/>
        </w:rPr>
      </w:pPr>
    </w:p>
    <w:p w14:paraId="2143C18C" w14:textId="77777777" w:rsidR="00567D07" w:rsidRPr="00553260" w:rsidRDefault="00567D07" w:rsidP="00ED0FE2">
      <w:pPr>
        <w:rPr>
          <w:rFonts w:ascii="Arial" w:hAnsi="Arial" w:cs="Arial"/>
          <w:b/>
          <w:sz w:val="24"/>
          <w:szCs w:val="24"/>
          <w:lang w:val="en-CA"/>
        </w:rPr>
      </w:pPr>
      <w:r w:rsidRPr="00553260">
        <w:rPr>
          <w:rFonts w:ascii="Arial" w:hAnsi="Arial" w:cs="Arial"/>
          <w:b/>
          <w:sz w:val="24"/>
          <w:szCs w:val="24"/>
          <w:lang w:val="en-CA"/>
        </w:rPr>
        <w:br w:type="page"/>
      </w:r>
      <w:r w:rsidRPr="00553260">
        <w:rPr>
          <w:rFonts w:ascii="Arial" w:hAnsi="Arial" w:cs="Arial"/>
          <w:b/>
          <w:sz w:val="24"/>
          <w:szCs w:val="24"/>
          <w:lang w:val="en-CA"/>
        </w:rPr>
        <w:lastRenderedPageBreak/>
        <w:t>PB1-5 (continued)</w:t>
      </w:r>
    </w:p>
    <w:p w14:paraId="3F64E170" w14:textId="77777777" w:rsidR="00567D07" w:rsidRPr="00553260" w:rsidRDefault="00567D07" w:rsidP="00ED0FE2">
      <w:pPr>
        <w:keepNext/>
        <w:rPr>
          <w:rFonts w:ascii="Arial" w:hAnsi="Arial" w:cs="Arial"/>
          <w:b/>
          <w:sz w:val="24"/>
          <w:szCs w:val="24"/>
          <w:lang w:val="en-CA"/>
        </w:rPr>
      </w:pPr>
    </w:p>
    <w:p w14:paraId="1C296DC4" w14:textId="77777777" w:rsidR="00567D07" w:rsidRPr="00553260" w:rsidRDefault="00567D07" w:rsidP="00ED0FE2">
      <w:pPr>
        <w:keepNext/>
        <w:rPr>
          <w:rFonts w:ascii="Arial" w:hAnsi="Arial" w:cs="Arial"/>
          <w:sz w:val="24"/>
          <w:szCs w:val="24"/>
          <w:lang w:val="en-CA"/>
        </w:rPr>
      </w:pPr>
      <w:r w:rsidRPr="00553260">
        <w:rPr>
          <w:rFonts w:ascii="Arial" w:hAnsi="Arial" w:cs="Arial"/>
          <w:sz w:val="24"/>
          <w:szCs w:val="24"/>
          <w:lang w:val="en-CA"/>
        </w:rPr>
        <w:t>Req. 3</w:t>
      </w:r>
    </w:p>
    <w:tbl>
      <w:tblPr>
        <w:tblW w:w="9166" w:type="dxa"/>
        <w:tblInd w:w="88" w:type="dxa"/>
        <w:tblCellMar>
          <w:left w:w="0" w:type="dxa"/>
          <w:right w:w="0" w:type="dxa"/>
        </w:tblCellMar>
        <w:tblLook w:val="0000" w:firstRow="0" w:lastRow="0" w:firstColumn="0" w:lastColumn="0" w:noHBand="0" w:noVBand="0"/>
      </w:tblPr>
      <w:tblGrid>
        <w:gridCol w:w="404"/>
        <w:gridCol w:w="5869"/>
        <w:gridCol w:w="799"/>
        <w:gridCol w:w="968"/>
        <w:gridCol w:w="1190"/>
      </w:tblGrid>
      <w:tr w:rsidR="00567D07" w:rsidRPr="00553260" w14:paraId="3ED2D019" w14:textId="77777777" w:rsidTr="00A349A2">
        <w:trPr>
          <w:trHeight w:val="301"/>
        </w:trPr>
        <w:tc>
          <w:tcPr>
            <w:tcW w:w="9166" w:type="dxa"/>
            <w:gridSpan w:val="5"/>
            <w:tcBorders>
              <w:top w:val="nil"/>
              <w:left w:val="nil"/>
              <w:bottom w:val="nil"/>
              <w:right w:val="nil"/>
            </w:tcBorders>
            <w:shd w:val="clear" w:color="auto" w:fill="auto"/>
            <w:noWrap/>
            <w:vAlign w:val="bottom"/>
          </w:tcPr>
          <w:p w14:paraId="7C64B724"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 xml:space="preserve">THE CHEESECAKE FACTORY </w:t>
            </w:r>
          </w:p>
        </w:tc>
      </w:tr>
      <w:tr w:rsidR="00567D07" w:rsidRPr="00553260" w14:paraId="0B4D54E5" w14:textId="77777777" w:rsidTr="00A349A2">
        <w:trPr>
          <w:trHeight w:val="301"/>
        </w:trPr>
        <w:tc>
          <w:tcPr>
            <w:tcW w:w="9166" w:type="dxa"/>
            <w:gridSpan w:val="5"/>
            <w:tcBorders>
              <w:top w:val="nil"/>
              <w:left w:val="nil"/>
              <w:bottom w:val="nil"/>
              <w:right w:val="nil"/>
            </w:tcBorders>
            <w:shd w:val="clear" w:color="auto" w:fill="auto"/>
            <w:noWrap/>
            <w:vAlign w:val="bottom"/>
          </w:tcPr>
          <w:p w14:paraId="388617D7"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Balance Sheet</w:t>
            </w:r>
          </w:p>
        </w:tc>
      </w:tr>
      <w:tr w:rsidR="00567D07" w:rsidRPr="00553260" w14:paraId="1B50F9FB" w14:textId="77777777" w:rsidTr="00A349A2">
        <w:trPr>
          <w:trHeight w:val="301"/>
        </w:trPr>
        <w:tc>
          <w:tcPr>
            <w:tcW w:w="9166" w:type="dxa"/>
            <w:gridSpan w:val="5"/>
            <w:tcBorders>
              <w:top w:val="nil"/>
              <w:left w:val="nil"/>
              <w:bottom w:val="nil"/>
              <w:right w:val="nil"/>
            </w:tcBorders>
            <w:shd w:val="clear" w:color="auto" w:fill="auto"/>
            <w:noWrap/>
            <w:vAlign w:val="bottom"/>
          </w:tcPr>
          <w:p w14:paraId="30BE9B1A"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 xml:space="preserve">At </w:t>
            </w:r>
            <w:r w:rsidR="002C66C2" w:rsidRPr="00553260">
              <w:rPr>
                <w:rFonts w:ascii="Arial" w:hAnsi="Arial" w:cs="Arial"/>
                <w:sz w:val="24"/>
                <w:szCs w:val="24"/>
                <w:lang w:val="en-CA"/>
              </w:rPr>
              <w:t>August 31, 2017</w:t>
            </w:r>
          </w:p>
        </w:tc>
      </w:tr>
      <w:tr w:rsidR="00567D07" w:rsidRPr="00553260" w14:paraId="78F190D1" w14:textId="77777777" w:rsidTr="00A349A2">
        <w:trPr>
          <w:trHeight w:val="301"/>
        </w:trPr>
        <w:tc>
          <w:tcPr>
            <w:tcW w:w="9166" w:type="dxa"/>
            <w:gridSpan w:val="5"/>
            <w:tcBorders>
              <w:top w:val="nil"/>
              <w:left w:val="nil"/>
              <w:bottom w:val="nil"/>
              <w:right w:val="nil"/>
            </w:tcBorders>
            <w:shd w:val="clear" w:color="auto" w:fill="auto"/>
            <w:noWrap/>
            <w:vAlign w:val="bottom"/>
          </w:tcPr>
          <w:p w14:paraId="0C92DB3E"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(in thousands)</w:t>
            </w:r>
          </w:p>
        </w:tc>
      </w:tr>
      <w:tr w:rsidR="00567D07" w:rsidRPr="00553260" w14:paraId="7E33226F" w14:textId="77777777" w:rsidTr="00A349A2">
        <w:trPr>
          <w:trHeight w:val="301"/>
        </w:trPr>
        <w:tc>
          <w:tcPr>
            <w:tcW w:w="388" w:type="dxa"/>
            <w:tcBorders>
              <w:top w:val="nil"/>
              <w:left w:val="nil"/>
              <w:bottom w:val="nil"/>
              <w:right w:val="nil"/>
            </w:tcBorders>
            <w:shd w:val="clear" w:color="auto" w:fill="auto"/>
            <w:noWrap/>
            <w:vAlign w:val="bottom"/>
          </w:tcPr>
          <w:p w14:paraId="664DA413" w14:textId="77777777" w:rsidR="00567D07" w:rsidRPr="00553260" w:rsidRDefault="00567D07" w:rsidP="00ED0FE2">
            <w:pPr>
              <w:rPr>
                <w:rFonts w:ascii="Arial" w:hAnsi="Arial" w:cs="Arial"/>
                <w:sz w:val="24"/>
                <w:szCs w:val="24"/>
                <w:lang w:val="en-CA"/>
              </w:rPr>
            </w:pPr>
          </w:p>
        </w:tc>
        <w:tc>
          <w:tcPr>
            <w:tcW w:w="5853" w:type="dxa"/>
            <w:tcBorders>
              <w:top w:val="nil"/>
              <w:left w:val="nil"/>
              <w:bottom w:val="nil"/>
              <w:right w:val="nil"/>
            </w:tcBorders>
            <w:shd w:val="clear" w:color="auto" w:fill="auto"/>
            <w:noWrap/>
            <w:vAlign w:val="bottom"/>
          </w:tcPr>
          <w:p w14:paraId="4B9C5A5F" w14:textId="77777777" w:rsidR="00567D07" w:rsidRPr="00553260" w:rsidRDefault="00567D07" w:rsidP="00ED0FE2">
            <w:pPr>
              <w:rPr>
                <w:rFonts w:ascii="Arial" w:hAnsi="Arial" w:cs="Arial"/>
                <w:sz w:val="24"/>
                <w:szCs w:val="24"/>
                <w:lang w:val="en-CA"/>
              </w:rPr>
            </w:pPr>
          </w:p>
        </w:tc>
        <w:tc>
          <w:tcPr>
            <w:tcW w:w="783" w:type="dxa"/>
            <w:tcBorders>
              <w:top w:val="nil"/>
              <w:left w:val="nil"/>
              <w:bottom w:val="nil"/>
              <w:right w:val="nil"/>
            </w:tcBorders>
            <w:shd w:val="clear" w:color="auto" w:fill="auto"/>
            <w:noWrap/>
            <w:vAlign w:val="bottom"/>
          </w:tcPr>
          <w:p w14:paraId="4843D6D0" w14:textId="77777777" w:rsidR="00567D07" w:rsidRPr="00553260" w:rsidRDefault="00567D07" w:rsidP="00ED0FE2">
            <w:pPr>
              <w:rPr>
                <w:rFonts w:ascii="Arial" w:hAnsi="Arial" w:cs="Arial"/>
                <w:sz w:val="24"/>
                <w:szCs w:val="24"/>
                <w:lang w:val="en-CA"/>
              </w:rPr>
            </w:pPr>
          </w:p>
        </w:tc>
        <w:tc>
          <w:tcPr>
            <w:tcW w:w="2142" w:type="dxa"/>
            <w:gridSpan w:val="2"/>
            <w:tcBorders>
              <w:top w:val="nil"/>
              <w:left w:val="nil"/>
              <w:bottom w:val="nil"/>
              <w:right w:val="nil"/>
            </w:tcBorders>
            <w:shd w:val="clear" w:color="auto" w:fill="auto"/>
            <w:noWrap/>
            <w:vAlign w:val="bottom"/>
          </w:tcPr>
          <w:p w14:paraId="6D94BD68" w14:textId="77777777" w:rsidR="00567D07" w:rsidRPr="00553260" w:rsidRDefault="00567D07" w:rsidP="00ED0FE2">
            <w:pPr>
              <w:rPr>
                <w:rFonts w:ascii="Arial" w:hAnsi="Arial" w:cs="Arial"/>
                <w:sz w:val="24"/>
                <w:szCs w:val="24"/>
                <w:lang w:val="en-CA"/>
              </w:rPr>
            </w:pPr>
          </w:p>
        </w:tc>
      </w:tr>
      <w:tr w:rsidR="00567D07" w:rsidRPr="00553260" w14:paraId="5B80A124" w14:textId="77777777" w:rsidTr="00A349A2">
        <w:trPr>
          <w:trHeight w:val="316"/>
        </w:trPr>
        <w:tc>
          <w:tcPr>
            <w:tcW w:w="6241" w:type="dxa"/>
            <w:gridSpan w:val="2"/>
            <w:tcBorders>
              <w:top w:val="nil"/>
              <w:left w:val="nil"/>
              <w:bottom w:val="nil"/>
              <w:right w:val="nil"/>
            </w:tcBorders>
            <w:shd w:val="clear" w:color="auto" w:fill="auto"/>
            <w:noWrap/>
            <w:vAlign w:val="bottom"/>
          </w:tcPr>
          <w:p w14:paraId="0ABCECA5"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Assets:</w:t>
            </w:r>
          </w:p>
        </w:tc>
        <w:tc>
          <w:tcPr>
            <w:tcW w:w="783" w:type="dxa"/>
            <w:tcBorders>
              <w:top w:val="nil"/>
              <w:left w:val="nil"/>
              <w:bottom w:val="nil"/>
              <w:right w:val="nil"/>
            </w:tcBorders>
            <w:shd w:val="clear" w:color="auto" w:fill="auto"/>
            <w:noWrap/>
            <w:vAlign w:val="bottom"/>
          </w:tcPr>
          <w:p w14:paraId="0CCF3436" w14:textId="77777777" w:rsidR="00567D07" w:rsidRPr="00553260" w:rsidRDefault="00567D07" w:rsidP="00ED0FE2">
            <w:pPr>
              <w:rPr>
                <w:rFonts w:ascii="Arial" w:hAnsi="Arial" w:cs="Arial"/>
                <w:sz w:val="24"/>
                <w:szCs w:val="24"/>
                <w:lang w:val="en-CA"/>
              </w:rPr>
            </w:pPr>
          </w:p>
        </w:tc>
        <w:tc>
          <w:tcPr>
            <w:tcW w:w="2142" w:type="dxa"/>
            <w:gridSpan w:val="2"/>
            <w:tcBorders>
              <w:top w:val="nil"/>
              <w:left w:val="nil"/>
              <w:bottom w:val="nil"/>
              <w:right w:val="nil"/>
            </w:tcBorders>
            <w:shd w:val="clear" w:color="auto" w:fill="auto"/>
            <w:noWrap/>
            <w:vAlign w:val="bottom"/>
          </w:tcPr>
          <w:p w14:paraId="0412ACED" w14:textId="77777777" w:rsidR="00567D07" w:rsidRPr="00553260" w:rsidRDefault="00567D07" w:rsidP="00ED0FE2">
            <w:pPr>
              <w:rPr>
                <w:rFonts w:ascii="Arial" w:hAnsi="Arial" w:cs="Arial"/>
                <w:sz w:val="24"/>
                <w:szCs w:val="24"/>
                <w:lang w:val="en-CA"/>
              </w:rPr>
            </w:pPr>
          </w:p>
        </w:tc>
      </w:tr>
      <w:tr w:rsidR="00567D07" w:rsidRPr="00553260" w14:paraId="544E4700" w14:textId="77777777" w:rsidTr="00A349A2">
        <w:trPr>
          <w:trHeight w:val="301"/>
        </w:trPr>
        <w:tc>
          <w:tcPr>
            <w:tcW w:w="388" w:type="dxa"/>
            <w:tcBorders>
              <w:top w:val="nil"/>
              <w:left w:val="nil"/>
              <w:bottom w:val="nil"/>
              <w:right w:val="nil"/>
            </w:tcBorders>
            <w:shd w:val="clear" w:color="auto" w:fill="auto"/>
            <w:noWrap/>
            <w:vAlign w:val="bottom"/>
          </w:tcPr>
          <w:p w14:paraId="70B2BFE3" w14:textId="77777777" w:rsidR="00567D07" w:rsidRPr="00553260" w:rsidRDefault="00567D07" w:rsidP="00ED0FE2">
            <w:pPr>
              <w:rPr>
                <w:rFonts w:ascii="Arial" w:hAnsi="Arial" w:cs="Arial"/>
                <w:sz w:val="24"/>
                <w:szCs w:val="24"/>
                <w:lang w:val="en-CA"/>
              </w:rPr>
            </w:pPr>
          </w:p>
        </w:tc>
        <w:tc>
          <w:tcPr>
            <w:tcW w:w="5853" w:type="dxa"/>
            <w:tcBorders>
              <w:top w:val="nil"/>
              <w:left w:val="nil"/>
              <w:bottom w:val="nil"/>
              <w:right w:val="nil"/>
            </w:tcBorders>
            <w:shd w:val="clear" w:color="auto" w:fill="auto"/>
            <w:noWrap/>
            <w:vAlign w:val="bottom"/>
          </w:tcPr>
          <w:p w14:paraId="14785131"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Cash</w:t>
            </w:r>
          </w:p>
        </w:tc>
        <w:tc>
          <w:tcPr>
            <w:tcW w:w="1751" w:type="dxa"/>
            <w:gridSpan w:val="2"/>
            <w:tcBorders>
              <w:top w:val="nil"/>
              <w:left w:val="nil"/>
              <w:bottom w:val="nil"/>
              <w:right w:val="nil"/>
            </w:tcBorders>
            <w:shd w:val="clear" w:color="auto" w:fill="auto"/>
            <w:noWrap/>
            <w:vAlign w:val="bottom"/>
          </w:tcPr>
          <w:p w14:paraId="66CF83AA" w14:textId="77777777" w:rsidR="00567D07" w:rsidRPr="00553260" w:rsidRDefault="00567D07" w:rsidP="00ED0FE2">
            <w:pPr>
              <w:rPr>
                <w:rFonts w:ascii="Arial" w:hAnsi="Arial" w:cs="Arial"/>
                <w:sz w:val="24"/>
                <w:szCs w:val="24"/>
                <w:lang w:val="en-CA"/>
              </w:rPr>
            </w:pPr>
          </w:p>
        </w:tc>
        <w:tc>
          <w:tcPr>
            <w:tcW w:w="1174" w:type="dxa"/>
            <w:tcBorders>
              <w:top w:val="nil"/>
              <w:left w:val="nil"/>
              <w:bottom w:val="nil"/>
              <w:right w:val="nil"/>
            </w:tcBorders>
            <w:shd w:val="clear" w:color="auto" w:fill="auto"/>
            <w:noWrap/>
            <w:vAlign w:val="bottom"/>
          </w:tcPr>
          <w:p w14:paraId="41FAF9CF" w14:textId="77777777" w:rsidR="00567D07" w:rsidRPr="00553260" w:rsidRDefault="00567D07" w:rsidP="00ED0FE2">
            <w:pPr>
              <w:ind w:left="-108"/>
              <w:jc w:val="center"/>
              <w:rPr>
                <w:rFonts w:ascii="Arial" w:hAnsi="Arial" w:cs="Arial"/>
                <w:sz w:val="24"/>
                <w:szCs w:val="24"/>
                <w:lang w:val="en-CA"/>
              </w:rPr>
            </w:pPr>
            <w:r w:rsidRPr="00553260">
              <w:rPr>
                <w:rFonts w:ascii="Arial" w:hAnsi="Arial" w:cs="Arial"/>
                <w:sz w:val="24"/>
                <w:szCs w:val="24"/>
                <w:lang w:val="en-CA"/>
              </w:rPr>
              <w:t xml:space="preserve">  $    44,790 </w:t>
            </w:r>
          </w:p>
        </w:tc>
      </w:tr>
      <w:tr w:rsidR="00567D07" w:rsidRPr="00553260" w14:paraId="6D048EA7" w14:textId="77777777" w:rsidTr="00A349A2">
        <w:trPr>
          <w:trHeight w:val="301"/>
        </w:trPr>
        <w:tc>
          <w:tcPr>
            <w:tcW w:w="388" w:type="dxa"/>
            <w:tcBorders>
              <w:top w:val="nil"/>
              <w:left w:val="nil"/>
              <w:bottom w:val="nil"/>
              <w:right w:val="nil"/>
            </w:tcBorders>
            <w:shd w:val="clear" w:color="auto" w:fill="auto"/>
            <w:noWrap/>
            <w:vAlign w:val="bottom"/>
          </w:tcPr>
          <w:p w14:paraId="5A06ABCE" w14:textId="77777777" w:rsidR="00567D07" w:rsidRPr="00553260" w:rsidRDefault="00567D07" w:rsidP="00ED0FE2">
            <w:pPr>
              <w:rPr>
                <w:rFonts w:ascii="Arial" w:hAnsi="Arial" w:cs="Arial"/>
                <w:sz w:val="24"/>
                <w:szCs w:val="24"/>
                <w:lang w:val="en-CA"/>
              </w:rPr>
            </w:pPr>
          </w:p>
        </w:tc>
        <w:tc>
          <w:tcPr>
            <w:tcW w:w="7604" w:type="dxa"/>
            <w:gridSpan w:val="3"/>
            <w:tcBorders>
              <w:top w:val="nil"/>
              <w:left w:val="nil"/>
              <w:bottom w:val="nil"/>
              <w:right w:val="nil"/>
            </w:tcBorders>
            <w:shd w:val="clear" w:color="auto" w:fill="auto"/>
            <w:noWrap/>
            <w:vAlign w:val="bottom"/>
          </w:tcPr>
          <w:p w14:paraId="4CF9F1C0"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Accounts Receivable</w:t>
            </w:r>
          </w:p>
        </w:tc>
        <w:tc>
          <w:tcPr>
            <w:tcW w:w="1174" w:type="dxa"/>
            <w:tcBorders>
              <w:top w:val="nil"/>
              <w:left w:val="nil"/>
              <w:bottom w:val="nil"/>
              <w:right w:val="nil"/>
            </w:tcBorders>
            <w:shd w:val="clear" w:color="auto" w:fill="auto"/>
            <w:noWrap/>
            <w:vAlign w:val="bottom"/>
          </w:tcPr>
          <w:p w14:paraId="2BBC2C84"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11,639 </w:t>
            </w:r>
          </w:p>
        </w:tc>
      </w:tr>
      <w:tr w:rsidR="00567D07" w:rsidRPr="00553260" w14:paraId="58CC52D6" w14:textId="77777777" w:rsidTr="00A349A2">
        <w:trPr>
          <w:trHeight w:val="301"/>
        </w:trPr>
        <w:tc>
          <w:tcPr>
            <w:tcW w:w="388" w:type="dxa"/>
            <w:tcBorders>
              <w:top w:val="nil"/>
              <w:left w:val="nil"/>
              <w:bottom w:val="nil"/>
              <w:right w:val="nil"/>
            </w:tcBorders>
            <w:shd w:val="clear" w:color="auto" w:fill="auto"/>
            <w:noWrap/>
            <w:vAlign w:val="bottom"/>
          </w:tcPr>
          <w:p w14:paraId="62E1A08A" w14:textId="77777777" w:rsidR="00567D07" w:rsidRPr="00553260" w:rsidRDefault="00567D07" w:rsidP="00ED0FE2">
            <w:pPr>
              <w:rPr>
                <w:rFonts w:ascii="Arial" w:hAnsi="Arial" w:cs="Arial"/>
                <w:sz w:val="24"/>
                <w:szCs w:val="24"/>
                <w:lang w:val="en-CA"/>
              </w:rPr>
            </w:pPr>
          </w:p>
        </w:tc>
        <w:tc>
          <w:tcPr>
            <w:tcW w:w="5853" w:type="dxa"/>
            <w:tcBorders>
              <w:top w:val="nil"/>
              <w:left w:val="nil"/>
              <w:bottom w:val="nil"/>
            </w:tcBorders>
            <w:shd w:val="clear" w:color="auto" w:fill="auto"/>
            <w:noWrap/>
            <w:vAlign w:val="bottom"/>
          </w:tcPr>
          <w:p w14:paraId="04D8C25A"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Food and Supply Inventories</w:t>
            </w:r>
          </w:p>
        </w:tc>
        <w:tc>
          <w:tcPr>
            <w:tcW w:w="1751" w:type="dxa"/>
            <w:gridSpan w:val="2"/>
            <w:tcBorders>
              <w:top w:val="nil"/>
              <w:bottom w:val="nil"/>
              <w:right w:val="nil"/>
            </w:tcBorders>
            <w:shd w:val="clear" w:color="auto" w:fill="auto"/>
            <w:noWrap/>
            <w:vAlign w:val="bottom"/>
          </w:tcPr>
          <w:p w14:paraId="0AA49F9C" w14:textId="77777777" w:rsidR="00567D07" w:rsidRPr="00553260" w:rsidRDefault="00567D07" w:rsidP="00ED0FE2">
            <w:pPr>
              <w:rPr>
                <w:rFonts w:ascii="Arial" w:hAnsi="Arial" w:cs="Arial"/>
                <w:sz w:val="24"/>
                <w:szCs w:val="24"/>
                <w:lang w:val="en-CA"/>
              </w:rPr>
            </w:pPr>
          </w:p>
        </w:tc>
        <w:tc>
          <w:tcPr>
            <w:tcW w:w="1174" w:type="dxa"/>
            <w:tcBorders>
              <w:top w:val="nil"/>
              <w:left w:val="nil"/>
              <w:bottom w:val="nil"/>
              <w:right w:val="nil"/>
            </w:tcBorders>
            <w:shd w:val="clear" w:color="auto" w:fill="auto"/>
            <w:noWrap/>
            <w:vAlign w:val="bottom"/>
          </w:tcPr>
          <w:p w14:paraId="688BDDE4"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20,775 </w:t>
            </w:r>
          </w:p>
        </w:tc>
      </w:tr>
      <w:tr w:rsidR="00567D07" w:rsidRPr="00553260" w14:paraId="2E9990C4" w14:textId="77777777" w:rsidTr="00A349A2">
        <w:trPr>
          <w:trHeight w:val="301"/>
        </w:trPr>
        <w:tc>
          <w:tcPr>
            <w:tcW w:w="388" w:type="dxa"/>
            <w:tcBorders>
              <w:top w:val="nil"/>
              <w:left w:val="nil"/>
              <w:bottom w:val="nil"/>
              <w:right w:val="nil"/>
            </w:tcBorders>
            <w:shd w:val="clear" w:color="auto" w:fill="auto"/>
            <w:noWrap/>
            <w:vAlign w:val="bottom"/>
          </w:tcPr>
          <w:p w14:paraId="3192C1DF" w14:textId="77777777" w:rsidR="00567D07" w:rsidRPr="00553260" w:rsidRDefault="00567D07" w:rsidP="00ED0FE2">
            <w:pPr>
              <w:rPr>
                <w:rFonts w:ascii="Arial" w:hAnsi="Arial" w:cs="Arial"/>
                <w:sz w:val="24"/>
                <w:szCs w:val="24"/>
                <w:lang w:val="en-CA"/>
              </w:rPr>
            </w:pPr>
          </w:p>
        </w:tc>
        <w:tc>
          <w:tcPr>
            <w:tcW w:w="7604" w:type="dxa"/>
            <w:gridSpan w:val="3"/>
            <w:tcBorders>
              <w:top w:val="nil"/>
              <w:left w:val="nil"/>
              <w:bottom w:val="nil"/>
              <w:right w:val="nil"/>
            </w:tcBorders>
            <w:shd w:val="clear" w:color="auto" w:fill="auto"/>
            <w:noWrap/>
            <w:vAlign w:val="bottom"/>
          </w:tcPr>
          <w:p w14:paraId="66245197"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Prepaid Rent </w:t>
            </w:r>
          </w:p>
        </w:tc>
        <w:tc>
          <w:tcPr>
            <w:tcW w:w="1174" w:type="dxa"/>
            <w:tcBorders>
              <w:top w:val="nil"/>
              <w:left w:val="nil"/>
              <w:bottom w:val="nil"/>
              <w:right w:val="nil"/>
            </w:tcBorders>
            <w:shd w:val="clear" w:color="auto" w:fill="auto"/>
            <w:noWrap/>
            <w:vAlign w:val="bottom"/>
          </w:tcPr>
          <w:p w14:paraId="1A5AF5EF"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43,870</w:t>
            </w:r>
          </w:p>
        </w:tc>
      </w:tr>
      <w:tr w:rsidR="00567D07" w:rsidRPr="00553260" w14:paraId="6E8CD504" w14:textId="77777777" w:rsidTr="00A349A2">
        <w:trPr>
          <w:trHeight w:val="301"/>
        </w:trPr>
        <w:tc>
          <w:tcPr>
            <w:tcW w:w="388" w:type="dxa"/>
            <w:tcBorders>
              <w:top w:val="nil"/>
              <w:left w:val="nil"/>
              <w:bottom w:val="nil"/>
              <w:right w:val="nil"/>
            </w:tcBorders>
            <w:shd w:val="clear" w:color="auto" w:fill="auto"/>
            <w:noWrap/>
            <w:vAlign w:val="bottom"/>
          </w:tcPr>
          <w:p w14:paraId="545378DB" w14:textId="77777777" w:rsidR="00567D07" w:rsidRPr="00553260" w:rsidRDefault="00567D07" w:rsidP="00ED0FE2">
            <w:pPr>
              <w:rPr>
                <w:rFonts w:ascii="Arial" w:hAnsi="Arial" w:cs="Arial"/>
                <w:sz w:val="24"/>
                <w:szCs w:val="24"/>
                <w:lang w:val="en-CA"/>
              </w:rPr>
            </w:pPr>
          </w:p>
        </w:tc>
        <w:tc>
          <w:tcPr>
            <w:tcW w:w="7604" w:type="dxa"/>
            <w:gridSpan w:val="3"/>
            <w:tcBorders>
              <w:top w:val="nil"/>
              <w:left w:val="nil"/>
              <w:bottom w:val="nil"/>
              <w:right w:val="nil"/>
            </w:tcBorders>
            <w:shd w:val="clear" w:color="auto" w:fill="auto"/>
            <w:noWrap/>
            <w:vAlign w:val="bottom"/>
          </w:tcPr>
          <w:p w14:paraId="2150589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Property and Equipment</w:t>
            </w:r>
          </w:p>
        </w:tc>
        <w:tc>
          <w:tcPr>
            <w:tcW w:w="1174" w:type="dxa"/>
            <w:tcBorders>
              <w:top w:val="nil"/>
              <w:left w:val="nil"/>
              <w:bottom w:val="nil"/>
              <w:right w:val="nil"/>
            </w:tcBorders>
            <w:shd w:val="clear" w:color="auto" w:fill="auto"/>
            <w:noWrap/>
            <w:vAlign w:val="bottom"/>
          </w:tcPr>
          <w:p w14:paraId="2263ED21"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732,204</w:t>
            </w:r>
          </w:p>
        </w:tc>
      </w:tr>
      <w:tr w:rsidR="00567D07" w:rsidRPr="00553260" w14:paraId="60F2A836" w14:textId="77777777" w:rsidTr="00A349A2">
        <w:trPr>
          <w:trHeight w:val="301"/>
        </w:trPr>
        <w:tc>
          <w:tcPr>
            <w:tcW w:w="388" w:type="dxa"/>
            <w:tcBorders>
              <w:top w:val="nil"/>
              <w:left w:val="nil"/>
              <w:bottom w:val="nil"/>
              <w:right w:val="nil"/>
            </w:tcBorders>
            <w:shd w:val="clear" w:color="auto" w:fill="auto"/>
            <w:noWrap/>
            <w:vAlign w:val="bottom"/>
          </w:tcPr>
          <w:p w14:paraId="2BD4E5FA" w14:textId="77777777" w:rsidR="00567D07" w:rsidRPr="00553260" w:rsidRDefault="00567D07" w:rsidP="00ED0FE2">
            <w:pPr>
              <w:rPr>
                <w:rFonts w:ascii="Arial" w:hAnsi="Arial" w:cs="Arial"/>
                <w:sz w:val="24"/>
                <w:szCs w:val="24"/>
                <w:lang w:val="en-CA"/>
              </w:rPr>
            </w:pPr>
          </w:p>
        </w:tc>
        <w:tc>
          <w:tcPr>
            <w:tcW w:w="5853" w:type="dxa"/>
            <w:tcBorders>
              <w:top w:val="nil"/>
              <w:left w:val="nil"/>
              <w:bottom w:val="nil"/>
              <w:right w:val="nil"/>
            </w:tcBorders>
            <w:shd w:val="clear" w:color="auto" w:fill="auto"/>
            <w:noWrap/>
            <w:vAlign w:val="bottom"/>
          </w:tcPr>
          <w:p w14:paraId="21877479"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Other Assets</w:t>
            </w:r>
          </w:p>
        </w:tc>
        <w:tc>
          <w:tcPr>
            <w:tcW w:w="1751" w:type="dxa"/>
            <w:gridSpan w:val="2"/>
            <w:tcBorders>
              <w:top w:val="nil"/>
              <w:left w:val="nil"/>
              <w:bottom w:val="nil"/>
              <w:right w:val="nil"/>
            </w:tcBorders>
            <w:shd w:val="clear" w:color="auto" w:fill="auto"/>
            <w:noWrap/>
            <w:vAlign w:val="bottom"/>
          </w:tcPr>
          <w:p w14:paraId="648C18D3" w14:textId="77777777" w:rsidR="00567D07" w:rsidRPr="00553260" w:rsidRDefault="00567D07" w:rsidP="00ED0FE2">
            <w:pPr>
              <w:rPr>
                <w:rFonts w:ascii="Arial" w:hAnsi="Arial" w:cs="Arial"/>
                <w:sz w:val="24"/>
                <w:szCs w:val="24"/>
                <w:lang w:val="en-CA"/>
              </w:rPr>
            </w:pPr>
          </w:p>
        </w:tc>
        <w:tc>
          <w:tcPr>
            <w:tcW w:w="1174" w:type="dxa"/>
            <w:tcBorders>
              <w:top w:val="nil"/>
              <w:left w:val="nil"/>
              <w:bottom w:val="nil"/>
              <w:right w:val="nil"/>
            </w:tcBorders>
            <w:shd w:val="clear" w:color="auto" w:fill="auto"/>
            <w:noWrap/>
            <w:vAlign w:val="bottom"/>
          </w:tcPr>
          <w:p w14:paraId="6DA152CE"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186,453</w:t>
            </w:r>
          </w:p>
        </w:tc>
      </w:tr>
      <w:tr w:rsidR="00567D07" w:rsidRPr="00553260" w14:paraId="35CA14CE" w14:textId="77777777" w:rsidTr="00A349A2">
        <w:trPr>
          <w:trHeight w:val="331"/>
        </w:trPr>
        <w:tc>
          <w:tcPr>
            <w:tcW w:w="6241" w:type="dxa"/>
            <w:gridSpan w:val="2"/>
            <w:tcBorders>
              <w:top w:val="nil"/>
              <w:left w:val="nil"/>
              <w:bottom w:val="nil"/>
              <w:right w:val="nil"/>
            </w:tcBorders>
            <w:shd w:val="clear" w:color="auto" w:fill="auto"/>
            <w:noWrap/>
            <w:vAlign w:val="bottom"/>
          </w:tcPr>
          <w:p w14:paraId="582C17BA"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Total Assets</w:t>
            </w:r>
          </w:p>
        </w:tc>
        <w:tc>
          <w:tcPr>
            <w:tcW w:w="1751" w:type="dxa"/>
            <w:gridSpan w:val="2"/>
            <w:tcBorders>
              <w:top w:val="nil"/>
              <w:left w:val="nil"/>
              <w:bottom w:val="nil"/>
              <w:right w:val="nil"/>
            </w:tcBorders>
            <w:shd w:val="clear" w:color="auto" w:fill="auto"/>
            <w:noWrap/>
            <w:vAlign w:val="bottom"/>
          </w:tcPr>
          <w:p w14:paraId="2E971AEE" w14:textId="77777777" w:rsidR="00567D07" w:rsidRPr="00553260" w:rsidRDefault="00567D07" w:rsidP="00ED0FE2">
            <w:pPr>
              <w:rPr>
                <w:rFonts w:ascii="Arial" w:hAnsi="Arial" w:cs="Arial"/>
                <w:sz w:val="24"/>
                <w:szCs w:val="24"/>
                <w:lang w:val="en-CA"/>
              </w:rPr>
            </w:pPr>
          </w:p>
        </w:tc>
        <w:tc>
          <w:tcPr>
            <w:tcW w:w="1174" w:type="dxa"/>
            <w:tcBorders>
              <w:top w:val="single" w:sz="4" w:space="0" w:color="auto"/>
              <w:left w:val="nil"/>
              <w:bottom w:val="double" w:sz="6" w:space="0" w:color="auto"/>
              <w:right w:val="nil"/>
            </w:tcBorders>
            <w:shd w:val="clear" w:color="auto" w:fill="auto"/>
            <w:noWrap/>
            <w:vAlign w:val="bottom"/>
          </w:tcPr>
          <w:p w14:paraId="75F0E690" w14:textId="77777777" w:rsidR="00567D07" w:rsidRPr="00553260" w:rsidRDefault="00567D07" w:rsidP="00ED0FE2">
            <w:pPr>
              <w:ind w:left="-108"/>
              <w:jc w:val="right"/>
              <w:rPr>
                <w:rFonts w:ascii="Arial" w:hAnsi="Arial" w:cs="Arial"/>
                <w:sz w:val="24"/>
                <w:szCs w:val="24"/>
                <w:lang w:val="en-CA"/>
              </w:rPr>
            </w:pPr>
            <w:r w:rsidRPr="00553260">
              <w:rPr>
                <w:rFonts w:ascii="Arial" w:hAnsi="Arial" w:cs="Arial"/>
                <w:sz w:val="24"/>
                <w:szCs w:val="24"/>
                <w:lang w:val="en-CA"/>
              </w:rPr>
              <w:t xml:space="preserve">$1,039,731 </w:t>
            </w:r>
          </w:p>
        </w:tc>
      </w:tr>
      <w:tr w:rsidR="00567D07" w:rsidRPr="00553260" w14:paraId="53750554" w14:textId="77777777" w:rsidTr="00A349A2">
        <w:trPr>
          <w:trHeight w:val="316"/>
        </w:trPr>
        <w:tc>
          <w:tcPr>
            <w:tcW w:w="388" w:type="dxa"/>
            <w:tcBorders>
              <w:top w:val="nil"/>
              <w:left w:val="nil"/>
              <w:bottom w:val="nil"/>
              <w:right w:val="nil"/>
            </w:tcBorders>
            <w:shd w:val="clear" w:color="auto" w:fill="auto"/>
            <w:noWrap/>
            <w:vAlign w:val="bottom"/>
          </w:tcPr>
          <w:p w14:paraId="248CEB4B" w14:textId="77777777" w:rsidR="00567D07" w:rsidRPr="00553260" w:rsidRDefault="00567D07" w:rsidP="00ED0FE2">
            <w:pPr>
              <w:rPr>
                <w:rFonts w:ascii="Arial" w:hAnsi="Arial" w:cs="Arial"/>
                <w:sz w:val="24"/>
                <w:szCs w:val="24"/>
                <w:lang w:val="en-CA"/>
              </w:rPr>
            </w:pPr>
          </w:p>
        </w:tc>
        <w:tc>
          <w:tcPr>
            <w:tcW w:w="5853" w:type="dxa"/>
            <w:tcBorders>
              <w:top w:val="nil"/>
              <w:left w:val="nil"/>
              <w:bottom w:val="nil"/>
              <w:right w:val="nil"/>
            </w:tcBorders>
            <w:shd w:val="clear" w:color="auto" w:fill="auto"/>
            <w:noWrap/>
            <w:vAlign w:val="bottom"/>
          </w:tcPr>
          <w:p w14:paraId="4D2B6886" w14:textId="77777777" w:rsidR="00567D07" w:rsidRPr="00553260" w:rsidRDefault="00567D07" w:rsidP="00ED0FE2">
            <w:pPr>
              <w:rPr>
                <w:rFonts w:ascii="Arial" w:hAnsi="Arial" w:cs="Arial"/>
                <w:sz w:val="24"/>
                <w:szCs w:val="24"/>
                <w:lang w:val="en-CA"/>
              </w:rPr>
            </w:pPr>
          </w:p>
        </w:tc>
        <w:tc>
          <w:tcPr>
            <w:tcW w:w="1751" w:type="dxa"/>
            <w:gridSpan w:val="2"/>
            <w:tcBorders>
              <w:top w:val="nil"/>
              <w:left w:val="nil"/>
              <w:bottom w:val="nil"/>
              <w:right w:val="nil"/>
            </w:tcBorders>
            <w:shd w:val="clear" w:color="auto" w:fill="auto"/>
            <w:noWrap/>
            <w:vAlign w:val="bottom"/>
          </w:tcPr>
          <w:p w14:paraId="1555B313" w14:textId="77777777" w:rsidR="00567D07" w:rsidRPr="00553260" w:rsidRDefault="00567D07" w:rsidP="00ED0FE2">
            <w:pPr>
              <w:rPr>
                <w:rFonts w:ascii="Arial" w:hAnsi="Arial" w:cs="Arial"/>
                <w:sz w:val="24"/>
                <w:szCs w:val="24"/>
                <w:lang w:val="en-CA"/>
              </w:rPr>
            </w:pPr>
          </w:p>
        </w:tc>
        <w:tc>
          <w:tcPr>
            <w:tcW w:w="1174" w:type="dxa"/>
            <w:tcBorders>
              <w:top w:val="nil"/>
              <w:left w:val="nil"/>
              <w:bottom w:val="nil"/>
              <w:right w:val="nil"/>
            </w:tcBorders>
            <w:shd w:val="clear" w:color="auto" w:fill="auto"/>
            <w:noWrap/>
            <w:vAlign w:val="bottom"/>
          </w:tcPr>
          <w:p w14:paraId="13C3A3F1" w14:textId="77777777" w:rsidR="00567D07" w:rsidRPr="00553260" w:rsidRDefault="00567D07" w:rsidP="00ED0FE2">
            <w:pPr>
              <w:rPr>
                <w:rFonts w:ascii="Arial" w:hAnsi="Arial" w:cs="Arial"/>
                <w:sz w:val="24"/>
                <w:szCs w:val="24"/>
                <w:lang w:val="en-CA"/>
              </w:rPr>
            </w:pPr>
          </w:p>
        </w:tc>
      </w:tr>
      <w:tr w:rsidR="00567D07" w:rsidRPr="00553260" w14:paraId="16DC6422" w14:textId="77777777" w:rsidTr="00A349A2">
        <w:trPr>
          <w:trHeight w:val="316"/>
        </w:trPr>
        <w:tc>
          <w:tcPr>
            <w:tcW w:w="6241" w:type="dxa"/>
            <w:gridSpan w:val="2"/>
            <w:tcBorders>
              <w:top w:val="nil"/>
              <w:left w:val="nil"/>
              <w:bottom w:val="nil"/>
              <w:right w:val="nil"/>
            </w:tcBorders>
            <w:shd w:val="clear" w:color="auto" w:fill="auto"/>
            <w:noWrap/>
            <w:vAlign w:val="bottom"/>
          </w:tcPr>
          <w:p w14:paraId="4B5A4ADF"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Liabilities and </w:t>
            </w:r>
            <w:r w:rsidR="00A83910" w:rsidRPr="00553260">
              <w:rPr>
                <w:rFonts w:ascii="Arial" w:hAnsi="Arial" w:cs="Arial"/>
                <w:bCs/>
                <w:sz w:val="24"/>
                <w:szCs w:val="24"/>
                <w:lang w:val="en-CA"/>
              </w:rPr>
              <w:t>Shareholders’</w:t>
            </w:r>
            <w:r w:rsidRPr="00553260">
              <w:rPr>
                <w:rFonts w:ascii="Arial" w:hAnsi="Arial" w:cs="Arial"/>
                <w:bCs/>
                <w:sz w:val="24"/>
                <w:szCs w:val="24"/>
                <w:lang w:val="en-CA"/>
              </w:rPr>
              <w:t xml:space="preserve"> Equity:</w:t>
            </w:r>
          </w:p>
        </w:tc>
        <w:tc>
          <w:tcPr>
            <w:tcW w:w="1751" w:type="dxa"/>
            <w:gridSpan w:val="2"/>
            <w:tcBorders>
              <w:top w:val="nil"/>
              <w:left w:val="nil"/>
              <w:bottom w:val="nil"/>
              <w:right w:val="nil"/>
            </w:tcBorders>
            <w:shd w:val="clear" w:color="auto" w:fill="auto"/>
            <w:noWrap/>
            <w:vAlign w:val="bottom"/>
          </w:tcPr>
          <w:p w14:paraId="61F7214E" w14:textId="77777777" w:rsidR="00567D07" w:rsidRPr="00553260" w:rsidRDefault="00567D07" w:rsidP="00ED0FE2">
            <w:pPr>
              <w:rPr>
                <w:rFonts w:ascii="Arial" w:hAnsi="Arial" w:cs="Arial"/>
                <w:sz w:val="24"/>
                <w:szCs w:val="24"/>
                <w:lang w:val="en-CA"/>
              </w:rPr>
            </w:pPr>
          </w:p>
        </w:tc>
        <w:tc>
          <w:tcPr>
            <w:tcW w:w="1174" w:type="dxa"/>
            <w:tcBorders>
              <w:top w:val="nil"/>
              <w:left w:val="nil"/>
              <w:bottom w:val="nil"/>
              <w:right w:val="nil"/>
            </w:tcBorders>
            <w:shd w:val="clear" w:color="auto" w:fill="auto"/>
            <w:noWrap/>
            <w:vAlign w:val="bottom"/>
          </w:tcPr>
          <w:p w14:paraId="60C59470" w14:textId="77777777" w:rsidR="00567D07" w:rsidRPr="00553260" w:rsidRDefault="00567D07" w:rsidP="00ED0FE2">
            <w:pPr>
              <w:rPr>
                <w:rFonts w:ascii="Arial" w:hAnsi="Arial" w:cs="Arial"/>
                <w:sz w:val="24"/>
                <w:szCs w:val="24"/>
                <w:lang w:val="en-CA"/>
              </w:rPr>
            </w:pPr>
          </w:p>
        </w:tc>
      </w:tr>
      <w:tr w:rsidR="00567D07" w:rsidRPr="00553260" w14:paraId="5FC9681A" w14:textId="77777777" w:rsidTr="00A349A2">
        <w:trPr>
          <w:trHeight w:val="316"/>
        </w:trPr>
        <w:tc>
          <w:tcPr>
            <w:tcW w:w="6241" w:type="dxa"/>
            <w:gridSpan w:val="2"/>
            <w:tcBorders>
              <w:top w:val="nil"/>
              <w:left w:val="nil"/>
              <w:bottom w:val="nil"/>
              <w:right w:val="nil"/>
            </w:tcBorders>
            <w:shd w:val="clear" w:color="auto" w:fill="auto"/>
            <w:noWrap/>
            <w:vAlign w:val="bottom"/>
          </w:tcPr>
          <w:p w14:paraId="1FFA1EDB"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Liabilities:</w:t>
            </w:r>
          </w:p>
        </w:tc>
        <w:tc>
          <w:tcPr>
            <w:tcW w:w="1751" w:type="dxa"/>
            <w:gridSpan w:val="2"/>
            <w:tcBorders>
              <w:top w:val="nil"/>
              <w:left w:val="nil"/>
              <w:bottom w:val="nil"/>
              <w:right w:val="nil"/>
            </w:tcBorders>
            <w:shd w:val="clear" w:color="auto" w:fill="auto"/>
            <w:noWrap/>
            <w:vAlign w:val="bottom"/>
          </w:tcPr>
          <w:p w14:paraId="597E7B5E" w14:textId="77777777" w:rsidR="00567D07" w:rsidRPr="00553260" w:rsidRDefault="00567D07" w:rsidP="00ED0FE2">
            <w:pPr>
              <w:rPr>
                <w:rFonts w:ascii="Arial" w:hAnsi="Arial" w:cs="Arial"/>
                <w:sz w:val="24"/>
                <w:szCs w:val="24"/>
                <w:lang w:val="en-CA"/>
              </w:rPr>
            </w:pPr>
          </w:p>
        </w:tc>
        <w:tc>
          <w:tcPr>
            <w:tcW w:w="1174" w:type="dxa"/>
            <w:tcBorders>
              <w:top w:val="nil"/>
              <w:left w:val="nil"/>
              <w:bottom w:val="nil"/>
              <w:right w:val="nil"/>
            </w:tcBorders>
            <w:shd w:val="clear" w:color="auto" w:fill="auto"/>
            <w:noWrap/>
            <w:vAlign w:val="bottom"/>
          </w:tcPr>
          <w:p w14:paraId="644FADBF" w14:textId="77777777" w:rsidR="00567D07" w:rsidRPr="00553260" w:rsidRDefault="00567D07" w:rsidP="00ED0FE2">
            <w:pPr>
              <w:rPr>
                <w:rFonts w:ascii="Arial" w:hAnsi="Arial" w:cs="Arial"/>
                <w:sz w:val="24"/>
                <w:szCs w:val="24"/>
                <w:lang w:val="en-CA"/>
              </w:rPr>
            </w:pPr>
          </w:p>
        </w:tc>
      </w:tr>
      <w:tr w:rsidR="00567D07" w:rsidRPr="00553260" w14:paraId="152FFD62" w14:textId="77777777" w:rsidTr="00A349A2">
        <w:trPr>
          <w:trHeight w:val="301"/>
        </w:trPr>
        <w:tc>
          <w:tcPr>
            <w:tcW w:w="388" w:type="dxa"/>
            <w:tcBorders>
              <w:top w:val="nil"/>
              <w:left w:val="nil"/>
              <w:bottom w:val="nil"/>
              <w:right w:val="nil"/>
            </w:tcBorders>
            <w:shd w:val="clear" w:color="auto" w:fill="auto"/>
            <w:noWrap/>
            <w:vAlign w:val="bottom"/>
          </w:tcPr>
          <w:p w14:paraId="4CABA6FB" w14:textId="77777777" w:rsidR="00567D07" w:rsidRPr="00553260" w:rsidRDefault="00567D07" w:rsidP="00ED0FE2">
            <w:pPr>
              <w:rPr>
                <w:rFonts w:ascii="Arial" w:hAnsi="Arial" w:cs="Arial"/>
                <w:sz w:val="24"/>
                <w:szCs w:val="24"/>
                <w:lang w:val="en-CA"/>
              </w:rPr>
            </w:pPr>
          </w:p>
        </w:tc>
        <w:tc>
          <w:tcPr>
            <w:tcW w:w="5853" w:type="dxa"/>
            <w:tcBorders>
              <w:top w:val="nil"/>
              <w:left w:val="nil"/>
              <w:bottom w:val="nil"/>
              <w:right w:val="nil"/>
            </w:tcBorders>
            <w:shd w:val="clear" w:color="auto" w:fill="auto"/>
            <w:noWrap/>
            <w:vAlign w:val="bottom"/>
          </w:tcPr>
          <w:p w14:paraId="7031B67C"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Accounts Payable</w:t>
            </w:r>
          </w:p>
        </w:tc>
        <w:tc>
          <w:tcPr>
            <w:tcW w:w="1751" w:type="dxa"/>
            <w:gridSpan w:val="2"/>
            <w:tcBorders>
              <w:top w:val="nil"/>
              <w:left w:val="nil"/>
              <w:bottom w:val="nil"/>
              <w:right w:val="nil"/>
            </w:tcBorders>
            <w:shd w:val="clear" w:color="auto" w:fill="auto"/>
            <w:noWrap/>
            <w:vAlign w:val="bottom"/>
          </w:tcPr>
          <w:p w14:paraId="3E32A1F1" w14:textId="77777777" w:rsidR="00567D07" w:rsidRPr="00553260" w:rsidRDefault="00567D07" w:rsidP="00ED0FE2">
            <w:pPr>
              <w:rPr>
                <w:rFonts w:ascii="Arial" w:hAnsi="Arial" w:cs="Arial"/>
                <w:sz w:val="24"/>
                <w:szCs w:val="24"/>
                <w:lang w:val="en-CA"/>
              </w:rPr>
            </w:pPr>
          </w:p>
        </w:tc>
        <w:tc>
          <w:tcPr>
            <w:tcW w:w="1174" w:type="dxa"/>
            <w:tcBorders>
              <w:top w:val="nil"/>
              <w:left w:val="nil"/>
              <w:bottom w:val="nil"/>
              <w:right w:val="nil"/>
            </w:tcBorders>
            <w:shd w:val="clear" w:color="auto" w:fill="auto"/>
            <w:noWrap/>
            <w:vAlign w:val="bottom"/>
          </w:tcPr>
          <w:p w14:paraId="377B6DCC" w14:textId="77777777" w:rsidR="00567D07" w:rsidRPr="00553260" w:rsidRDefault="00567D07" w:rsidP="00ED0FE2">
            <w:pPr>
              <w:ind w:left="-108"/>
              <w:jc w:val="center"/>
              <w:rPr>
                <w:rFonts w:ascii="Arial" w:hAnsi="Arial" w:cs="Arial"/>
                <w:sz w:val="24"/>
                <w:szCs w:val="24"/>
                <w:lang w:val="en-CA"/>
              </w:rPr>
            </w:pPr>
            <w:r w:rsidRPr="00553260">
              <w:rPr>
                <w:rFonts w:ascii="Arial" w:hAnsi="Arial" w:cs="Arial"/>
                <w:sz w:val="24"/>
                <w:szCs w:val="24"/>
                <w:lang w:val="en-CA"/>
              </w:rPr>
              <w:t xml:space="preserve">  $    45,570 </w:t>
            </w:r>
          </w:p>
        </w:tc>
      </w:tr>
      <w:tr w:rsidR="00567D07" w:rsidRPr="00553260" w14:paraId="3E449892" w14:textId="77777777" w:rsidTr="00A349A2">
        <w:trPr>
          <w:trHeight w:val="301"/>
        </w:trPr>
        <w:tc>
          <w:tcPr>
            <w:tcW w:w="388" w:type="dxa"/>
            <w:tcBorders>
              <w:top w:val="nil"/>
              <w:left w:val="nil"/>
              <w:bottom w:val="nil"/>
              <w:right w:val="nil"/>
            </w:tcBorders>
            <w:shd w:val="clear" w:color="auto" w:fill="auto"/>
            <w:noWrap/>
            <w:vAlign w:val="bottom"/>
          </w:tcPr>
          <w:p w14:paraId="6D185D02" w14:textId="77777777" w:rsidR="00567D07" w:rsidRPr="00553260" w:rsidRDefault="00567D07" w:rsidP="00ED0FE2">
            <w:pPr>
              <w:rPr>
                <w:rFonts w:ascii="Arial" w:hAnsi="Arial" w:cs="Arial"/>
                <w:sz w:val="24"/>
                <w:szCs w:val="24"/>
                <w:lang w:val="en-CA"/>
              </w:rPr>
            </w:pPr>
          </w:p>
        </w:tc>
        <w:tc>
          <w:tcPr>
            <w:tcW w:w="5853" w:type="dxa"/>
            <w:tcBorders>
              <w:top w:val="nil"/>
              <w:left w:val="nil"/>
              <w:bottom w:val="nil"/>
              <w:right w:val="nil"/>
            </w:tcBorders>
            <w:shd w:val="clear" w:color="auto" w:fill="auto"/>
            <w:noWrap/>
            <w:vAlign w:val="bottom"/>
          </w:tcPr>
          <w:p w14:paraId="5AB50FB5"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Notes Payable</w:t>
            </w:r>
          </w:p>
        </w:tc>
        <w:tc>
          <w:tcPr>
            <w:tcW w:w="1751" w:type="dxa"/>
            <w:gridSpan w:val="2"/>
            <w:tcBorders>
              <w:top w:val="nil"/>
              <w:left w:val="nil"/>
              <w:bottom w:val="nil"/>
              <w:right w:val="nil"/>
            </w:tcBorders>
            <w:shd w:val="clear" w:color="auto" w:fill="auto"/>
            <w:noWrap/>
            <w:vAlign w:val="bottom"/>
          </w:tcPr>
          <w:p w14:paraId="6F2887DD" w14:textId="77777777" w:rsidR="00567D07" w:rsidRPr="00553260" w:rsidRDefault="00567D07" w:rsidP="00ED0FE2">
            <w:pPr>
              <w:rPr>
                <w:rFonts w:ascii="Arial" w:hAnsi="Arial" w:cs="Arial"/>
                <w:sz w:val="24"/>
                <w:szCs w:val="24"/>
                <w:lang w:val="en-CA"/>
              </w:rPr>
            </w:pPr>
          </w:p>
        </w:tc>
        <w:tc>
          <w:tcPr>
            <w:tcW w:w="1174" w:type="dxa"/>
            <w:tcBorders>
              <w:top w:val="nil"/>
              <w:left w:val="nil"/>
              <w:right w:val="nil"/>
            </w:tcBorders>
            <w:shd w:val="clear" w:color="auto" w:fill="auto"/>
            <w:noWrap/>
            <w:vAlign w:val="bottom"/>
          </w:tcPr>
          <w:p w14:paraId="00F125D2"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 39,381 </w:t>
            </w:r>
          </w:p>
        </w:tc>
      </w:tr>
      <w:tr w:rsidR="00567D07" w:rsidRPr="00553260" w14:paraId="60D15352" w14:textId="77777777" w:rsidTr="00A349A2">
        <w:trPr>
          <w:trHeight w:val="301"/>
        </w:trPr>
        <w:tc>
          <w:tcPr>
            <w:tcW w:w="388" w:type="dxa"/>
            <w:tcBorders>
              <w:top w:val="nil"/>
              <w:left w:val="nil"/>
              <w:bottom w:val="nil"/>
              <w:right w:val="nil"/>
            </w:tcBorders>
            <w:shd w:val="clear" w:color="auto" w:fill="auto"/>
            <w:noWrap/>
            <w:vAlign w:val="bottom"/>
          </w:tcPr>
          <w:p w14:paraId="689DE41E" w14:textId="77777777" w:rsidR="00567D07" w:rsidRPr="00553260" w:rsidRDefault="00567D07" w:rsidP="00ED0FE2">
            <w:pPr>
              <w:rPr>
                <w:rFonts w:ascii="Arial" w:hAnsi="Arial" w:cs="Arial"/>
                <w:sz w:val="24"/>
                <w:szCs w:val="24"/>
                <w:lang w:val="en-CA"/>
              </w:rPr>
            </w:pPr>
          </w:p>
        </w:tc>
        <w:tc>
          <w:tcPr>
            <w:tcW w:w="7604" w:type="dxa"/>
            <w:gridSpan w:val="3"/>
            <w:tcBorders>
              <w:top w:val="nil"/>
              <w:left w:val="nil"/>
              <w:bottom w:val="nil"/>
              <w:right w:val="nil"/>
            </w:tcBorders>
            <w:shd w:val="clear" w:color="auto" w:fill="auto"/>
            <w:noWrap/>
            <w:vAlign w:val="bottom"/>
          </w:tcPr>
          <w:p w14:paraId="0C45385B" w14:textId="77777777" w:rsidR="00567D07" w:rsidRPr="00553260" w:rsidRDefault="00567D07" w:rsidP="00ED0FE2">
            <w:pPr>
              <w:ind w:right="-108"/>
              <w:rPr>
                <w:rFonts w:ascii="Arial" w:hAnsi="Arial" w:cs="Arial"/>
                <w:sz w:val="24"/>
                <w:szCs w:val="24"/>
                <w:lang w:val="en-CA"/>
              </w:rPr>
            </w:pPr>
            <w:r w:rsidRPr="00553260">
              <w:rPr>
                <w:rFonts w:ascii="Arial" w:hAnsi="Arial" w:cs="Arial"/>
                <w:sz w:val="24"/>
                <w:szCs w:val="24"/>
                <w:lang w:val="en-CA"/>
              </w:rPr>
              <w:t>Wages Payable</w:t>
            </w:r>
          </w:p>
        </w:tc>
        <w:tc>
          <w:tcPr>
            <w:tcW w:w="1174" w:type="dxa"/>
            <w:tcBorders>
              <w:top w:val="nil"/>
              <w:left w:val="nil"/>
              <w:right w:val="nil"/>
            </w:tcBorders>
            <w:shd w:val="clear" w:color="auto" w:fill="auto"/>
            <w:noWrap/>
            <w:vAlign w:val="bottom"/>
          </w:tcPr>
          <w:p w14:paraId="568FAC49"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 xml:space="preserve">117,226 </w:t>
            </w:r>
          </w:p>
        </w:tc>
      </w:tr>
      <w:tr w:rsidR="00567D07" w:rsidRPr="00553260" w14:paraId="4A68DEFE" w14:textId="77777777" w:rsidTr="00A349A2">
        <w:trPr>
          <w:trHeight w:val="301"/>
        </w:trPr>
        <w:tc>
          <w:tcPr>
            <w:tcW w:w="388" w:type="dxa"/>
            <w:tcBorders>
              <w:top w:val="nil"/>
              <w:left w:val="nil"/>
              <w:bottom w:val="nil"/>
              <w:right w:val="nil"/>
            </w:tcBorders>
            <w:shd w:val="clear" w:color="auto" w:fill="auto"/>
            <w:noWrap/>
            <w:vAlign w:val="bottom"/>
          </w:tcPr>
          <w:p w14:paraId="597652B8" w14:textId="77777777" w:rsidR="00567D07" w:rsidRPr="00553260" w:rsidRDefault="00567D07" w:rsidP="00ED0FE2">
            <w:pPr>
              <w:rPr>
                <w:rFonts w:ascii="Arial" w:hAnsi="Arial" w:cs="Arial"/>
                <w:sz w:val="24"/>
                <w:szCs w:val="24"/>
                <w:lang w:val="en-CA"/>
              </w:rPr>
            </w:pPr>
          </w:p>
        </w:tc>
        <w:tc>
          <w:tcPr>
            <w:tcW w:w="5853" w:type="dxa"/>
            <w:tcBorders>
              <w:top w:val="nil"/>
              <w:left w:val="nil"/>
              <w:bottom w:val="nil"/>
              <w:right w:val="nil"/>
            </w:tcBorders>
            <w:shd w:val="clear" w:color="auto" w:fill="auto"/>
            <w:noWrap/>
            <w:vAlign w:val="bottom"/>
          </w:tcPr>
          <w:p w14:paraId="2B504632"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Other Liabilities</w:t>
            </w:r>
          </w:p>
        </w:tc>
        <w:tc>
          <w:tcPr>
            <w:tcW w:w="1751" w:type="dxa"/>
            <w:gridSpan w:val="2"/>
            <w:tcBorders>
              <w:top w:val="nil"/>
              <w:left w:val="nil"/>
              <w:bottom w:val="nil"/>
              <w:right w:val="nil"/>
            </w:tcBorders>
            <w:shd w:val="clear" w:color="auto" w:fill="auto"/>
            <w:noWrap/>
            <w:vAlign w:val="bottom"/>
          </w:tcPr>
          <w:p w14:paraId="41A1AE7A" w14:textId="77777777" w:rsidR="00567D07" w:rsidRPr="00553260" w:rsidRDefault="00567D07" w:rsidP="00ED0FE2">
            <w:pPr>
              <w:rPr>
                <w:rFonts w:ascii="Arial" w:hAnsi="Arial" w:cs="Arial"/>
                <w:sz w:val="24"/>
                <w:szCs w:val="24"/>
                <w:lang w:val="en-CA"/>
              </w:rPr>
            </w:pPr>
          </w:p>
        </w:tc>
        <w:tc>
          <w:tcPr>
            <w:tcW w:w="1174" w:type="dxa"/>
            <w:tcBorders>
              <w:top w:val="nil"/>
              <w:left w:val="nil"/>
              <w:bottom w:val="single" w:sz="4" w:space="0" w:color="auto"/>
              <w:right w:val="nil"/>
            </w:tcBorders>
            <w:shd w:val="clear" w:color="auto" w:fill="auto"/>
            <w:noWrap/>
            <w:vAlign w:val="bottom"/>
          </w:tcPr>
          <w:p w14:paraId="72AF4EA4"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126,012</w:t>
            </w:r>
          </w:p>
        </w:tc>
      </w:tr>
      <w:tr w:rsidR="00567D07" w:rsidRPr="00553260" w14:paraId="47367801" w14:textId="77777777" w:rsidTr="00A349A2">
        <w:trPr>
          <w:trHeight w:val="301"/>
        </w:trPr>
        <w:tc>
          <w:tcPr>
            <w:tcW w:w="388" w:type="dxa"/>
            <w:tcBorders>
              <w:top w:val="nil"/>
              <w:left w:val="nil"/>
              <w:bottom w:val="nil"/>
              <w:right w:val="nil"/>
            </w:tcBorders>
            <w:shd w:val="clear" w:color="auto" w:fill="auto"/>
            <w:noWrap/>
            <w:vAlign w:val="bottom"/>
          </w:tcPr>
          <w:p w14:paraId="343F8207" w14:textId="77777777" w:rsidR="00567D07" w:rsidRPr="00553260" w:rsidRDefault="00567D07" w:rsidP="00ED0FE2">
            <w:pPr>
              <w:rPr>
                <w:rFonts w:ascii="Arial" w:hAnsi="Arial" w:cs="Arial"/>
                <w:sz w:val="24"/>
                <w:szCs w:val="24"/>
                <w:lang w:val="en-CA"/>
              </w:rPr>
            </w:pPr>
          </w:p>
        </w:tc>
        <w:tc>
          <w:tcPr>
            <w:tcW w:w="5853" w:type="dxa"/>
            <w:tcBorders>
              <w:top w:val="nil"/>
              <w:left w:val="nil"/>
              <w:bottom w:val="nil"/>
              <w:right w:val="nil"/>
            </w:tcBorders>
            <w:shd w:val="clear" w:color="auto" w:fill="auto"/>
            <w:noWrap/>
            <w:vAlign w:val="bottom"/>
          </w:tcPr>
          <w:p w14:paraId="036C1286"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Total Liabilities</w:t>
            </w:r>
          </w:p>
        </w:tc>
        <w:tc>
          <w:tcPr>
            <w:tcW w:w="1751" w:type="dxa"/>
            <w:gridSpan w:val="2"/>
            <w:tcBorders>
              <w:left w:val="nil"/>
              <w:bottom w:val="nil"/>
            </w:tcBorders>
            <w:shd w:val="clear" w:color="auto" w:fill="auto"/>
            <w:noWrap/>
            <w:vAlign w:val="bottom"/>
          </w:tcPr>
          <w:p w14:paraId="640F5932" w14:textId="77777777" w:rsidR="00567D07" w:rsidRPr="00553260" w:rsidRDefault="00567D07" w:rsidP="00ED0FE2">
            <w:pPr>
              <w:rPr>
                <w:rFonts w:ascii="Arial" w:hAnsi="Arial" w:cs="Arial"/>
                <w:sz w:val="24"/>
                <w:szCs w:val="24"/>
                <w:u w:val="single"/>
                <w:lang w:val="en-CA"/>
              </w:rPr>
            </w:pPr>
          </w:p>
        </w:tc>
        <w:tc>
          <w:tcPr>
            <w:tcW w:w="1174" w:type="dxa"/>
            <w:tcBorders>
              <w:top w:val="single" w:sz="4" w:space="0" w:color="auto"/>
              <w:bottom w:val="single" w:sz="4" w:space="0" w:color="auto"/>
            </w:tcBorders>
            <w:shd w:val="clear" w:color="auto" w:fill="auto"/>
            <w:noWrap/>
            <w:vAlign w:val="bottom"/>
          </w:tcPr>
          <w:p w14:paraId="3BDDCE0C"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328,189</w:t>
            </w:r>
          </w:p>
        </w:tc>
      </w:tr>
      <w:tr w:rsidR="00567D07" w:rsidRPr="00553260" w14:paraId="24791CAD" w14:textId="77777777" w:rsidTr="00A349A2">
        <w:trPr>
          <w:trHeight w:val="316"/>
        </w:trPr>
        <w:tc>
          <w:tcPr>
            <w:tcW w:w="6241" w:type="dxa"/>
            <w:gridSpan w:val="2"/>
            <w:tcBorders>
              <w:top w:val="nil"/>
              <w:left w:val="nil"/>
              <w:bottom w:val="nil"/>
              <w:right w:val="nil"/>
            </w:tcBorders>
            <w:shd w:val="clear" w:color="auto" w:fill="auto"/>
            <w:noWrap/>
            <w:vAlign w:val="bottom"/>
          </w:tcPr>
          <w:p w14:paraId="0FA68972" w14:textId="77777777" w:rsidR="00567D07" w:rsidRPr="00553260" w:rsidRDefault="00A83910" w:rsidP="00ED0FE2">
            <w:pPr>
              <w:rPr>
                <w:rFonts w:ascii="Arial" w:hAnsi="Arial" w:cs="Arial"/>
                <w:bCs/>
                <w:sz w:val="24"/>
                <w:szCs w:val="24"/>
                <w:lang w:val="en-CA"/>
              </w:rPr>
            </w:pPr>
            <w:r w:rsidRPr="00553260">
              <w:rPr>
                <w:rFonts w:ascii="Arial" w:hAnsi="Arial" w:cs="Arial"/>
                <w:bCs/>
                <w:sz w:val="24"/>
                <w:szCs w:val="24"/>
                <w:lang w:val="en-CA"/>
              </w:rPr>
              <w:t>Shareholders’</w:t>
            </w:r>
            <w:r w:rsidR="00567D07" w:rsidRPr="00553260">
              <w:rPr>
                <w:rFonts w:ascii="Arial" w:hAnsi="Arial" w:cs="Arial"/>
                <w:bCs/>
                <w:sz w:val="24"/>
                <w:szCs w:val="24"/>
                <w:lang w:val="en-CA"/>
              </w:rPr>
              <w:t xml:space="preserve"> Equity:</w:t>
            </w:r>
          </w:p>
        </w:tc>
        <w:tc>
          <w:tcPr>
            <w:tcW w:w="1751" w:type="dxa"/>
            <w:gridSpan w:val="2"/>
            <w:tcBorders>
              <w:top w:val="nil"/>
              <w:left w:val="nil"/>
              <w:bottom w:val="nil"/>
              <w:right w:val="nil"/>
            </w:tcBorders>
            <w:shd w:val="clear" w:color="auto" w:fill="auto"/>
            <w:noWrap/>
            <w:vAlign w:val="bottom"/>
          </w:tcPr>
          <w:p w14:paraId="02F38E0B" w14:textId="77777777" w:rsidR="00567D07" w:rsidRPr="00553260" w:rsidRDefault="00567D07" w:rsidP="00ED0FE2">
            <w:pPr>
              <w:rPr>
                <w:rFonts w:ascii="Arial" w:hAnsi="Arial" w:cs="Arial"/>
                <w:sz w:val="24"/>
                <w:szCs w:val="24"/>
                <w:lang w:val="en-CA"/>
              </w:rPr>
            </w:pPr>
          </w:p>
        </w:tc>
        <w:tc>
          <w:tcPr>
            <w:tcW w:w="1174" w:type="dxa"/>
            <w:tcBorders>
              <w:top w:val="single" w:sz="4" w:space="0" w:color="auto"/>
              <w:left w:val="nil"/>
              <w:bottom w:val="nil"/>
              <w:right w:val="nil"/>
            </w:tcBorders>
            <w:shd w:val="clear" w:color="auto" w:fill="auto"/>
            <w:noWrap/>
            <w:vAlign w:val="bottom"/>
          </w:tcPr>
          <w:p w14:paraId="549CF53E" w14:textId="77777777" w:rsidR="00567D07" w:rsidRPr="00553260" w:rsidRDefault="00567D07" w:rsidP="00ED0FE2">
            <w:pPr>
              <w:jc w:val="right"/>
              <w:rPr>
                <w:rFonts w:ascii="Arial" w:hAnsi="Arial" w:cs="Arial"/>
                <w:sz w:val="24"/>
                <w:szCs w:val="24"/>
                <w:lang w:val="en-CA"/>
              </w:rPr>
            </w:pPr>
          </w:p>
        </w:tc>
      </w:tr>
      <w:tr w:rsidR="00567D07" w:rsidRPr="00553260" w14:paraId="3FB5CD3D" w14:textId="77777777" w:rsidTr="00A349A2">
        <w:trPr>
          <w:trHeight w:val="301"/>
        </w:trPr>
        <w:tc>
          <w:tcPr>
            <w:tcW w:w="388" w:type="dxa"/>
            <w:tcBorders>
              <w:top w:val="nil"/>
              <w:left w:val="nil"/>
              <w:bottom w:val="nil"/>
              <w:right w:val="nil"/>
            </w:tcBorders>
            <w:shd w:val="clear" w:color="auto" w:fill="auto"/>
            <w:noWrap/>
            <w:vAlign w:val="bottom"/>
          </w:tcPr>
          <w:p w14:paraId="554DD876" w14:textId="77777777" w:rsidR="00567D07" w:rsidRPr="00553260" w:rsidRDefault="00567D07" w:rsidP="00ED0FE2">
            <w:pPr>
              <w:rPr>
                <w:rFonts w:ascii="Arial" w:hAnsi="Arial" w:cs="Arial"/>
                <w:sz w:val="24"/>
                <w:szCs w:val="24"/>
                <w:lang w:val="en-CA"/>
              </w:rPr>
            </w:pPr>
          </w:p>
        </w:tc>
        <w:tc>
          <w:tcPr>
            <w:tcW w:w="5853" w:type="dxa"/>
            <w:tcBorders>
              <w:top w:val="nil"/>
              <w:left w:val="nil"/>
              <w:bottom w:val="nil"/>
              <w:right w:val="nil"/>
            </w:tcBorders>
            <w:shd w:val="clear" w:color="auto" w:fill="auto"/>
            <w:noWrap/>
            <w:vAlign w:val="bottom"/>
          </w:tcPr>
          <w:p w14:paraId="267608E0"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Contributed Capital</w:t>
            </w:r>
          </w:p>
        </w:tc>
        <w:tc>
          <w:tcPr>
            <w:tcW w:w="1751" w:type="dxa"/>
            <w:gridSpan w:val="2"/>
            <w:tcBorders>
              <w:top w:val="nil"/>
              <w:left w:val="nil"/>
              <w:bottom w:val="nil"/>
              <w:right w:val="nil"/>
            </w:tcBorders>
            <w:shd w:val="clear" w:color="auto" w:fill="auto"/>
            <w:noWrap/>
            <w:vAlign w:val="bottom"/>
          </w:tcPr>
          <w:p w14:paraId="193F4355" w14:textId="77777777" w:rsidR="00567D07" w:rsidRPr="00553260" w:rsidRDefault="00567D07" w:rsidP="00ED0FE2">
            <w:pPr>
              <w:rPr>
                <w:rFonts w:ascii="Arial" w:hAnsi="Arial" w:cs="Arial"/>
                <w:sz w:val="24"/>
                <w:szCs w:val="24"/>
                <w:lang w:val="en-CA"/>
              </w:rPr>
            </w:pPr>
          </w:p>
        </w:tc>
        <w:tc>
          <w:tcPr>
            <w:tcW w:w="1174" w:type="dxa"/>
            <w:tcBorders>
              <w:top w:val="nil"/>
              <w:left w:val="nil"/>
              <w:right w:val="nil"/>
            </w:tcBorders>
            <w:shd w:val="clear" w:color="auto" w:fill="auto"/>
            <w:noWrap/>
            <w:vAlign w:val="bottom"/>
          </w:tcPr>
          <w:p w14:paraId="2B06D212"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239,744</w:t>
            </w:r>
          </w:p>
        </w:tc>
      </w:tr>
      <w:tr w:rsidR="00567D07" w:rsidRPr="00553260" w14:paraId="3854C638" w14:textId="77777777" w:rsidTr="00A349A2">
        <w:trPr>
          <w:trHeight w:val="301"/>
        </w:trPr>
        <w:tc>
          <w:tcPr>
            <w:tcW w:w="388" w:type="dxa"/>
            <w:tcBorders>
              <w:top w:val="nil"/>
              <w:left w:val="nil"/>
              <w:bottom w:val="nil"/>
              <w:right w:val="nil"/>
            </w:tcBorders>
            <w:shd w:val="clear" w:color="auto" w:fill="auto"/>
            <w:noWrap/>
            <w:vAlign w:val="bottom"/>
          </w:tcPr>
          <w:p w14:paraId="3C8F68B0" w14:textId="77777777" w:rsidR="00567D07" w:rsidRPr="00553260" w:rsidRDefault="00567D07" w:rsidP="00ED0FE2">
            <w:pPr>
              <w:rPr>
                <w:rFonts w:ascii="Arial" w:hAnsi="Arial" w:cs="Arial"/>
                <w:sz w:val="24"/>
                <w:szCs w:val="24"/>
                <w:lang w:val="en-CA"/>
              </w:rPr>
            </w:pPr>
          </w:p>
        </w:tc>
        <w:tc>
          <w:tcPr>
            <w:tcW w:w="5853" w:type="dxa"/>
            <w:tcBorders>
              <w:top w:val="nil"/>
              <w:left w:val="nil"/>
              <w:bottom w:val="nil"/>
              <w:right w:val="nil"/>
            </w:tcBorders>
            <w:shd w:val="clear" w:color="auto" w:fill="auto"/>
            <w:noWrap/>
            <w:vAlign w:val="bottom"/>
          </w:tcPr>
          <w:p w14:paraId="64B0055F"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Retained Earnings</w:t>
            </w:r>
          </w:p>
        </w:tc>
        <w:tc>
          <w:tcPr>
            <w:tcW w:w="1751" w:type="dxa"/>
            <w:gridSpan w:val="2"/>
            <w:tcBorders>
              <w:top w:val="nil"/>
              <w:left w:val="nil"/>
              <w:bottom w:val="nil"/>
              <w:right w:val="nil"/>
            </w:tcBorders>
            <w:shd w:val="clear" w:color="auto" w:fill="auto"/>
            <w:noWrap/>
            <w:vAlign w:val="bottom"/>
          </w:tcPr>
          <w:p w14:paraId="4FCAFAC2" w14:textId="77777777" w:rsidR="00567D07" w:rsidRPr="00553260" w:rsidRDefault="00567D07" w:rsidP="00ED0FE2">
            <w:pPr>
              <w:rPr>
                <w:rFonts w:ascii="Arial" w:hAnsi="Arial" w:cs="Arial"/>
                <w:sz w:val="24"/>
                <w:szCs w:val="24"/>
                <w:lang w:val="en-CA"/>
              </w:rPr>
            </w:pPr>
          </w:p>
        </w:tc>
        <w:tc>
          <w:tcPr>
            <w:tcW w:w="1174" w:type="dxa"/>
            <w:tcBorders>
              <w:top w:val="nil"/>
              <w:left w:val="nil"/>
              <w:bottom w:val="single" w:sz="4" w:space="0" w:color="auto"/>
              <w:right w:val="nil"/>
            </w:tcBorders>
            <w:shd w:val="clear" w:color="auto" w:fill="auto"/>
            <w:noWrap/>
            <w:vAlign w:val="bottom"/>
          </w:tcPr>
          <w:p w14:paraId="3902B7DF"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471,798</w:t>
            </w:r>
          </w:p>
        </w:tc>
      </w:tr>
      <w:tr w:rsidR="00567D07" w:rsidRPr="00553260" w14:paraId="0AD5E0E0" w14:textId="77777777" w:rsidTr="00A349A2">
        <w:trPr>
          <w:trHeight w:val="301"/>
        </w:trPr>
        <w:tc>
          <w:tcPr>
            <w:tcW w:w="388" w:type="dxa"/>
            <w:tcBorders>
              <w:top w:val="nil"/>
              <w:left w:val="nil"/>
              <w:bottom w:val="nil"/>
              <w:right w:val="nil"/>
            </w:tcBorders>
            <w:shd w:val="clear" w:color="auto" w:fill="auto"/>
            <w:noWrap/>
            <w:vAlign w:val="bottom"/>
          </w:tcPr>
          <w:p w14:paraId="274534E0" w14:textId="77777777" w:rsidR="00567D07" w:rsidRPr="00553260" w:rsidRDefault="00567D07" w:rsidP="00ED0FE2">
            <w:pPr>
              <w:rPr>
                <w:rFonts w:ascii="Arial" w:hAnsi="Arial" w:cs="Arial"/>
                <w:sz w:val="24"/>
                <w:szCs w:val="24"/>
                <w:lang w:val="en-CA"/>
              </w:rPr>
            </w:pPr>
          </w:p>
        </w:tc>
        <w:tc>
          <w:tcPr>
            <w:tcW w:w="5853" w:type="dxa"/>
            <w:tcBorders>
              <w:top w:val="nil"/>
              <w:left w:val="nil"/>
              <w:bottom w:val="nil"/>
              <w:right w:val="nil"/>
            </w:tcBorders>
            <w:shd w:val="clear" w:color="auto" w:fill="auto"/>
            <w:noWrap/>
            <w:vAlign w:val="bottom"/>
          </w:tcPr>
          <w:p w14:paraId="250A49BF"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Total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w:t>
            </w:r>
          </w:p>
        </w:tc>
        <w:tc>
          <w:tcPr>
            <w:tcW w:w="1751" w:type="dxa"/>
            <w:gridSpan w:val="2"/>
            <w:tcBorders>
              <w:top w:val="nil"/>
              <w:left w:val="nil"/>
              <w:bottom w:val="nil"/>
              <w:right w:val="nil"/>
            </w:tcBorders>
            <w:shd w:val="clear" w:color="auto" w:fill="auto"/>
            <w:noWrap/>
            <w:vAlign w:val="bottom"/>
          </w:tcPr>
          <w:p w14:paraId="16BBEC19" w14:textId="77777777" w:rsidR="00567D07" w:rsidRPr="00553260" w:rsidRDefault="00567D07" w:rsidP="00ED0FE2">
            <w:pPr>
              <w:rPr>
                <w:rFonts w:ascii="Arial" w:hAnsi="Arial" w:cs="Arial"/>
                <w:sz w:val="24"/>
                <w:szCs w:val="24"/>
                <w:lang w:val="en-CA"/>
              </w:rPr>
            </w:pPr>
          </w:p>
        </w:tc>
        <w:tc>
          <w:tcPr>
            <w:tcW w:w="1174" w:type="dxa"/>
            <w:tcBorders>
              <w:top w:val="single" w:sz="4" w:space="0" w:color="auto"/>
              <w:left w:val="nil"/>
              <w:bottom w:val="nil"/>
              <w:right w:val="nil"/>
            </w:tcBorders>
            <w:shd w:val="clear" w:color="auto" w:fill="auto"/>
            <w:noWrap/>
            <w:vAlign w:val="bottom"/>
          </w:tcPr>
          <w:p w14:paraId="425D280A" w14:textId="77777777" w:rsidR="00567D07" w:rsidRPr="00553260" w:rsidRDefault="00567D07" w:rsidP="00ED0FE2">
            <w:pPr>
              <w:jc w:val="right"/>
              <w:rPr>
                <w:rFonts w:ascii="Arial" w:hAnsi="Arial" w:cs="Arial"/>
                <w:sz w:val="24"/>
                <w:szCs w:val="24"/>
                <w:lang w:val="en-CA"/>
              </w:rPr>
            </w:pPr>
            <w:r w:rsidRPr="00553260">
              <w:rPr>
                <w:rFonts w:ascii="Arial" w:hAnsi="Arial" w:cs="Arial"/>
                <w:sz w:val="24"/>
                <w:szCs w:val="24"/>
                <w:lang w:val="en-CA"/>
              </w:rPr>
              <w:t>711,542</w:t>
            </w:r>
          </w:p>
        </w:tc>
      </w:tr>
      <w:tr w:rsidR="00567D07" w:rsidRPr="00553260" w14:paraId="0CD9A958" w14:textId="77777777" w:rsidTr="00A349A2">
        <w:trPr>
          <w:trHeight w:val="331"/>
        </w:trPr>
        <w:tc>
          <w:tcPr>
            <w:tcW w:w="7992" w:type="dxa"/>
            <w:gridSpan w:val="4"/>
            <w:tcBorders>
              <w:top w:val="nil"/>
              <w:left w:val="nil"/>
              <w:bottom w:val="nil"/>
              <w:right w:val="nil"/>
            </w:tcBorders>
            <w:shd w:val="clear" w:color="auto" w:fill="auto"/>
            <w:noWrap/>
            <w:vAlign w:val="bottom"/>
          </w:tcPr>
          <w:p w14:paraId="4A20B1AA"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 xml:space="preserve">Total Liabilities and </w:t>
            </w:r>
            <w:r w:rsidR="00A83910" w:rsidRPr="00553260">
              <w:rPr>
                <w:rFonts w:ascii="Arial" w:hAnsi="Arial" w:cs="Arial"/>
                <w:bCs/>
                <w:sz w:val="24"/>
                <w:szCs w:val="24"/>
                <w:lang w:val="en-CA"/>
              </w:rPr>
              <w:t>Shareholders’</w:t>
            </w:r>
            <w:r w:rsidRPr="00553260">
              <w:rPr>
                <w:rFonts w:ascii="Arial" w:hAnsi="Arial" w:cs="Arial"/>
                <w:bCs/>
                <w:sz w:val="24"/>
                <w:szCs w:val="24"/>
                <w:lang w:val="en-CA"/>
              </w:rPr>
              <w:t xml:space="preserve"> Equity</w:t>
            </w:r>
          </w:p>
        </w:tc>
        <w:tc>
          <w:tcPr>
            <w:tcW w:w="1174" w:type="dxa"/>
            <w:tcBorders>
              <w:top w:val="single" w:sz="4" w:space="0" w:color="auto"/>
              <w:left w:val="nil"/>
              <w:bottom w:val="double" w:sz="6" w:space="0" w:color="auto"/>
              <w:right w:val="nil"/>
            </w:tcBorders>
            <w:shd w:val="clear" w:color="auto" w:fill="auto"/>
            <w:noWrap/>
            <w:vAlign w:val="bottom"/>
          </w:tcPr>
          <w:p w14:paraId="634C9AC0" w14:textId="77777777" w:rsidR="00567D07" w:rsidRPr="00553260" w:rsidRDefault="00567D07" w:rsidP="00ED0FE2">
            <w:pPr>
              <w:ind w:left="-108"/>
              <w:jc w:val="right"/>
              <w:rPr>
                <w:rFonts w:ascii="Arial" w:hAnsi="Arial" w:cs="Arial"/>
                <w:sz w:val="24"/>
                <w:szCs w:val="24"/>
                <w:lang w:val="en-CA"/>
              </w:rPr>
            </w:pPr>
            <w:r w:rsidRPr="00553260">
              <w:rPr>
                <w:rFonts w:ascii="Arial" w:hAnsi="Arial" w:cs="Arial"/>
                <w:sz w:val="24"/>
                <w:szCs w:val="24"/>
                <w:lang w:val="en-CA"/>
              </w:rPr>
              <w:t xml:space="preserve">$1,039,731 </w:t>
            </w:r>
          </w:p>
        </w:tc>
      </w:tr>
    </w:tbl>
    <w:p w14:paraId="15425689" w14:textId="77777777" w:rsidR="00567D07" w:rsidRPr="00553260" w:rsidRDefault="00567D07" w:rsidP="00ED0FE2">
      <w:pPr>
        <w:keepNext/>
        <w:rPr>
          <w:rFonts w:ascii="Arial" w:hAnsi="Arial" w:cs="Arial"/>
          <w:b/>
          <w:sz w:val="24"/>
          <w:szCs w:val="24"/>
          <w:lang w:val="en-CA"/>
        </w:rPr>
      </w:pPr>
    </w:p>
    <w:p w14:paraId="2CFE76C6" w14:textId="77777777" w:rsidR="00567D07" w:rsidRPr="00553260" w:rsidRDefault="00567D07" w:rsidP="00ED0FE2">
      <w:pPr>
        <w:keepNext/>
        <w:rPr>
          <w:rFonts w:ascii="Arial" w:hAnsi="Arial" w:cs="Arial"/>
          <w:b/>
          <w:sz w:val="24"/>
          <w:szCs w:val="24"/>
          <w:lang w:val="en-CA"/>
        </w:rPr>
      </w:pPr>
    </w:p>
    <w:p w14:paraId="391F5BD4" w14:textId="77777777" w:rsidR="00567D07" w:rsidRPr="00553260" w:rsidRDefault="00567D07" w:rsidP="00ED0FE2">
      <w:pPr>
        <w:rPr>
          <w:rFonts w:ascii="Arial" w:hAnsi="Arial" w:cs="Arial"/>
          <w:b/>
          <w:sz w:val="24"/>
          <w:szCs w:val="24"/>
          <w:lang w:val="en-CA"/>
        </w:rPr>
      </w:pPr>
      <w:r w:rsidRPr="00553260">
        <w:rPr>
          <w:rFonts w:ascii="Arial" w:hAnsi="Arial" w:cs="Arial"/>
          <w:sz w:val="24"/>
          <w:szCs w:val="24"/>
          <w:lang w:val="en-CA"/>
        </w:rPr>
        <w:br w:type="page"/>
      </w:r>
      <w:r w:rsidRPr="00553260">
        <w:rPr>
          <w:rFonts w:ascii="Arial" w:hAnsi="Arial" w:cs="Arial"/>
          <w:b/>
          <w:sz w:val="24"/>
          <w:szCs w:val="24"/>
          <w:lang w:val="en-CA"/>
        </w:rPr>
        <w:lastRenderedPageBreak/>
        <w:t>PB1-5 (continued)</w:t>
      </w:r>
    </w:p>
    <w:p w14:paraId="03129BF3" w14:textId="77777777" w:rsidR="00567D07" w:rsidRPr="00553260" w:rsidRDefault="00567D07" w:rsidP="00ED0FE2">
      <w:pPr>
        <w:keepNext/>
        <w:rPr>
          <w:rFonts w:ascii="Arial" w:hAnsi="Arial" w:cs="Arial"/>
          <w:sz w:val="24"/>
          <w:szCs w:val="24"/>
          <w:lang w:val="en-CA"/>
        </w:rPr>
      </w:pPr>
    </w:p>
    <w:p w14:paraId="7BF57B23" w14:textId="77777777" w:rsidR="00567D07" w:rsidRPr="00553260" w:rsidRDefault="00567D07" w:rsidP="00ED0FE2">
      <w:pPr>
        <w:keepNext/>
        <w:rPr>
          <w:rFonts w:ascii="Arial" w:hAnsi="Arial" w:cs="Arial"/>
          <w:sz w:val="24"/>
          <w:szCs w:val="24"/>
          <w:lang w:val="en-CA"/>
        </w:rPr>
      </w:pPr>
      <w:r w:rsidRPr="00553260">
        <w:rPr>
          <w:rFonts w:ascii="Arial" w:hAnsi="Arial" w:cs="Arial"/>
          <w:sz w:val="24"/>
          <w:szCs w:val="24"/>
          <w:lang w:val="en-CA"/>
        </w:rPr>
        <w:t>Req. 4</w:t>
      </w:r>
    </w:p>
    <w:tbl>
      <w:tblPr>
        <w:tblW w:w="7850" w:type="dxa"/>
        <w:tblInd w:w="88" w:type="dxa"/>
        <w:tblLayout w:type="fixed"/>
        <w:tblCellMar>
          <w:left w:w="0" w:type="dxa"/>
          <w:right w:w="0" w:type="dxa"/>
        </w:tblCellMar>
        <w:tblLook w:val="0000" w:firstRow="0" w:lastRow="0" w:firstColumn="0" w:lastColumn="0" w:noHBand="0" w:noVBand="0"/>
      </w:tblPr>
      <w:tblGrid>
        <w:gridCol w:w="419"/>
        <w:gridCol w:w="4877"/>
        <w:gridCol w:w="577"/>
        <w:gridCol w:w="107"/>
        <w:gridCol w:w="1870"/>
      </w:tblGrid>
      <w:tr w:rsidR="00567D07" w:rsidRPr="00553260" w14:paraId="789FEF7E" w14:textId="77777777" w:rsidTr="00BF78D0">
        <w:trPr>
          <w:trHeight w:val="303"/>
        </w:trPr>
        <w:tc>
          <w:tcPr>
            <w:tcW w:w="7850" w:type="dxa"/>
            <w:gridSpan w:val="5"/>
            <w:tcBorders>
              <w:top w:val="nil"/>
              <w:left w:val="nil"/>
              <w:bottom w:val="nil"/>
              <w:right w:val="nil"/>
            </w:tcBorders>
            <w:shd w:val="clear" w:color="auto" w:fill="auto"/>
            <w:noWrap/>
            <w:vAlign w:val="bottom"/>
          </w:tcPr>
          <w:p w14:paraId="1381E0F6"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 xml:space="preserve">THE CHEESECAKE FACTORY </w:t>
            </w:r>
          </w:p>
        </w:tc>
      </w:tr>
      <w:tr w:rsidR="00567D07" w:rsidRPr="00553260" w14:paraId="486CAC6F" w14:textId="77777777" w:rsidTr="00BF78D0">
        <w:trPr>
          <w:trHeight w:val="303"/>
        </w:trPr>
        <w:tc>
          <w:tcPr>
            <w:tcW w:w="7850" w:type="dxa"/>
            <w:gridSpan w:val="5"/>
            <w:tcBorders>
              <w:top w:val="nil"/>
              <w:left w:val="nil"/>
              <w:bottom w:val="nil"/>
              <w:right w:val="nil"/>
            </w:tcBorders>
            <w:shd w:val="clear" w:color="auto" w:fill="auto"/>
            <w:noWrap/>
            <w:vAlign w:val="bottom"/>
          </w:tcPr>
          <w:p w14:paraId="2AB3A278"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Statement of Cash Flows</w:t>
            </w:r>
          </w:p>
        </w:tc>
      </w:tr>
      <w:tr w:rsidR="00567D07" w:rsidRPr="00553260" w14:paraId="447FB266" w14:textId="77777777" w:rsidTr="00BF78D0">
        <w:trPr>
          <w:trHeight w:val="303"/>
        </w:trPr>
        <w:tc>
          <w:tcPr>
            <w:tcW w:w="7850" w:type="dxa"/>
            <w:gridSpan w:val="5"/>
            <w:tcBorders>
              <w:top w:val="nil"/>
              <w:left w:val="nil"/>
              <w:bottom w:val="nil"/>
              <w:right w:val="nil"/>
            </w:tcBorders>
            <w:shd w:val="clear" w:color="auto" w:fill="auto"/>
            <w:noWrap/>
            <w:vAlign w:val="bottom"/>
          </w:tcPr>
          <w:p w14:paraId="0C200C2C"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 xml:space="preserve">For the Year Ended </w:t>
            </w:r>
            <w:r w:rsidR="002C66C2" w:rsidRPr="00553260">
              <w:rPr>
                <w:rFonts w:ascii="Arial" w:hAnsi="Arial" w:cs="Arial"/>
                <w:sz w:val="24"/>
                <w:szCs w:val="24"/>
                <w:lang w:val="en-CA"/>
              </w:rPr>
              <w:t>August 31, 2017</w:t>
            </w:r>
          </w:p>
        </w:tc>
      </w:tr>
      <w:tr w:rsidR="00567D07" w:rsidRPr="00553260" w14:paraId="7FE38A8E" w14:textId="77777777" w:rsidTr="00BF78D0">
        <w:trPr>
          <w:trHeight w:val="303"/>
        </w:trPr>
        <w:tc>
          <w:tcPr>
            <w:tcW w:w="7850" w:type="dxa"/>
            <w:gridSpan w:val="5"/>
            <w:tcBorders>
              <w:top w:val="nil"/>
              <w:left w:val="nil"/>
              <w:bottom w:val="nil"/>
              <w:right w:val="nil"/>
            </w:tcBorders>
            <w:shd w:val="clear" w:color="auto" w:fill="auto"/>
            <w:noWrap/>
            <w:vAlign w:val="bottom"/>
          </w:tcPr>
          <w:p w14:paraId="71EBD8A8"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(in thousands)</w:t>
            </w:r>
          </w:p>
        </w:tc>
      </w:tr>
      <w:tr w:rsidR="00567D07" w:rsidRPr="00553260" w14:paraId="56F41A6E" w14:textId="77777777" w:rsidTr="00BF78D0">
        <w:trPr>
          <w:trHeight w:val="303"/>
        </w:trPr>
        <w:tc>
          <w:tcPr>
            <w:tcW w:w="419" w:type="dxa"/>
            <w:tcBorders>
              <w:top w:val="nil"/>
              <w:left w:val="nil"/>
              <w:bottom w:val="nil"/>
              <w:right w:val="nil"/>
            </w:tcBorders>
            <w:shd w:val="clear" w:color="auto" w:fill="auto"/>
            <w:noWrap/>
            <w:vAlign w:val="bottom"/>
          </w:tcPr>
          <w:p w14:paraId="57476E95" w14:textId="77777777" w:rsidR="00567D07" w:rsidRPr="00553260" w:rsidRDefault="00567D07" w:rsidP="00ED0FE2">
            <w:pPr>
              <w:rPr>
                <w:rFonts w:ascii="Arial" w:hAnsi="Arial" w:cs="Arial"/>
                <w:sz w:val="24"/>
                <w:szCs w:val="24"/>
                <w:lang w:val="en-CA"/>
              </w:rPr>
            </w:pPr>
          </w:p>
        </w:tc>
        <w:tc>
          <w:tcPr>
            <w:tcW w:w="4877" w:type="dxa"/>
            <w:tcBorders>
              <w:top w:val="nil"/>
              <w:left w:val="nil"/>
              <w:bottom w:val="nil"/>
              <w:right w:val="nil"/>
            </w:tcBorders>
            <w:shd w:val="clear" w:color="auto" w:fill="auto"/>
            <w:noWrap/>
            <w:vAlign w:val="bottom"/>
          </w:tcPr>
          <w:p w14:paraId="6A6A33DA" w14:textId="77777777" w:rsidR="00567D07" w:rsidRPr="00553260" w:rsidRDefault="00567D07" w:rsidP="00ED0FE2">
            <w:pPr>
              <w:rPr>
                <w:rFonts w:ascii="Arial" w:hAnsi="Arial" w:cs="Arial"/>
                <w:sz w:val="24"/>
                <w:szCs w:val="24"/>
                <w:lang w:val="en-CA"/>
              </w:rPr>
            </w:pPr>
          </w:p>
        </w:tc>
        <w:tc>
          <w:tcPr>
            <w:tcW w:w="577" w:type="dxa"/>
            <w:tcBorders>
              <w:top w:val="nil"/>
              <w:left w:val="nil"/>
              <w:bottom w:val="nil"/>
              <w:right w:val="nil"/>
            </w:tcBorders>
            <w:shd w:val="clear" w:color="auto" w:fill="auto"/>
            <w:noWrap/>
            <w:vAlign w:val="bottom"/>
          </w:tcPr>
          <w:p w14:paraId="0754175A" w14:textId="77777777" w:rsidR="00567D07" w:rsidRPr="00553260" w:rsidRDefault="00567D07" w:rsidP="00ED0FE2">
            <w:pPr>
              <w:rPr>
                <w:rFonts w:ascii="Arial" w:hAnsi="Arial" w:cs="Arial"/>
                <w:sz w:val="24"/>
                <w:szCs w:val="24"/>
                <w:lang w:val="en-CA"/>
              </w:rPr>
            </w:pPr>
          </w:p>
        </w:tc>
        <w:tc>
          <w:tcPr>
            <w:tcW w:w="1977" w:type="dxa"/>
            <w:gridSpan w:val="2"/>
            <w:tcBorders>
              <w:top w:val="nil"/>
              <w:left w:val="nil"/>
              <w:bottom w:val="nil"/>
              <w:right w:val="nil"/>
            </w:tcBorders>
            <w:shd w:val="clear" w:color="auto" w:fill="auto"/>
            <w:noWrap/>
            <w:vAlign w:val="bottom"/>
          </w:tcPr>
          <w:p w14:paraId="4010936A" w14:textId="77777777" w:rsidR="00567D07" w:rsidRPr="00553260" w:rsidRDefault="00567D07" w:rsidP="00ED0FE2">
            <w:pPr>
              <w:jc w:val="right"/>
              <w:rPr>
                <w:rFonts w:ascii="Arial" w:hAnsi="Arial" w:cs="Arial"/>
                <w:sz w:val="24"/>
                <w:szCs w:val="24"/>
                <w:lang w:val="en-CA"/>
              </w:rPr>
            </w:pPr>
          </w:p>
        </w:tc>
      </w:tr>
      <w:tr w:rsidR="00567D07" w:rsidRPr="00553260" w14:paraId="0A712C5D" w14:textId="77777777" w:rsidTr="00BF78D0">
        <w:trPr>
          <w:trHeight w:val="318"/>
        </w:trPr>
        <w:tc>
          <w:tcPr>
            <w:tcW w:w="5873" w:type="dxa"/>
            <w:gridSpan w:val="3"/>
            <w:tcBorders>
              <w:top w:val="nil"/>
              <w:left w:val="nil"/>
              <w:bottom w:val="nil"/>
              <w:right w:val="nil"/>
            </w:tcBorders>
            <w:shd w:val="clear" w:color="auto" w:fill="auto"/>
            <w:noWrap/>
            <w:vAlign w:val="bottom"/>
          </w:tcPr>
          <w:p w14:paraId="6DA6CE64"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Cash Flows from Operating Activities</w:t>
            </w:r>
          </w:p>
        </w:tc>
        <w:tc>
          <w:tcPr>
            <w:tcW w:w="1977" w:type="dxa"/>
            <w:gridSpan w:val="2"/>
            <w:tcBorders>
              <w:top w:val="nil"/>
              <w:left w:val="nil"/>
              <w:bottom w:val="nil"/>
              <w:right w:val="nil"/>
            </w:tcBorders>
            <w:shd w:val="clear" w:color="auto" w:fill="auto"/>
            <w:noWrap/>
            <w:vAlign w:val="bottom"/>
          </w:tcPr>
          <w:p w14:paraId="3348C9C4" w14:textId="77777777" w:rsidR="00567D07" w:rsidRPr="00553260" w:rsidRDefault="00567D07" w:rsidP="00ED0FE2">
            <w:pPr>
              <w:jc w:val="right"/>
              <w:rPr>
                <w:rFonts w:ascii="Arial" w:hAnsi="Arial" w:cs="Arial"/>
                <w:sz w:val="24"/>
                <w:szCs w:val="24"/>
                <w:lang w:val="en-CA"/>
              </w:rPr>
            </w:pPr>
          </w:p>
        </w:tc>
      </w:tr>
      <w:tr w:rsidR="00567D07" w:rsidRPr="00553260" w14:paraId="6957D798" w14:textId="77777777" w:rsidTr="00BF78D0">
        <w:trPr>
          <w:trHeight w:val="318"/>
        </w:trPr>
        <w:tc>
          <w:tcPr>
            <w:tcW w:w="419" w:type="dxa"/>
            <w:tcBorders>
              <w:top w:val="nil"/>
              <w:left w:val="nil"/>
              <w:bottom w:val="nil"/>
              <w:right w:val="nil"/>
            </w:tcBorders>
            <w:shd w:val="clear" w:color="auto" w:fill="auto"/>
            <w:noWrap/>
            <w:vAlign w:val="bottom"/>
          </w:tcPr>
          <w:p w14:paraId="32BF9C31" w14:textId="77777777" w:rsidR="00567D07" w:rsidRPr="00553260" w:rsidRDefault="00567D07" w:rsidP="00ED0FE2">
            <w:pPr>
              <w:rPr>
                <w:rFonts w:ascii="Arial" w:hAnsi="Arial" w:cs="Arial"/>
                <w:bCs/>
                <w:sz w:val="24"/>
                <w:szCs w:val="24"/>
                <w:lang w:val="en-CA"/>
              </w:rPr>
            </w:pPr>
          </w:p>
        </w:tc>
        <w:tc>
          <w:tcPr>
            <w:tcW w:w="5454" w:type="dxa"/>
            <w:gridSpan w:val="2"/>
            <w:tcBorders>
              <w:top w:val="nil"/>
              <w:left w:val="nil"/>
              <w:bottom w:val="nil"/>
              <w:right w:val="nil"/>
            </w:tcBorders>
            <w:shd w:val="clear" w:color="auto" w:fill="auto"/>
            <w:noWrap/>
            <w:vAlign w:val="bottom"/>
          </w:tcPr>
          <w:p w14:paraId="7BD7C450"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Cash received from customers</w:t>
            </w:r>
          </w:p>
        </w:tc>
        <w:tc>
          <w:tcPr>
            <w:tcW w:w="1977" w:type="dxa"/>
            <w:gridSpan w:val="2"/>
            <w:tcBorders>
              <w:top w:val="nil"/>
              <w:left w:val="nil"/>
              <w:right w:val="nil"/>
            </w:tcBorders>
            <w:shd w:val="clear" w:color="auto" w:fill="auto"/>
            <w:noWrap/>
            <w:vAlign w:val="bottom"/>
          </w:tcPr>
          <w:p w14:paraId="1F9319F7" w14:textId="77777777" w:rsidR="00567D07" w:rsidRPr="00553260" w:rsidRDefault="00567D07" w:rsidP="00ED0FE2">
            <w:pPr>
              <w:ind w:left="-95" w:right="72"/>
              <w:rPr>
                <w:rFonts w:ascii="Arial" w:hAnsi="Arial" w:cs="Arial"/>
                <w:sz w:val="24"/>
                <w:szCs w:val="24"/>
                <w:lang w:val="en-CA"/>
              </w:rPr>
            </w:pPr>
            <w:r w:rsidRPr="00553260">
              <w:rPr>
                <w:rFonts w:ascii="Arial" w:hAnsi="Arial" w:cs="Arial"/>
                <w:sz w:val="24"/>
                <w:szCs w:val="24"/>
                <w:lang w:val="en-CA"/>
              </w:rPr>
              <w:t xml:space="preserve">  $ </w:t>
            </w:r>
            <w:r w:rsidR="006B20AD" w:rsidRPr="00553260">
              <w:rPr>
                <w:rFonts w:ascii="Arial" w:hAnsi="Arial" w:cs="Arial"/>
                <w:sz w:val="24"/>
                <w:szCs w:val="24"/>
                <w:lang w:val="en-CA"/>
              </w:rPr>
              <w:t xml:space="preserve">        </w:t>
            </w:r>
            <w:r w:rsidRPr="00553260">
              <w:rPr>
                <w:rFonts w:ascii="Arial" w:hAnsi="Arial" w:cs="Arial"/>
                <w:sz w:val="24"/>
                <w:szCs w:val="24"/>
                <w:lang w:val="en-CA"/>
              </w:rPr>
              <w:t xml:space="preserve">1,276,008 </w:t>
            </w:r>
          </w:p>
        </w:tc>
      </w:tr>
      <w:tr w:rsidR="00567D07" w:rsidRPr="00553260" w14:paraId="7CCB390D" w14:textId="77777777" w:rsidTr="00BF78D0">
        <w:trPr>
          <w:trHeight w:val="318"/>
        </w:trPr>
        <w:tc>
          <w:tcPr>
            <w:tcW w:w="419" w:type="dxa"/>
            <w:tcBorders>
              <w:top w:val="nil"/>
              <w:left w:val="nil"/>
              <w:bottom w:val="nil"/>
              <w:right w:val="nil"/>
            </w:tcBorders>
            <w:shd w:val="clear" w:color="auto" w:fill="auto"/>
            <w:noWrap/>
            <w:vAlign w:val="bottom"/>
          </w:tcPr>
          <w:p w14:paraId="69F6CB44" w14:textId="77777777" w:rsidR="00567D07" w:rsidRPr="00553260" w:rsidRDefault="006B20AD" w:rsidP="00ED0FE2">
            <w:pPr>
              <w:rPr>
                <w:rFonts w:ascii="Arial" w:hAnsi="Arial" w:cs="Arial"/>
                <w:bCs/>
                <w:sz w:val="24"/>
                <w:szCs w:val="24"/>
                <w:lang w:val="en-CA"/>
              </w:rPr>
            </w:pPr>
            <w:r w:rsidRPr="00553260">
              <w:rPr>
                <w:rFonts w:ascii="Arial" w:hAnsi="Arial" w:cs="Arial"/>
                <w:bCs/>
                <w:sz w:val="24"/>
                <w:szCs w:val="24"/>
                <w:lang w:val="en-CA"/>
              </w:rPr>
              <w:t xml:space="preserve"> </w:t>
            </w:r>
          </w:p>
        </w:tc>
        <w:tc>
          <w:tcPr>
            <w:tcW w:w="5454" w:type="dxa"/>
            <w:gridSpan w:val="2"/>
            <w:tcBorders>
              <w:top w:val="nil"/>
              <w:left w:val="nil"/>
              <w:bottom w:val="nil"/>
              <w:right w:val="nil"/>
            </w:tcBorders>
            <w:shd w:val="clear" w:color="auto" w:fill="auto"/>
            <w:noWrap/>
            <w:vAlign w:val="bottom"/>
          </w:tcPr>
          <w:p w14:paraId="3BE0E2DE"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Cash paid to suppliers and employees</w:t>
            </w:r>
          </w:p>
        </w:tc>
        <w:tc>
          <w:tcPr>
            <w:tcW w:w="1977" w:type="dxa"/>
            <w:gridSpan w:val="2"/>
            <w:tcBorders>
              <w:top w:val="nil"/>
              <w:left w:val="nil"/>
              <w:bottom w:val="single" w:sz="4" w:space="0" w:color="auto"/>
              <w:right w:val="nil"/>
            </w:tcBorders>
            <w:shd w:val="clear" w:color="auto" w:fill="auto"/>
            <w:noWrap/>
            <w:vAlign w:val="bottom"/>
          </w:tcPr>
          <w:p w14:paraId="3D6C3F75" w14:textId="77777777" w:rsidR="00567D07" w:rsidRPr="00553260" w:rsidRDefault="006B20AD" w:rsidP="00ED0FE2">
            <w:pPr>
              <w:jc w:val="center"/>
              <w:rPr>
                <w:rFonts w:ascii="Arial" w:hAnsi="Arial" w:cs="Arial"/>
                <w:sz w:val="24"/>
                <w:szCs w:val="24"/>
                <w:lang w:val="en-CA"/>
              </w:rPr>
            </w:pPr>
            <w:r w:rsidRPr="00553260">
              <w:rPr>
                <w:rFonts w:ascii="Arial" w:hAnsi="Arial" w:cs="Arial"/>
                <w:sz w:val="24"/>
                <w:szCs w:val="24"/>
                <w:lang w:val="en-CA"/>
              </w:rPr>
              <w:t xml:space="preserve">         </w:t>
            </w:r>
            <w:r w:rsidR="00567D07" w:rsidRPr="00553260">
              <w:rPr>
                <w:rFonts w:ascii="Arial" w:hAnsi="Arial" w:cs="Arial"/>
                <w:sz w:val="24"/>
                <w:szCs w:val="24"/>
                <w:lang w:val="en-CA"/>
              </w:rPr>
              <w:t xml:space="preserve"> (1,123,353)</w:t>
            </w:r>
          </w:p>
        </w:tc>
      </w:tr>
      <w:tr w:rsidR="00567D07" w:rsidRPr="00553260" w14:paraId="7FB12ECE" w14:textId="77777777" w:rsidTr="00BF78D0">
        <w:trPr>
          <w:trHeight w:val="303"/>
        </w:trPr>
        <w:tc>
          <w:tcPr>
            <w:tcW w:w="419" w:type="dxa"/>
            <w:tcBorders>
              <w:top w:val="nil"/>
              <w:left w:val="nil"/>
              <w:bottom w:val="nil"/>
              <w:right w:val="nil"/>
            </w:tcBorders>
            <w:shd w:val="clear" w:color="auto" w:fill="auto"/>
            <w:noWrap/>
            <w:vAlign w:val="bottom"/>
          </w:tcPr>
          <w:p w14:paraId="1B58A7DA" w14:textId="77777777" w:rsidR="00567D07" w:rsidRPr="00553260" w:rsidRDefault="00567D07" w:rsidP="00ED0FE2">
            <w:pPr>
              <w:rPr>
                <w:rFonts w:ascii="Arial" w:hAnsi="Arial" w:cs="Arial"/>
                <w:sz w:val="24"/>
                <w:szCs w:val="24"/>
                <w:lang w:val="en-CA"/>
              </w:rPr>
            </w:pPr>
          </w:p>
        </w:tc>
        <w:tc>
          <w:tcPr>
            <w:tcW w:w="5454" w:type="dxa"/>
            <w:gridSpan w:val="2"/>
            <w:tcBorders>
              <w:top w:val="nil"/>
              <w:left w:val="nil"/>
              <w:bottom w:val="nil"/>
              <w:right w:val="nil"/>
            </w:tcBorders>
            <w:shd w:val="clear" w:color="auto" w:fill="auto"/>
            <w:noWrap/>
            <w:vAlign w:val="bottom"/>
          </w:tcPr>
          <w:p w14:paraId="332C210D"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Cash Provided by Operating Activities</w:t>
            </w:r>
          </w:p>
        </w:tc>
        <w:tc>
          <w:tcPr>
            <w:tcW w:w="1977" w:type="dxa"/>
            <w:gridSpan w:val="2"/>
            <w:tcBorders>
              <w:top w:val="single" w:sz="4" w:space="0" w:color="auto"/>
              <w:left w:val="nil"/>
              <w:bottom w:val="single" w:sz="4" w:space="0" w:color="auto"/>
              <w:right w:val="nil"/>
            </w:tcBorders>
            <w:shd w:val="clear" w:color="auto" w:fill="auto"/>
            <w:noWrap/>
            <w:vAlign w:val="bottom"/>
          </w:tcPr>
          <w:p w14:paraId="3EFCB4CF" w14:textId="77777777" w:rsidR="00567D07" w:rsidRPr="00553260" w:rsidRDefault="00567D07" w:rsidP="00ED0FE2">
            <w:pPr>
              <w:ind w:right="72"/>
              <w:jc w:val="right"/>
              <w:rPr>
                <w:rFonts w:ascii="Arial" w:hAnsi="Arial" w:cs="Arial"/>
                <w:sz w:val="24"/>
                <w:szCs w:val="24"/>
                <w:lang w:val="en-CA"/>
              </w:rPr>
            </w:pPr>
            <w:r w:rsidRPr="00553260">
              <w:rPr>
                <w:rFonts w:ascii="Arial" w:hAnsi="Arial" w:cs="Arial"/>
                <w:sz w:val="24"/>
                <w:szCs w:val="24"/>
                <w:lang w:val="en-CA"/>
              </w:rPr>
              <w:t xml:space="preserve"> 152,655 </w:t>
            </w:r>
          </w:p>
        </w:tc>
      </w:tr>
      <w:tr w:rsidR="00567D07" w:rsidRPr="00553260" w14:paraId="0FC4C40D" w14:textId="77777777" w:rsidTr="00BF78D0">
        <w:trPr>
          <w:trHeight w:val="318"/>
        </w:trPr>
        <w:tc>
          <w:tcPr>
            <w:tcW w:w="5873" w:type="dxa"/>
            <w:gridSpan w:val="3"/>
            <w:tcBorders>
              <w:top w:val="nil"/>
              <w:left w:val="nil"/>
              <w:bottom w:val="nil"/>
              <w:right w:val="nil"/>
            </w:tcBorders>
            <w:shd w:val="clear" w:color="auto" w:fill="auto"/>
            <w:noWrap/>
            <w:vAlign w:val="bottom"/>
          </w:tcPr>
          <w:p w14:paraId="4B5D8B39" w14:textId="77777777" w:rsidR="00567D07" w:rsidRPr="00553260" w:rsidRDefault="00567D07" w:rsidP="00ED0FE2">
            <w:pPr>
              <w:rPr>
                <w:rFonts w:ascii="Arial" w:hAnsi="Arial" w:cs="Arial"/>
                <w:bCs/>
                <w:sz w:val="24"/>
                <w:szCs w:val="24"/>
                <w:lang w:val="en-CA"/>
              </w:rPr>
            </w:pPr>
          </w:p>
        </w:tc>
        <w:tc>
          <w:tcPr>
            <w:tcW w:w="1977" w:type="dxa"/>
            <w:gridSpan w:val="2"/>
            <w:tcBorders>
              <w:top w:val="single" w:sz="4" w:space="0" w:color="auto"/>
              <w:left w:val="nil"/>
              <w:bottom w:val="nil"/>
              <w:right w:val="nil"/>
            </w:tcBorders>
            <w:shd w:val="clear" w:color="auto" w:fill="auto"/>
            <w:noWrap/>
            <w:vAlign w:val="bottom"/>
          </w:tcPr>
          <w:p w14:paraId="5EB2E33F" w14:textId="77777777" w:rsidR="00567D07" w:rsidRPr="00553260" w:rsidRDefault="00567D07" w:rsidP="00ED0FE2">
            <w:pPr>
              <w:jc w:val="right"/>
              <w:rPr>
                <w:rFonts w:ascii="Arial" w:hAnsi="Arial" w:cs="Arial"/>
                <w:sz w:val="24"/>
                <w:szCs w:val="24"/>
                <w:lang w:val="en-CA"/>
              </w:rPr>
            </w:pPr>
          </w:p>
        </w:tc>
      </w:tr>
      <w:tr w:rsidR="00567D07" w:rsidRPr="00553260" w14:paraId="26EA0A85" w14:textId="77777777" w:rsidTr="00BF78D0">
        <w:trPr>
          <w:trHeight w:val="318"/>
        </w:trPr>
        <w:tc>
          <w:tcPr>
            <w:tcW w:w="5873" w:type="dxa"/>
            <w:gridSpan w:val="3"/>
            <w:tcBorders>
              <w:top w:val="nil"/>
              <w:left w:val="nil"/>
              <w:bottom w:val="nil"/>
              <w:right w:val="nil"/>
            </w:tcBorders>
            <w:shd w:val="clear" w:color="auto" w:fill="auto"/>
            <w:noWrap/>
            <w:vAlign w:val="bottom"/>
          </w:tcPr>
          <w:p w14:paraId="0AA1EA3D"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Cash Flows from Investing Activities</w:t>
            </w:r>
          </w:p>
        </w:tc>
        <w:tc>
          <w:tcPr>
            <w:tcW w:w="1977" w:type="dxa"/>
            <w:gridSpan w:val="2"/>
            <w:tcBorders>
              <w:top w:val="nil"/>
              <w:left w:val="nil"/>
              <w:bottom w:val="nil"/>
              <w:right w:val="nil"/>
            </w:tcBorders>
            <w:shd w:val="clear" w:color="auto" w:fill="auto"/>
            <w:noWrap/>
            <w:vAlign w:val="bottom"/>
          </w:tcPr>
          <w:p w14:paraId="00A3CC87" w14:textId="77777777" w:rsidR="00567D07" w:rsidRPr="00553260" w:rsidRDefault="00567D07" w:rsidP="00ED0FE2">
            <w:pPr>
              <w:jc w:val="right"/>
              <w:rPr>
                <w:rFonts w:ascii="Arial" w:hAnsi="Arial" w:cs="Arial"/>
                <w:sz w:val="24"/>
                <w:szCs w:val="24"/>
                <w:lang w:val="en-CA"/>
              </w:rPr>
            </w:pPr>
          </w:p>
        </w:tc>
      </w:tr>
      <w:tr w:rsidR="00567D07" w:rsidRPr="00553260" w14:paraId="39FF364E" w14:textId="77777777" w:rsidTr="00BF78D0">
        <w:trPr>
          <w:trHeight w:val="318"/>
        </w:trPr>
        <w:tc>
          <w:tcPr>
            <w:tcW w:w="419" w:type="dxa"/>
            <w:tcBorders>
              <w:top w:val="nil"/>
              <w:left w:val="nil"/>
              <w:bottom w:val="nil"/>
              <w:right w:val="nil"/>
            </w:tcBorders>
            <w:shd w:val="clear" w:color="auto" w:fill="auto"/>
            <w:noWrap/>
            <w:vAlign w:val="bottom"/>
          </w:tcPr>
          <w:p w14:paraId="7BA261FC" w14:textId="77777777" w:rsidR="00567D07" w:rsidRPr="00553260" w:rsidRDefault="00567D07" w:rsidP="00ED0FE2">
            <w:pPr>
              <w:rPr>
                <w:rFonts w:ascii="Arial" w:hAnsi="Arial" w:cs="Arial"/>
                <w:bCs/>
                <w:sz w:val="24"/>
                <w:szCs w:val="24"/>
                <w:lang w:val="en-CA"/>
              </w:rPr>
            </w:pPr>
          </w:p>
        </w:tc>
        <w:tc>
          <w:tcPr>
            <w:tcW w:w="5454" w:type="dxa"/>
            <w:gridSpan w:val="2"/>
            <w:tcBorders>
              <w:top w:val="nil"/>
              <w:left w:val="nil"/>
              <w:bottom w:val="nil"/>
              <w:right w:val="nil"/>
            </w:tcBorders>
            <w:shd w:val="clear" w:color="auto" w:fill="auto"/>
            <w:noWrap/>
            <w:vAlign w:val="bottom"/>
          </w:tcPr>
          <w:p w14:paraId="1F960BCE"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Cash paid to purchase equipment</w:t>
            </w:r>
          </w:p>
        </w:tc>
        <w:tc>
          <w:tcPr>
            <w:tcW w:w="1977" w:type="dxa"/>
            <w:gridSpan w:val="2"/>
            <w:tcBorders>
              <w:top w:val="nil"/>
              <w:left w:val="nil"/>
              <w:bottom w:val="nil"/>
              <w:right w:val="nil"/>
            </w:tcBorders>
            <w:shd w:val="clear" w:color="auto" w:fill="auto"/>
            <w:noWrap/>
            <w:vAlign w:val="bottom"/>
          </w:tcPr>
          <w:p w14:paraId="5A4F9475"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 xml:space="preserve">   </w:t>
            </w:r>
            <w:r w:rsidR="006B20AD" w:rsidRPr="00553260">
              <w:rPr>
                <w:rFonts w:ascii="Arial" w:hAnsi="Arial" w:cs="Arial"/>
                <w:sz w:val="24"/>
                <w:szCs w:val="24"/>
                <w:lang w:val="en-CA"/>
              </w:rPr>
              <w:t xml:space="preserve">         </w:t>
            </w:r>
            <w:r w:rsidRPr="00553260">
              <w:rPr>
                <w:rFonts w:ascii="Arial" w:hAnsi="Arial" w:cs="Arial"/>
                <w:sz w:val="24"/>
                <w:szCs w:val="24"/>
                <w:lang w:val="en-CA"/>
              </w:rPr>
              <w:t xml:space="preserve"> (243,211)</w:t>
            </w:r>
          </w:p>
        </w:tc>
      </w:tr>
      <w:tr w:rsidR="00567D07" w:rsidRPr="00553260" w14:paraId="5CE33623" w14:textId="77777777" w:rsidTr="00BF78D0">
        <w:trPr>
          <w:trHeight w:val="318"/>
        </w:trPr>
        <w:tc>
          <w:tcPr>
            <w:tcW w:w="419" w:type="dxa"/>
            <w:tcBorders>
              <w:top w:val="nil"/>
              <w:left w:val="nil"/>
              <w:bottom w:val="nil"/>
              <w:right w:val="nil"/>
            </w:tcBorders>
            <w:shd w:val="clear" w:color="auto" w:fill="auto"/>
            <w:noWrap/>
            <w:vAlign w:val="bottom"/>
          </w:tcPr>
          <w:p w14:paraId="0ED31419" w14:textId="77777777" w:rsidR="00567D07" w:rsidRPr="00553260" w:rsidRDefault="00567D07" w:rsidP="00ED0FE2">
            <w:pPr>
              <w:rPr>
                <w:rFonts w:ascii="Arial" w:hAnsi="Arial" w:cs="Arial"/>
                <w:bCs/>
                <w:sz w:val="24"/>
                <w:szCs w:val="24"/>
                <w:lang w:val="en-CA"/>
              </w:rPr>
            </w:pPr>
          </w:p>
        </w:tc>
        <w:tc>
          <w:tcPr>
            <w:tcW w:w="5561" w:type="dxa"/>
            <w:gridSpan w:val="3"/>
            <w:tcBorders>
              <w:top w:val="nil"/>
              <w:left w:val="nil"/>
              <w:bottom w:val="nil"/>
              <w:right w:val="nil"/>
            </w:tcBorders>
            <w:shd w:val="clear" w:color="auto" w:fill="auto"/>
            <w:noWrap/>
            <w:vAlign w:val="bottom"/>
          </w:tcPr>
          <w:p w14:paraId="52B6BAAE"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Cash received from sale of long-term assets</w:t>
            </w:r>
          </w:p>
        </w:tc>
        <w:tc>
          <w:tcPr>
            <w:tcW w:w="1870" w:type="dxa"/>
            <w:tcBorders>
              <w:top w:val="nil"/>
              <w:left w:val="nil"/>
              <w:bottom w:val="nil"/>
              <w:right w:val="nil"/>
            </w:tcBorders>
            <w:shd w:val="clear" w:color="auto" w:fill="auto"/>
            <w:noWrap/>
            <w:vAlign w:val="bottom"/>
          </w:tcPr>
          <w:p w14:paraId="47247682" w14:textId="77777777" w:rsidR="00567D07" w:rsidRPr="00553260" w:rsidRDefault="00567D07" w:rsidP="00ED0FE2">
            <w:pPr>
              <w:ind w:right="72"/>
              <w:jc w:val="right"/>
              <w:rPr>
                <w:rFonts w:ascii="Arial" w:hAnsi="Arial" w:cs="Arial"/>
                <w:sz w:val="24"/>
                <w:szCs w:val="24"/>
                <w:lang w:val="en-CA"/>
              </w:rPr>
            </w:pPr>
            <w:r w:rsidRPr="00553260">
              <w:rPr>
                <w:rFonts w:ascii="Arial" w:hAnsi="Arial" w:cs="Arial"/>
                <w:sz w:val="24"/>
                <w:szCs w:val="24"/>
                <w:lang w:val="en-CA"/>
              </w:rPr>
              <w:t xml:space="preserve">115,975 </w:t>
            </w:r>
          </w:p>
        </w:tc>
      </w:tr>
      <w:tr w:rsidR="00567D07" w:rsidRPr="00553260" w14:paraId="71BF54B4" w14:textId="77777777" w:rsidTr="00BF78D0">
        <w:trPr>
          <w:trHeight w:val="318"/>
        </w:trPr>
        <w:tc>
          <w:tcPr>
            <w:tcW w:w="419" w:type="dxa"/>
            <w:tcBorders>
              <w:top w:val="nil"/>
              <w:left w:val="nil"/>
              <w:bottom w:val="nil"/>
              <w:right w:val="nil"/>
            </w:tcBorders>
            <w:shd w:val="clear" w:color="auto" w:fill="auto"/>
            <w:noWrap/>
            <w:vAlign w:val="bottom"/>
          </w:tcPr>
          <w:p w14:paraId="13A0BF8C" w14:textId="77777777" w:rsidR="00567D07" w:rsidRPr="00553260" w:rsidRDefault="00567D07" w:rsidP="00ED0FE2">
            <w:pPr>
              <w:rPr>
                <w:rFonts w:ascii="Arial" w:hAnsi="Arial" w:cs="Arial"/>
                <w:bCs/>
                <w:sz w:val="24"/>
                <w:szCs w:val="24"/>
                <w:lang w:val="en-CA"/>
              </w:rPr>
            </w:pPr>
          </w:p>
        </w:tc>
        <w:tc>
          <w:tcPr>
            <w:tcW w:w="5454" w:type="dxa"/>
            <w:gridSpan w:val="2"/>
            <w:tcBorders>
              <w:top w:val="nil"/>
              <w:left w:val="nil"/>
              <w:bottom w:val="nil"/>
              <w:right w:val="nil"/>
            </w:tcBorders>
            <w:shd w:val="clear" w:color="auto" w:fill="auto"/>
            <w:noWrap/>
            <w:vAlign w:val="bottom"/>
          </w:tcPr>
          <w:p w14:paraId="18E127BE"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Cash Used in Investing Activities</w:t>
            </w:r>
          </w:p>
        </w:tc>
        <w:tc>
          <w:tcPr>
            <w:tcW w:w="1977" w:type="dxa"/>
            <w:gridSpan w:val="2"/>
            <w:tcBorders>
              <w:top w:val="single" w:sz="4" w:space="0" w:color="auto"/>
              <w:left w:val="nil"/>
              <w:bottom w:val="single" w:sz="4" w:space="0" w:color="auto"/>
              <w:right w:val="nil"/>
            </w:tcBorders>
            <w:shd w:val="clear" w:color="auto" w:fill="auto"/>
            <w:noWrap/>
            <w:vAlign w:val="bottom"/>
          </w:tcPr>
          <w:p w14:paraId="10BE5B40"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 xml:space="preserve">   </w:t>
            </w:r>
            <w:r w:rsidR="006B20AD" w:rsidRPr="00553260">
              <w:rPr>
                <w:rFonts w:ascii="Arial" w:hAnsi="Arial" w:cs="Arial"/>
                <w:sz w:val="24"/>
                <w:szCs w:val="24"/>
                <w:lang w:val="en-CA"/>
              </w:rPr>
              <w:t xml:space="preserve">         </w:t>
            </w:r>
            <w:r w:rsidRPr="00553260">
              <w:rPr>
                <w:rFonts w:ascii="Arial" w:hAnsi="Arial" w:cs="Arial"/>
                <w:sz w:val="24"/>
                <w:szCs w:val="24"/>
                <w:lang w:val="en-CA"/>
              </w:rPr>
              <w:t xml:space="preserve"> (127,236)</w:t>
            </w:r>
          </w:p>
        </w:tc>
      </w:tr>
      <w:tr w:rsidR="00567D07" w:rsidRPr="00553260" w14:paraId="5C5B2E84" w14:textId="77777777" w:rsidTr="00BF78D0">
        <w:trPr>
          <w:trHeight w:val="318"/>
        </w:trPr>
        <w:tc>
          <w:tcPr>
            <w:tcW w:w="5873" w:type="dxa"/>
            <w:gridSpan w:val="3"/>
            <w:tcBorders>
              <w:top w:val="nil"/>
              <w:left w:val="nil"/>
              <w:bottom w:val="nil"/>
              <w:right w:val="nil"/>
            </w:tcBorders>
            <w:shd w:val="clear" w:color="auto" w:fill="auto"/>
            <w:noWrap/>
            <w:vAlign w:val="bottom"/>
          </w:tcPr>
          <w:p w14:paraId="54216EE8" w14:textId="77777777" w:rsidR="00567D07" w:rsidRPr="00553260" w:rsidRDefault="00567D07" w:rsidP="00ED0FE2">
            <w:pPr>
              <w:rPr>
                <w:rFonts w:ascii="Arial" w:hAnsi="Arial" w:cs="Arial"/>
                <w:bCs/>
                <w:sz w:val="24"/>
                <w:szCs w:val="24"/>
                <w:lang w:val="en-CA"/>
              </w:rPr>
            </w:pPr>
          </w:p>
        </w:tc>
        <w:tc>
          <w:tcPr>
            <w:tcW w:w="1977" w:type="dxa"/>
            <w:gridSpan w:val="2"/>
            <w:tcBorders>
              <w:top w:val="nil"/>
              <w:left w:val="nil"/>
              <w:bottom w:val="nil"/>
              <w:right w:val="nil"/>
            </w:tcBorders>
            <w:shd w:val="clear" w:color="auto" w:fill="auto"/>
            <w:noWrap/>
            <w:vAlign w:val="bottom"/>
          </w:tcPr>
          <w:p w14:paraId="21A89B51" w14:textId="77777777" w:rsidR="00567D07" w:rsidRPr="00553260" w:rsidRDefault="00567D07" w:rsidP="00ED0FE2">
            <w:pPr>
              <w:jc w:val="right"/>
              <w:rPr>
                <w:rFonts w:ascii="Arial" w:hAnsi="Arial" w:cs="Arial"/>
                <w:sz w:val="24"/>
                <w:szCs w:val="24"/>
                <w:lang w:val="en-CA"/>
              </w:rPr>
            </w:pPr>
          </w:p>
        </w:tc>
      </w:tr>
      <w:tr w:rsidR="00567D07" w:rsidRPr="00553260" w14:paraId="663E786E" w14:textId="77777777" w:rsidTr="00BF78D0">
        <w:trPr>
          <w:trHeight w:val="318"/>
        </w:trPr>
        <w:tc>
          <w:tcPr>
            <w:tcW w:w="5873" w:type="dxa"/>
            <w:gridSpan w:val="3"/>
            <w:tcBorders>
              <w:top w:val="nil"/>
              <w:left w:val="nil"/>
              <w:bottom w:val="nil"/>
              <w:right w:val="nil"/>
            </w:tcBorders>
            <w:shd w:val="clear" w:color="auto" w:fill="auto"/>
            <w:noWrap/>
            <w:vAlign w:val="bottom"/>
          </w:tcPr>
          <w:p w14:paraId="311471B8" w14:textId="77777777" w:rsidR="00567D07" w:rsidRPr="00553260" w:rsidRDefault="00567D07" w:rsidP="00ED0FE2">
            <w:pPr>
              <w:rPr>
                <w:rFonts w:ascii="Arial" w:hAnsi="Arial" w:cs="Arial"/>
                <w:bCs/>
                <w:sz w:val="24"/>
                <w:szCs w:val="24"/>
                <w:lang w:val="en-CA"/>
              </w:rPr>
            </w:pPr>
            <w:r w:rsidRPr="00553260">
              <w:rPr>
                <w:rFonts w:ascii="Arial" w:hAnsi="Arial" w:cs="Arial"/>
                <w:bCs/>
                <w:sz w:val="24"/>
                <w:szCs w:val="24"/>
                <w:lang w:val="en-CA"/>
              </w:rPr>
              <w:t>Cash Flows from Financing Activities</w:t>
            </w:r>
          </w:p>
        </w:tc>
        <w:tc>
          <w:tcPr>
            <w:tcW w:w="1977" w:type="dxa"/>
            <w:gridSpan w:val="2"/>
            <w:tcBorders>
              <w:top w:val="nil"/>
              <w:left w:val="nil"/>
              <w:bottom w:val="nil"/>
              <w:right w:val="nil"/>
            </w:tcBorders>
            <w:shd w:val="clear" w:color="auto" w:fill="auto"/>
            <w:noWrap/>
            <w:vAlign w:val="bottom"/>
          </w:tcPr>
          <w:p w14:paraId="785B6BAB" w14:textId="77777777" w:rsidR="00567D07" w:rsidRPr="00553260" w:rsidRDefault="00567D07" w:rsidP="00ED0FE2">
            <w:pPr>
              <w:jc w:val="right"/>
              <w:rPr>
                <w:rFonts w:ascii="Arial" w:hAnsi="Arial" w:cs="Arial"/>
                <w:sz w:val="24"/>
                <w:szCs w:val="24"/>
                <w:lang w:val="en-CA"/>
              </w:rPr>
            </w:pPr>
          </w:p>
        </w:tc>
      </w:tr>
      <w:tr w:rsidR="00567D07" w:rsidRPr="00553260" w14:paraId="3BF390B7" w14:textId="77777777" w:rsidTr="00BF78D0">
        <w:trPr>
          <w:trHeight w:val="318"/>
        </w:trPr>
        <w:tc>
          <w:tcPr>
            <w:tcW w:w="419" w:type="dxa"/>
            <w:tcBorders>
              <w:top w:val="nil"/>
              <w:left w:val="nil"/>
              <w:bottom w:val="nil"/>
              <w:right w:val="nil"/>
            </w:tcBorders>
            <w:shd w:val="clear" w:color="auto" w:fill="auto"/>
            <w:noWrap/>
            <w:vAlign w:val="bottom"/>
          </w:tcPr>
          <w:p w14:paraId="059EF0CD" w14:textId="77777777" w:rsidR="00567D07" w:rsidRPr="00553260" w:rsidRDefault="00567D07" w:rsidP="00ED0FE2">
            <w:pPr>
              <w:rPr>
                <w:rFonts w:ascii="Arial" w:hAnsi="Arial" w:cs="Arial"/>
                <w:bCs/>
                <w:sz w:val="24"/>
                <w:szCs w:val="24"/>
                <w:lang w:val="en-CA"/>
              </w:rPr>
            </w:pPr>
          </w:p>
        </w:tc>
        <w:tc>
          <w:tcPr>
            <w:tcW w:w="5454" w:type="dxa"/>
            <w:gridSpan w:val="2"/>
            <w:tcBorders>
              <w:top w:val="nil"/>
              <w:left w:val="nil"/>
              <w:bottom w:val="nil"/>
              <w:right w:val="nil"/>
            </w:tcBorders>
            <w:shd w:val="clear" w:color="auto" w:fill="auto"/>
            <w:noWrap/>
            <w:vAlign w:val="bottom"/>
          </w:tcPr>
          <w:p w14:paraId="3D889DF9"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Additional investments by </w:t>
            </w:r>
            <w:r w:rsidR="00A83910" w:rsidRPr="00553260">
              <w:rPr>
                <w:rFonts w:ascii="Arial" w:hAnsi="Arial" w:cs="Arial"/>
                <w:sz w:val="24"/>
                <w:szCs w:val="24"/>
                <w:lang w:val="en-CA"/>
              </w:rPr>
              <w:t>shareholders</w:t>
            </w:r>
          </w:p>
        </w:tc>
        <w:tc>
          <w:tcPr>
            <w:tcW w:w="1977" w:type="dxa"/>
            <w:gridSpan w:val="2"/>
            <w:tcBorders>
              <w:top w:val="nil"/>
              <w:left w:val="nil"/>
              <w:bottom w:val="nil"/>
              <w:right w:val="nil"/>
            </w:tcBorders>
            <w:shd w:val="clear" w:color="auto" w:fill="auto"/>
            <w:noWrap/>
            <w:vAlign w:val="bottom"/>
          </w:tcPr>
          <w:p w14:paraId="3D212775" w14:textId="77777777" w:rsidR="00567D07" w:rsidRPr="00553260" w:rsidRDefault="00567D07" w:rsidP="00ED0FE2">
            <w:pPr>
              <w:ind w:right="72"/>
              <w:jc w:val="right"/>
              <w:rPr>
                <w:rFonts w:ascii="Arial" w:hAnsi="Arial" w:cs="Arial"/>
                <w:sz w:val="24"/>
                <w:szCs w:val="24"/>
                <w:lang w:val="en-CA"/>
              </w:rPr>
            </w:pPr>
            <w:r w:rsidRPr="00553260">
              <w:rPr>
                <w:rFonts w:ascii="Arial" w:hAnsi="Arial" w:cs="Arial"/>
                <w:sz w:val="24"/>
                <w:szCs w:val="24"/>
                <w:lang w:val="en-CA"/>
              </w:rPr>
              <w:t>33,555</w:t>
            </w:r>
          </w:p>
        </w:tc>
      </w:tr>
      <w:tr w:rsidR="00567D07" w:rsidRPr="00553260" w14:paraId="514EF725" w14:textId="77777777" w:rsidTr="00BF78D0">
        <w:trPr>
          <w:trHeight w:val="318"/>
        </w:trPr>
        <w:tc>
          <w:tcPr>
            <w:tcW w:w="419" w:type="dxa"/>
            <w:tcBorders>
              <w:top w:val="nil"/>
              <w:left w:val="nil"/>
              <w:bottom w:val="nil"/>
              <w:right w:val="nil"/>
            </w:tcBorders>
            <w:shd w:val="clear" w:color="auto" w:fill="auto"/>
            <w:noWrap/>
            <w:vAlign w:val="bottom"/>
          </w:tcPr>
          <w:p w14:paraId="0A0394D3" w14:textId="77777777" w:rsidR="00567D07" w:rsidRPr="00553260" w:rsidRDefault="00567D07" w:rsidP="00ED0FE2">
            <w:pPr>
              <w:rPr>
                <w:rFonts w:ascii="Arial" w:hAnsi="Arial" w:cs="Arial"/>
                <w:bCs/>
                <w:sz w:val="24"/>
                <w:szCs w:val="24"/>
                <w:lang w:val="en-CA"/>
              </w:rPr>
            </w:pPr>
          </w:p>
        </w:tc>
        <w:tc>
          <w:tcPr>
            <w:tcW w:w="5454" w:type="dxa"/>
            <w:gridSpan w:val="2"/>
            <w:tcBorders>
              <w:top w:val="nil"/>
              <w:left w:val="nil"/>
              <w:bottom w:val="nil"/>
              <w:right w:val="nil"/>
            </w:tcBorders>
            <w:shd w:val="clear" w:color="auto" w:fill="auto"/>
            <w:noWrap/>
            <w:vAlign w:val="bottom"/>
          </w:tcPr>
          <w:p w14:paraId="46711C0C"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Cash received from borrowings</w:t>
            </w:r>
          </w:p>
        </w:tc>
        <w:tc>
          <w:tcPr>
            <w:tcW w:w="1977" w:type="dxa"/>
            <w:gridSpan w:val="2"/>
            <w:tcBorders>
              <w:top w:val="nil"/>
              <w:left w:val="nil"/>
              <w:bottom w:val="nil"/>
              <w:right w:val="nil"/>
            </w:tcBorders>
            <w:shd w:val="clear" w:color="auto" w:fill="auto"/>
            <w:noWrap/>
            <w:vAlign w:val="bottom"/>
          </w:tcPr>
          <w:p w14:paraId="7C4DD771" w14:textId="77777777" w:rsidR="00567D07" w:rsidRPr="00553260" w:rsidRDefault="00567D07" w:rsidP="00ED0FE2">
            <w:pPr>
              <w:ind w:right="72"/>
              <w:jc w:val="right"/>
              <w:rPr>
                <w:rFonts w:ascii="Arial" w:hAnsi="Arial" w:cs="Arial"/>
                <w:sz w:val="24"/>
                <w:szCs w:val="24"/>
                <w:lang w:val="en-CA"/>
              </w:rPr>
            </w:pPr>
            <w:r w:rsidRPr="00553260">
              <w:rPr>
                <w:rFonts w:ascii="Arial" w:hAnsi="Arial" w:cs="Arial"/>
                <w:sz w:val="24"/>
                <w:szCs w:val="24"/>
                <w:lang w:val="en-CA"/>
              </w:rPr>
              <w:t xml:space="preserve">    175,000 </w:t>
            </w:r>
          </w:p>
        </w:tc>
      </w:tr>
      <w:tr w:rsidR="00567D07" w:rsidRPr="00553260" w14:paraId="0A618A0B" w14:textId="77777777" w:rsidTr="00BF78D0">
        <w:trPr>
          <w:trHeight w:val="318"/>
        </w:trPr>
        <w:tc>
          <w:tcPr>
            <w:tcW w:w="419" w:type="dxa"/>
            <w:tcBorders>
              <w:top w:val="nil"/>
              <w:left w:val="nil"/>
              <w:bottom w:val="nil"/>
              <w:right w:val="nil"/>
            </w:tcBorders>
            <w:shd w:val="clear" w:color="auto" w:fill="auto"/>
            <w:noWrap/>
            <w:vAlign w:val="bottom"/>
          </w:tcPr>
          <w:p w14:paraId="5D6C3243" w14:textId="77777777" w:rsidR="00567D07" w:rsidRPr="00553260" w:rsidRDefault="00567D07" w:rsidP="00ED0FE2">
            <w:pPr>
              <w:rPr>
                <w:rFonts w:ascii="Arial" w:hAnsi="Arial" w:cs="Arial"/>
                <w:bCs/>
                <w:sz w:val="24"/>
                <w:szCs w:val="24"/>
                <w:lang w:val="en-CA"/>
              </w:rPr>
            </w:pPr>
          </w:p>
        </w:tc>
        <w:tc>
          <w:tcPr>
            <w:tcW w:w="4877" w:type="dxa"/>
            <w:tcBorders>
              <w:top w:val="nil"/>
              <w:left w:val="nil"/>
              <w:bottom w:val="nil"/>
              <w:right w:val="nil"/>
            </w:tcBorders>
            <w:shd w:val="clear" w:color="auto" w:fill="auto"/>
            <w:noWrap/>
            <w:vAlign w:val="bottom"/>
          </w:tcPr>
          <w:p w14:paraId="1AD11CCB"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Repayments of borrowings</w:t>
            </w:r>
          </w:p>
        </w:tc>
        <w:tc>
          <w:tcPr>
            <w:tcW w:w="577" w:type="dxa"/>
            <w:tcBorders>
              <w:top w:val="nil"/>
              <w:left w:val="nil"/>
              <w:bottom w:val="nil"/>
              <w:right w:val="nil"/>
            </w:tcBorders>
            <w:shd w:val="clear" w:color="auto" w:fill="auto"/>
            <w:noWrap/>
            <w:vAlign w:val="bottom"/>
          </w:tcPr>
          <w:p w14:paraId="634A532A" w14:textId="77777777" w:rsidR="00567D07" w:rsidRPr="00553260" w:rsidRDefault="00567D07" w:rsidP="00ED0FE2">
            <w:pPr>
              <w:rPr>
                <w:rFonts w:ascii="Arial" w:hAnsi="Arial" w:cs="Arial"/>
                <w:sz w:val="24"/>
                <w:szCs w:val="24"/>
                <w:lang w:val="en-CA"/>
              </w:rPr>
            </w:pPr>
          </w:p>
        </w:tc>
        <w:tc>
          <w:tcPr>
            <w:tcW w:w="1977" w:type="dxa"/>
            <w:gridSpan w:val="2"/>
            <w:tcBorders>
              <w:top w:val="nil"/>
              <w:left w:val="nil"/>
              <w:right w:val="nil"/>
            </w:tcBorders>
            <w:shd w:val="clear" w:color="auto" w:fill="auto"/>
            <w:noWrap/>
            <w:vAlign w:val="bottom"/>
          </w:tcPr>
          <w:p w14:paraId="35654DAC"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 xml:space="preserve">  </w:t>
            </w:r>
            <w:r w:rsidR="006B20AD" w:rsidRPr="00553260">
              <w:rPr>
                <w:rFonts w:ascii="Arial" w:hAnsi="Arial" w:cs="Arial"/>
                <w:sz w:val="24"/>
                <w:szCs w:val="24"/>
                <w:lang w:val="en-CA"/>
              </w:rPr>
              <w:t xml:space="preserve">         </w:t>
            </w:r>
            <w:r w:rsidRPr="00553260">
              <w:rPr>
                <w:rFonts w:ascii="Arial" w:hAnsi="Arial" w:cs="Arial"/>
                <w:sz w:val="24"/>
                <w:szCs w:val="24"/>
                <w:lang w:val="en-CA"/>
              </w:rPr>
              <w:t xml:space="preserve">  (170,242)</w:t>
            </w:r>
          </w:p>
        </w:tc>
      </w:tr>
      <w:tr w:rsidR="00567D07" w:rsidRPr="00553260" w14:paraId="3E3C8A02" w14:textId="77777777" w:rsidTr="00BF78D0">
        <w:trPr>
          <w:trHeight w:val="318"/>
        </w:trPr>
        <w:tc>
          <w:tcPr>
            <w:tcW w:w="419" w:type="dxa"/>
            <w:tcBorders>
              <w:top w:val="nil"/>
              <w:left w:val="nil"/>
              <w:bottom w:val="nil"/>
              <w:right w:val="nil"/>
            </w:tcBorders>
            <w:shd w:val="clear" w:color="auto" w:fill="auto"/>
            <w:noWrap/>
            <w:vAlign w:val="bottom"/>
          </w:tcPr>
          <w:p w14:paraId="5AF97135" w14:textId="77777777" w:rsidR="00567D07" w:rsidRPr="00553260" w:rsidRDefault="00567D07" w:rsidP="00ED0FE2">
            <w:pPr>
              <w:rPr>
                <w:rFonts w:ascii="Arial" w:hAnsi="Arial" w:cs="Arial"/>
                <w:bCs/>
                <w:sz w:val="24"/>
                <w:szCs w:val="24"/>
                <w:lang w:val="en-CA"/>
              </w:rPr>
            </w:pPr>
          </w:p>
        </w:tc>
        <w:tc>
          <w:tcPr>
            <w:tcW w:w="4877" w:type="dxa"/>
            <w:tcBorders>
              <w:top w:val="nil"/>
              <w:left w:val="nil"/>
              <w:bottom w:val="nil"/>
              <w:right w:val="nil"/>
            </w:tcBorders>
            <w:shd w:val="clear" w:color="auto" w:fill="auto"/>
            <w:noWrap/>
            <w:vAlign w:val="bottom"/>
          </w:tcPr>
          <w:p w14:paraId="2E78D459"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Dividends paid to </w:t>
            </w:r>
            <w:r w:rsidR="00A83910" w:rsidRPr="00553260">
              <w:rPr>
                <w:rFonts w:ascii="Arial" w:hAnsi="Arial" w:cs="Arial"/>
                <w:sz w:val="24"/>
                <w:szCs w:val="24"/>
                <w:lang w:val="en-CA"/>
              </w:rPr>
              <w:t>shareholders</w:t>
            </w:r>
          </w:p>
        </w:tc>
        <w:tc>
          <w:tcPr>
            <w:tcW w:w="577" w:type="dxa"/>
            <w:tcBorders>
              <w:top w:val="nil"/>
              <w:left w:val="nil"/>
              <w:bottom w:val="nil"/>
              <w:right w:val="nil"/>
            </w:tcBorders>
            <w:shd w:val="clear" w:color="auto" w:fill="auto"/>
            <w:noWrap/>
            <w:vAlign w:val="bottom"/>
          </w:tcPr>
          <w:p w14:paraId="6C7728DB" w14:textId="77777777" w:rsidR="00567D07" w:rsidRPr="00553260" w:rsidRDefault="00567D07" w:rsidP="00ED0FE2">
            <w:pPr>
              <w:rPr>
                <w:rFonts w:ascii="Arial" w:hAnsi="Arial" w:cs="Arial"/>
                <w:sz w:val="24"/>
                <w:szCs w:val="24"/>
                <w:lang w:val="en-CA"/>
              </w:rPr>
            </w:pPr>
          </w:p>
        </w:tc>
        <w:tc>
          <w:tcPr>
            <w:tcW w:w="1977" w:type="dxa"/>
            <w:gridSpan w:val="2"/>
            <w:tcBorders>
              <w:top w:val="nil"/>
              <w:left w:val="nil"/>
              <w:right w:val="nil"/>
            </w:tcBorders>
            <w:shd w:val="clear" w:color="auto" w:fill="auto"/>
            <w:noWrap/>
            <w:vAlign w:val="bottom"/>
          </w:tcPr>
          <w:p w14:paraId="32674130"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 xml:space="preserve">  </w:t>
            </w:r>
            <w:r w:rsidR="006B20AD" w:rsidRPr="00553260">
              <w:rPr>
                <w:rFonts w:ascii="Arial" w:hAnsi="Arial" w:cs="Arial"/>
                <w:sz w:val="24"/>
                <w:szCs w:val="24"/>
                <w:lang w:val="en-CA"/>
              </w:rPr>
              <w:t xml:space="preserve">        </w:t>
            </w:r>
            <w:r w:rsidRPr="00553260">
              <w:rPr>
                <w:rFonts w:ascii="Arial" w:hAnsi="Arial" w:cs="Arial"/>
                <w:sz w:val="24"/>
                <w:szCs w:val="24"/>
                <w:lang w:val="en-CA"/>
              </w:rPr>
              <w:t xml:space="preserve">    (49,994)</w:t>
            </w:r>
          </w:p>
        </w:tc>
      </w:tr>
      <w:tr w:rsidR="00567D07" w:rsidRPr="00553260" w14:paraId="361A6097" w14:textId="77777777" w:rsidTr="00BF78D0">
        <w:trPr>
          <w:trHeight w:val="318"/>
        </w:trPr>
        <w:tc>
          <w:tcPr>
            <w:tcW w:w="419" w:type="dxa"/>
            <w:tcBorders>
              <w:top w:val="nil"/>
              <w:left w:val="nil"/>
              <w:bottom w:val="nil"/>
              <w:right w:val="nil"/>
            </w:tcBorders>
            <w:shd w:val="clear" w:color="auto" w:fill="auto"/>
            <w:noWrap/>
            <w:vAlign w:val="bottom"/>
          </w:tcPr>
          <w:p w14:paraId="338731B7" w14:textId="77777777" w:rsidR="00567D07" w:rsidRPr="00553260" w:rsidRDefault="00567D07" w:rsidP="00ED0FE2">
            <w:pPr>
              <w:rPr>
                <w:rFonts w:ascii="Arial" w:hAnsi="Arial" w:cs="Arial"/>
                <w:b/>
                <w:bCs/>
                <w:sz w:val="24"/>
                <w:szCs w:val="24"/>
                <w:lang w:val="en-CA"/>
              </w:rPr>
            </w:pPr>
          </w:p>
        </w:tc>
        <w:tc>
          <w:tcPr>
            <w:tcW w:w="5454" w:type="dxa"/>
            <w:gridSpan w:val="2"/>
            <w:tcBorders>
              <w:top w:val="nil"/>
              <w:left w:val="nil"/>
              <w:bottom w:val="nil"/>
              <w:right w:val="nil"/>
            </w:tcBorders>
            <w:shd w:val="clear" w:color="auto" w:fill="auto"/>
            <w:noWrap/>
            <w:vAlign w:val="bottom"/>
          </w:tcPr>
          <w:p w14:paraId="648AFBCA"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   Cash Used in Financing Activities</w:t>
            </w:r>
          </w:p>
        </w:tc>
        <w:tc>
          <w:tcPr>
            <w:tcW w:w="1977" w:type="dxa"/>
            <w:gridSpan w:val="2"/>
            <w:tcBorders>
              <w:top w:val="single" w:sz="4" w:space="0" w:color="auto"/>
              <w:left w:val="nil"/>
              <w:bottom w:val="single" w:sz="4" w:space="0" w:color="auto"/>
              <w:right w:val="nil"/>
            </w:tcBorders>
            <w:shd w:val="clear" w:color="auto" w:fill="auto"/>
            <w:noWrap/>
            <w:vAlign w:val="bottom"/>
          </w:tcPr>
          <w:p w14:paraId="42EA6B12" w14:textId="77777777" w:rsidR="00567D07" w:rsidRPr="00553260" w:rsidRDefault="00567D07" w:rsidP="00ED0FE2">
            <w:pPr>
              <w:jc w:val="center"/>
              <w:rPr>
                <w:rFonts w:ascii="Arial" w:hAnsi="Arial" w:cs="Arial"/>
                <w:sz w:val="24"/>
                <w:szCs w:val="24"/>
                <w:lang w:val="en-CA"/>
              </w:rPr>
            </w:pPr>
            <w:r w:rsidRPr="00553260">
              <w:rPr>
                <w:rFonts w:ascii="Arial" w:hAnsi="Arial" w:cs="Arial"/>
                <w:sz w:val="24"/>
                <w:szCs w:val="24"/>
                <w:lang w:val="en-CA"/>
              </w:rPr>
              <w:t xml:space="preserve">   </w:t>
            </w:r>
            <w:r w:rsidR="006B20AD" w:rsidRPr="00553260">
              <w:rPr>
                <w:rFonts w:ascii="Arial" w:hAnsi="Arial" w:cs="Arial"/>
                <w:sz w:val="24"/>
                <w:szCs w:val="24"/>
                <w:lang w:val="en-CA"/>
              </w:rPr>
              <w:t xml:space="preserve">        </w:t>
            </w:r>
            <w:r w:rsidRPr="00553260">
              <w:rPr>
                <w:rFonts w:ascii="Arial" w:hAnsi="Arial" w:cs="Arial"/>
                <w:sz w:val="24"/>
                <w:szCs w:val="24"/>
                <w:lang w:val="en-CA"/>
              </w:rPr>
              <w:t xml:space="preserve">   (11,681) </w:t>
            </w:r>
          </w:p>
        </w:tc>
      </w:tr>
      <w:tr w:rsidR="00567D07" w:rsidRPr="00553260" w14:paraId="3E14F747" w14:textId="77777777" w:rsidTr="00BF78D0">
        <w:trPr>
          <w:trHeight w:val="303"/>
        </w:trPr>
        <w:tc>
          <w:tcPr>
            <w:tcW w:w="419" w:type="dxa"/>
            <w:tcBorders>
              <w:top w:val="nil"/>
              <w:left w:val="nil"/>
              <w:bottom w:val="nil"/>
              <w:right w:val="nil"/>
            </w:tcBorders>
            <w:shd w:val="clear" w:color="auto" w:fill="auto"/>
            <w:noWrap/>
            <w:vAlign w:val="bottom"/>
          </w:tcPr>
          <w:p w14:paraId="2CF84C89" w14:textId="77777777" w:rsidR="00567D07" w:rsidRPr="00553260" w:rsidRDefault="00567D07" w:rsidP="00ED0FE2">
            <w:pPr>
              <w:rPr>
                <w:rFonts w:ascii="Arial" w:hAnsi="Arial" w:cs="Arial"/>
                <w:sz w:val="24"/>
                <w:szCs w:val="24"/>
                <w:lang w:val="en-CA"/>
              </w:rPr>
            </w:pPr>
          </w:p>
        </w:tc>
        <w:tc>
          <w:tcPr>
            <w:tcW w:w="4877" w:type="dxa"/>
            <w:tcBorders>
              <w:top w:val="nil"/>
              <w:left w:val="nil"/>
              <w:bottom w:val="nil"/>
              <w:right w:val="nil"/>
            </w:tcBorders>
            <w:shd w:val="clear" w:color="auto" w:fill="auto"/>
            <w:noWrap/>
            <w:vAlign w:val="bottom"/>
          </w:tcPr>
          <w:p w14:paraId="4C9CE8C7" w14:textId="77777777" w:rsidR="00567D07" w:rsidRPr="00553260" w:rsidRDefault="00567D07" w:rsidP="00ED0FE2">
            <w:pPr>
              <w:rPr>
                <w:rFonts w:ascii="Arial" w:hAnsi="Arial" w:cs="Arial"/>
                <w:sz w:val="24"/>
                <w:szCs w:val="24"/>
                <w:lang w:val="en-CA"/>
              </w:rPr>
            </w:pPr>
          </w:p>
        </w:tc>
        <w:tc>
          <w:tcPr>
            <w:tcW w:w="577" w:type="dxa"/>
            <w:tcBorders>
              <w:top w:val="nil"/>
              <w:left w:val="nil"/>
              <w:bottom w:val="nil"/>
              <w:right w:val="nil"/>
            </w:tcBorders>
            <w:shd w:val="clear" w:color="auto" w:fill="auto"/>
            <w:noWrap/>
            <w:vAlign w:val="bottom"/>
          </w:tcPr>
          <w:p w14:paraId="3A9AFF4C" w14:textId="77777777" w:rsidR="00567D07" w:rsidRPr="00553260" w:rsidRDefault="00567D07" w:rsidP="00ED0FE2">
            <w:pPr>
              <w:rPr>
                <w:rFonts w:ascii="Arial" w:hAnsi="Arial" w:cs="Arial"/>
                <w:sz w:val="24"/>
                <w:szCs w:val="24"/>
                <w:lang w:val="en-CA"/>
              </w:rPr>
            </w:pPr>
          </w:p>
        </w:tc>
        <w:tc>
          <w:tcPr>
            <w:tcW w:w="1977" w:type="dxa"/>
            <w:gridSpan w:val="2"/>
            <w:tcBorders>
              <w:top w:val="nil"/>
              <w:left w:val="nil"/>
              <w:bottom w:val="nil"/>
              <w:right w:val="nil"/>
            </w:tcBorders>
            <w:shd w:val="clear" w:color="auto" w:fill="auto"/>
            <w:noWrap/>
            <w:vAlign w:val="bottom"/>
          </w:tcPr>
          <w:p w14:paraId="6740DAC0" w14:textId="77777777" w:rsidR="00567D07" w:rsidRPr="00553260" w:rsidRDefault="00567D07" w:rsidP="00ED0FE2">
            <w:pPr>
              <w:ind w:right="72"/>
              <w:jc w:val="right"/>
              <w:rPr>
                <w:rFonts w:ascii="Arial" w:hAnsi="Arial" w:cs="Arial"/>
                <w:sz w:val="24"/>
                <w:szCs w:val="24"/>
                <w:lang w:val="en-CA"/>
              </w:rPr>
            </w:pPr>
          </w:p>
        </w:tc>
      </w:tr>
      <w:tr w:rsidR="00567D07" w:rsidRPr="00553260" w14:paraId="5C0E56A7" w14:textId="77777777" w:rsidTr="00BF78D0">
        <w:trPr>
          <w:trHeight w:val="303"/>
        </w:trPr>
        <w:tc>
          <w:tcPr>
            <w:tcW w:w="5296" w:type="dxa"/>
            <w:gridSpan w:val="2"/>
            <w:tcBorders>
              <w:top w:val="nil"/>
              <w:left w:val="nil"/>
              <w:bottom w:val="nil"/>
              <w:right w:val="nil"/>
            </w:tcBorders>
            <w:shd w:val="clear" w:color="auto" w:fill="auto"/>
            <w:noWrap/>
            <w:vAlign w:val="bottom"/>
          </w:tcPr>
          <w:p w14:paraId="455F3E7A"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Change in Cash</w:t>
            </w:r>
          </w:p>
        </w:tc>
        <w:tc>
          <w:tcPr>
            <w:tcW w:w="577" w:type="dxa"/>
            <w:tcBorders>
              <w:top w:val="nil"/>
              <w:left w:val="nil"/>
              <w:bottom w:val="nil"/>
              <w:right w:val="nil"/>
            </w:tcBorders>
            <w:shd w:val="clear" w:color="auto" w:fill="auto"/>
            <w:noWrap/>
            <w:vAlign w:val="bottom"/>
          </w:tcPr>
          <w:p w14:paraId="71ECA66F" w14:textId="77777777" w:rsidR="00567D07" w:rsidRPr="00553260" w:rsidRDefault="00567D07" w:rsidP="00ED0FE2">
            <w:pPr>
              <w:rPr>
                <w:rFonts w:ascii="Arial" w:hAnsi="Arial" w:cs="Arial"/>
                <w:sz w:val="24"/>
                <w:szCs w:val="24"/>
                <w:lang w:val="en-CA"/>
              </w:rPr>
            </w:pPr>
          </w:p>
        </w:tc>
        <w:tc>
          <w:tcPr>
            <w:tcW w:w="1977" w:type="dxa"/>
            <w:gridSpan w:val="2"/>
            <w:tcBorders>
              <w:top w:val="nil"/>
              <w:left w:val="nil"/>
              <w:bottom w:val="nil"/>
              <w:right w:val="nil"/>
            </w:tcBorders>
            <w:shd w:val="clear" w:color="auto" w:fill="auto"/>
            <w:noWrap/>
            <w:vAlign w:val="bottom"/>
          </w:tcPr>
          <w:p w14:paraId="1EB9E18B" w14:textId="77777777" w:rsidR="00567D07" w:rsidRPr="00553260" w:rsidRDefault="00567D07" w:rsidP="00ED0FE2">
            <w:pPr>
              <w:ind w:right="72"/>
              <w:jc w:val="right"/>
              <w:rPr>
                <w:rFonts w:ascii="Arial" w:hAnsi="Arial" w:cs="Arial"/>
                <w:sz w:val="24"/>
                <w:szCs w:val="24"/>
                <w:lang w:val="en-CA"/>
              </w:rPr>
            </w:pPr>
            <w:r w:rsidRPr="00553260">
              <w:rPr>
                <w:rFonts w:ascii="Arial" w:hAnsi="Arial" w:cs="Arial"/>
                <w:sz w:val="24"/>
                <w:szCs w:val="24"/>
                <w:lang w:val="en-CA"/>
              </w:rPr>
              <w:t xml:space="preserve"> 13,738</w:t>
            </w:r>
          </w:p>
        </w:tc>
      </w:tr>
      <w:tr w:rsidR="00567D07" w:rsidRPr="00553260" w14:paraId="57EC0C51" w14:textId="77777777" w:rsidTr="00BF78D0">
        <w:trPr>
          <w:trHeight w:val="303"/>
        </w:trPr>
        <w:tc>
          <w:tcPr>
            <w:tcW w:w="5873" w:type="dxa"/>
            <w:gridSpan w:val="3"/>
            <w:tcBorders>
              <w:top w:val="nil"/>
              <w:left w:val="nil"/>
              <w:bottom w:val="nil"/>
              <w:right w:val="nil"/>
            </w:tcBorders>
            <w:shd w:val="clear" w:color="auto" w:fill="auto"/>
            <w:noWrap/>
            <w:vAlign w:val="bottom"/>
          </w:tcPr>
          <w:p w14:paraId="2D1F379C"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Cash at </w:t>
            </w:r>
            <w:r w:rsidR="002C66C2" w:rsidRPr="00553260">
              <w:rPr>
                <w:rFonts w:ascii="Arial" w:hAnsi="Arial" w:cs="Arial"/>
                <w:sz w:val="24"/>
                <w:szCs w:val="24"/>
                <w:lang w:val="en-CA"/>
              </w:rPr>
              <w:t>September 1, 2016</w:t>
            </w:r>
          </w:p>
        </w:tc>
        <w:tc>
          <w:tcPr>
            <w:tcW w:w="1977" w:type="dxa"/>
            <w:gridSpan w:val="2"/>
            <w:tcBorders>
              <w:top w:val="nil"/>
              <w:left w:val="nil"/>
              <w:bottom w:val="nil"/>
              <w:right w:val="nil"/>
            </w:tcBorders>
            <w:shd w:val="clear" w:color="auto" w:fill="auto"/>
            <w:noWrap/>
            <w:vAlign w:val="bottom"/>
          </w:tcPr>
          <w:p w14:paraId="21A52794" w14:textId="77777777" w:rsidR="00567D07" w:rsidRPr="00553260" w:rsidRDefault="00567D07" w:rsidP="00ED0FE2">
            <w:pPr>
              <w:ind w:right="72"/>
              <w:jc w:val="right"/>
              <w:rPr>
                <w:rFonts w:ascii="Arial" w:hAnsi="Arial" w:cs="Arial"/>
                <w:sz w:val="24"/>
                <w:szCs w:val="24"/>
                <w:lang w:val="en-CA"/>
              </w:rPr>
            </w:pPr>
            <w:r w:rsidRPr="00553260">
              <w:rPr>
                <w:rFonts w:ascii="Arial" w:hAnsi="Arial" w:cs="Arial"/>
                <w:sz w:val="24"/>
                <w:szCs w:val="24"/>
                <w:lang w:val="en-CA"/>
              </w:rPr>
              <w:t xml:space="preserve">  31,052 </w:t>
            </w:r>
          </w:p>
        </w:tc>
      </w:tr>
      <w:tr w:rsidR="00567D07" w:rsidRPr="00553260" w14:paraId="79C03903" w14:textId="77777777" w:rsidTr="00BF78D0">
        <w:trPr>
          <w:trHeight w:val="318"/>
        </w:trPr>
        <w:tc>
          <w:tcPr>
            <w:tcW w:w="5873" w:type="dxa"/>
            <w:gridSpan w:val="3"/>
            <w:tcBorders>
              <w:top w:val="nil"/>
              <w:left w:val="nil"/>
              <w:bottom w:val="nil"/>
              <w:right w:val="nil"/>
            </w:tcBorders>
            <w:shd w:val="clear" w:color="auto" w:fill="auto"/>
            <w:noWrap/>
            <w:vAlign w:val="bottom"/>
          </w:tcPr>
          <w:p w14:paraId="15A15812" w14:textId="77777777" w:rsidR="00567D07" w:rsidRPr="00553260" w:rsidRDefault="00567D07" w:rsidP="00ED0FE2">
            <w:pPr>
              <w:rPr>
                <w:rFonts w:ascii="Arial" w:hAnsi="Arial" w:cs="Arial"/>
                <w:sz w:val="24"/>
                <w:szCs w:val="24"/>
                <w:lang w:val="en-CA"/>
              </w:rPr>
            </w:pPr>
            <w:r w:rsidRPr="00553260">
              <w:rPr>
                <w:rFonts w:ascii="Arial" w:hAnsi="Arial" w:cs="Arial"/>
                <w:sz w:val="24"/>
                <w:szCs w:val="24"/>
                <w:lang w:val="en-CA"/>
              </w:rPr>
              <w:t xml:space="preserve">Cash at </w:t>
            </w:r>
            <w:r w:rsidR="002C66C2" w:rsidRPr="00553260">
              <w:rPr>
                <w:rFonts w:ascii="Arial" w:hAnsi="Arial" w:cs="Arial"/>
                <w:sz w:val="24"/>
                <w:szCs w:val="24"/>
                <w:lang w:val="en-CA"/>
              </w:rPr>
              <w:t>August 31, 2017</w:t>
            </w:r>
          </w:p>
        </w:tc>
        <w:tc>
          <w:tcPr>
            <w:tcW w:w="1977" w:type="dxa"/>
            <w:gridSpan w:val="2"/>
            <w:tcBorders>
              <w:top w:val="single" w:sz="4" w:space="0" w:color="auto"/>
              <w:left w:val="nil"/>
              <w:bottom w:val="double" w:sz="6" w:space="0" w:color="auto"/>
              <w:right w:val="nil"/>
            </w:tcBorders>
            <w:shd w:val="clear" w:color="auto" w:fill="auto"/>
            <w:noWrap/>
            <w:vAlign w:val="bottom"/>
          </w:tcPr>
          <w:p w14:paraId="69BC5971" w14:textId="77777777" w:rsidR="00567D07" w:rsidRPr="00553260" w:rsidRDefault="00567D07" w:rsidP="00ED0FE2">
            <w:pPr>
              <w:ind w:left="-95" w:right="72"/>
              <w:rPr>
                <w:rFonts w:ascii="Arial" w:hAnsi="Arial" w:cs="Arial"/>
                <w:sz w:val="24"/>
                <w:szCs w:val="24"/>
                <w:lang w:val="en-CA"/>
              </w:rPr>
            </w:pPr>
            <w:r w:rsidRPr="00553260">
              <w:rPr>
                <w:rFonts w:ascii="Arial" w:hAnsi="Arial" w:cs="Arial"/>
                <w:sz w:val="24"/>
                <w:szCs w:val="24"/>
                <w:lang w:val="en-CA"/>
              </w:rPr>
              <w:t xml:space="preserve">  $    </w:t>
            </w:r>
            <w:r w:rsidR="006B20AD" w:rsidRPr="00553260">
              <w:rPr>
                <w:rFonts w:ascii="Arial" w:hAnsi="Arial" w:cs="Arial"/>
                <w:sz w:val="24"/>
                <w:szCs w:val="24"/>
                <w:lang w:val="en-CA"/>
              </w:rPr>
              <w:t xml:space="preserve">      </w:t>
            </w:r>
            <w:r w:rsidRPr="00553260">
              <w:rPr>
                <w:rFonts w:ascii="Arial" w:hAnsi="Arial" w:cs="Arial"/>
                <w:sz w:val="24"/>
                <w:szCs w:val="24"/>
                <w:lang w:val="en-CA"/>
              </w:rPr>
              <w:t xml:space="preserve">    44,790 </w:t>
            </w:r>
          </w:p>
        </w:tc>
      </w:tr>
    </w:tbl>
    <w:p w14:paraId="5E5816AF" w14:textId="77777777" w:rsidR="00567D07" w:rsidRPr="00553260" w:rsidRDefault="00567D07" w:rsidP="00ED0FE2">
      <w:pPr>
        <w:keepNext/>
        <w:rPr>
          <w:rFonts w:ascii="Arial" w:hAnsi="Arial" w:cs="Arial"/>
          <w:b/>
          <w:sz w:val="24"/>
          <w:szCs w:val="24"/>
          <w:lang w:val="en-CA"/>
        </w:rPr>
      </w:pPr>
    </w:p>
    <w:p w14:paraId="746B154E" w14:textId="77777777" w:rsidR="00567D07" w:rsidRPr="00553260" w:rsidRDefault="00567D07" w:rsidP="00ED0FE2">
      <w:pPr>
        <w:rPr>
          <w:rFonts w:ascii="Arial" w:hAnsi="Arial" w:cs="Arial"/>
          <w:sz w:val="24"/>
          <w:szCs w:val="24"/>
          <w:lang w:val="en-CA"/>
        </w:rPr>
      </w:pPr>
    </w:p>
    <w:p w14:paraId="4B1D5A74" w14:textId="77777777" w:rsidR="00567D07" w:rsidRPr="00553260" w:rsidRDefault="00567D07" w:rsidP="00ED0FE2">
      <w:pPr>
        <w:rPr>
          <w:rFonts w:ascii="Arial" w:hAnsi="Arial" w:cs="Arial"/>
          <w:sz w:val="24"/>
          <w:szCs w:val="24"/>
          <w:lang w:val="en-CA"/>
        </w:rPr>
      </w:pPr>
    </w:p>
    <w:p w14:paraId="4023FD91" w14:textId="77777777" w:rsidR="0079476B" w:rsidRPr="00553260" w:rsidRDefault="00567D07" w:rsidP="00ED0FE2">
      <w:pPr>
        <w:keepLines/>
        <w:numPr>
          <w:ilvl w:val="12"/>
          <w:numId w:val="0"/>
        </w:numPr>
        <w:tabs>
          <w:tab w:val="left" w:pos="432"/>
        </w:tabs>
        <w:ind w:left="450" w:hanging="450"/>
        <w:jc w:val="center"/>
        <w:rPr>
          <w:rFonts w:ascii="Arial" w:hAnsi="Arial" w:cs="Arial"/>
          <w:b/>
          <w:sz w:val="24"/>
          <w:szCs w:val="24"/>
          <w:lang w:val="en-CA"/>
        </w:rPr>
      </w:pPr>
      <w:r w:rsidRPr="00553260">
        <w:rPr>
          <w:rFonts w:ascii="Arial" w:hAnsi="Arial" w:cs="Arial"/>
          <w:b/>
          <w:sz w:val="24"/>
          <w:szCs w:val="24"/>
          <w:lang w:val="en-CA"/>
        </w:rPr>
        <w:t xml:space="preserve"> </w:t>
      </w:r>
    </w:p>
    <w:p w14:paraId="3FC36CF5" w14:textId="77777777" w:rsidR="00C54F6C" w:rsidRPr="00553260" w:rsidRDefault="0037653F" w:rsidP="00ED0FE2">
      <w:pPr>
        <w:rPr>
          <w:rFonts w:ascii="Arial" w:hAnsi="Arial" w:cs="Arial"/>
          <w:b/>
          <w:sz w:val="24"/>
          <w:szCs w:val="24"/>
          <w:lang w:val="en-CA"/>
        </w:rPr>
      </w:pPr>
      <w:r w:rsidRPr="00553260">
        <w:rPr>
          <w:rFonts w:ascii="Arial" w:hAnsi="Arial" w:cs="Arial"/>
          <w:b/>
          <w:sz w:val="24"/>
          <w:szCs w:val="24"/>
          <w:lang w:val="en-CA"/>
        </w:rPr>
        <w:br w:type="page"/>
      </w:r>
      <w:r w:rsidR="00C54F6C" w:rsidRPr="00553260">
        <w:rPr>
          <w:rFonts w:ascii="Arial" w:hAnsi="Arial" w:cs="Arial"/>
          <w:b/>
          <w:sz w:val="24"/>
          <w:szCs w:val="24"/>
          <w:lang w:val="en-CA"/>
        </w:rPr>
        <w:lastRenderedPageBreak/>
        <w:t xml:space="preserve">ANSWERS TO </w:t>
      </w:r>
      <w:r w:rsidR="00245333" w:rsidRPr="00553260">
        <w:rPr>
          <w:rFonts w:ascii="Arial" w:hAnsi="Arial" w:cs="Arial"/>
          <w:b/>
          <w:sz w:val="24"/>
          <w:szCs w:val="24"/>
          <w:lang w:val="en-CA"/>
        </w:rPr>
        <w:t>SKILLS DEVELOPMENT CASES</w:t>
      </w:r>
    </w:p>
    <w:p w14:paraId="4737BF35" w14:textId="77777777" w:rsidR="00C54F6C" w:rsidRPr="00553260" w:rsidRDefault="00C54F6C" w:rsidP="00ED0FE2">
      <w:pPr>
        <w:pStyle w:val="Heading2"/>
        <w:rPr>
          <w:rFonts w:cs="Arial"/>
          <w:szCs w:val="24"/>
          <w:lang w:val="en-CA"/>
        </w:rPr>
      </w:pPr>
    </w:p>
    <w:p w14:paraId="40AF23AE" w14:textId="77777777" w:rsidR="00477C37" w:rsidRPr="00553260" w:rsidRDefault="00CC78DD" w:rsidP="00ED0FE2">
      <w:pPr>
        <w:rPr>
          <w:rFonts w:ascii="Arial" w:hAnsi="Arial" w:cs="Arial"/>
          <w:b/>
          <w:sz w:val="24"/>
          <w:szCs w:val="24"/>
          <w:lang w:val="en-CA"/>
        </w:rPr>
      </w:pPr>
      <w:r w:rsidRPr="00553260">
        <w:rPr>
          <w:rFonts w:ascii="Arial" w:hAnsi="Arial" w:cs="Arial"/>
          <w:b/>
          <w:sz w:val="24"/>
          <w:szCs w:val="24"/>
          <w:lang w:val="en-CA"/>
        </w:rPr>
        <w:t>S</w:t>
      </w:r>
      <w:r w:rsidR="00477C37" w:rsidRPr="00553260">
        <w:rPr>
          <w:rFonts w:ascii="Arial" w:hAnsi="Arial" w:cs="Arial"/>
          <w:b/>
          <w:sz w:val="24"/>
          <w:szCs w:val="24"/>
          <w:lang w:val="en-CA"/>
        </w:rPr>
        <w:t>1-1</w:t>
      </w:r>
    </w:p>
    <w:p w14:paraId="19F8925F" w14:textId="77777777" w:rsidR="00477C37" w:rsidRPr="00553260" w:rsidRDefault="00477C37" w:rsidP="00ED0FE2">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7013F6EA" w14:textId="77777777" w:rsidR="00477C37" w:rsidRPr="00553260" w:rsidRDefault="00CC78DD" w:rsidP="00ED0FE2">
      <w:pPr>
        <w:rPr>
          <w:rFonts w:ascii="Arial" w:hAnsi="Arial" w:cs="Arial"/>
          <w:bCs/>
          <w:sz w:val="24"/>
          <w:szCs w:val="24"/>
          <w:lang w:val="en-CA"/>
        </w:rPr>
      </w:pPr>
      <w:r w:rsidRPr="00553260">
        <w:rPr>
          <w:rFonts w:ascii="Arial" w:hAnsi="Arial" w:cs="Arial"/>
          <w:bCs/>
          <w:sz w:val="24"/>
          <w:szCs w:val="24"/>
          <w:lang w:val="en-CA"/>
        </w:rPr>
        <w:t>Req. 1</w:t>
      </w:r>
    </w:p>
    <w:p w14:paraId="48F455E2" w14:textId="77777777" w:rsidR="00477C37" w:rsidRPr="00553260" w:rsidRDefault="006C37EE" w:rsidP="00ED0FE2">
      <w:pPr>
        <w:rPr>
          <w:rFonts w:ascii="Arial" w:hAnsi="Arial" w:cs="Arial"/>
          <w:sz w:val="24"/>
          <w:szCs w:val="24"/>
          <w:lang w:val="en-CA"/>
        </w:rPr>
      </w:pPr>
      <w:r w:rsidRPr="00553260">
        <w:rPr>
          <w:rFonts w:ascii="Arial" w:hAnsi="Arial" w:cs="Arial"/>
          <w:sz w:val="24"/>
          <w:szCs w:val="24"/>
          <w:lang w:val="en-CA"/>
        </w:rPr>
        <w:t>The Home Depot’</w:t>
      </w:r>
      <w:r w:rsidR="00AC003B" w:rsidRPr="00553260">
        <w:rPr>
          <w:rFonts w:ascii="Arial" w:hAnsi="Arial" w:cs="Arial"/>
          <w:sz w:val="24"/>
          <w:szCs w:val="24"/>
          <w:lang w:val="en-CA"/>
        </w:rPr>
        <w:t xml:space="preserve">s </w:t>
      </w:r>
      <w:r w:rsidR="00477C37" w:rsidRPr="00553260">
        <w:rPr>
          <w:rFonts w:ascii="Arial" w:hAnsi="Arial" w:cs="Arial"/>
          <w:sz w:val="24"/>
          <w:szCs w:val="24"/>
          <w:lang w:val="en-CA"/>
        </w:rPr>
        <w:t xml:space="preserve">income statement </w:t>
      </w:r>
      <w:r w:rsidR="00DA5A70" w:rsidRPr="00553260">
        <w:rPr>
          <w:rFonts w:ascii="Arial" w:hAnsi="Arial" w:cs="Arial"/>
          <w:sz w:val="24"/>
          <w:szCs w:val="24"/>
          <w:lang w:val="en-CA"/>
        </w:rPr>
        <w:t>shows</w:t>
      </w:r>
      <w:r w:rsidR="00477C37" w:rsidRPr="00553260">
        <w:rPr>
          <w:rFonts w:ascii="Arial" w:hAnsi="Arial" w:cs="Arial"/>
          <w:sz w:val="24"/>
          <w:szCs w:val="24"/>
          <w:lang w:val="en-CA"/>
        </w:rPr>
        <w:t xml:space="preserve"> </w:t>
      </w:r>
      <w:r w:rsidRPr="00553260">
        <w:rPr>
          <w:rFonts w:ascii="Arial" w:hAnsi="Arial" w:cs="Arial"/>
          <w:sz w:val="24"/>
          <w:szCs w:val="24"/>
          <w:lang w:val="en-CA"/>
        </w:rPr>
        <w:t xml:space="preserve">net income of </w:t>
      </w:r>
      <w:r w:rsidR="00477C37" w:rsidRPr="00553260">
        <w:rPr>
          <w:rFonts w:ascii="Arial" w:hAnsi="Arial" w:cs="Arial"/>
          <w:sz w:val="24"/>
          <w:szCs w:val="24"/>
          <w:lang w:val="en-CA"/>
        </w:rPr>
        <w:t>$</w:t>
      </w:r>
      <w:r w:rsidRPr="00553260">
        <w:rPr>
          <w:rFonts w:ascii="Arial" w:hAnsi="Arial" w:cs="Arial"/>
          <w:sz w:val="24"/>
          <w:szCs w:val="24"/>
          <w:lang w:val="en-CA"/>
        </w:rPr>
        <w:t>7,957</w:t>
      </w:r>
      <w:r w:rsidR="00DA5A70" w:rsidRPr="00553260">
        <w:rPr>
          <w:rFonts w:ascii="Arial" w:hAnsi="Arial" w:cs="Arial"/>
          <w:sz w:val="24"/>
          <w:szCs w:val="24"/>
          <w:lang w:val="en-CA"/>
        </w:rPr>
        <w:t xml:space="preserve"> (</w:t>
      </w:r>
      <w:r w:rsidRPr="00553260">
        <w:rPr>
          <w:rFonts w:ascii="Arial" w:hAnsi="Arial" w:cs="Arial"/>
          <w:sz w:val="24"/>
          <w:szCs w:val="24"/>
          <w:lang w:val="en-CA"/>
        </w:rPr>
        <w:t>millions).</w:t>
      </w:r>
      <w:r w:rsidR="00477C37" w:rsidRPr="00553260">
        <w:rPr>
          <w:rFonts w:ascii="Arial" w:hAnsi="Arial" w:cs="Arial"/>
          <w:sz w:val="24"/>
          <w:szCs w:val="24"/>
          <w:lang w:val="en-CA"/>
        </w:rPr>
        <w:t xml:space="preserve"> Note that the amounts on the financial statements are rounded to the nearest </w:t>
      </w:r>
      <w:r w:rsidRPr="00553260">
        <w:rPr>
          <w:rFonts w:ascii="Arial" w:hAnsi="Arial" w:cs="Arial"/>
          <w:sz w:val="24"/>
          <w:szCs w:val="24"/>
          <w:lang w:val="en-CA"/>
        </w:rPr>
        <w:t>million</w:t>
      </w:r>
      <w:r w:rsidR="00477C37" w:rsidRPr="00553260">
        <w:rPr>
          <w:rFonts w:ascii="Arial" w:hAnsi="Arial" w:cs="Arial"/>
          <w:sz w:val="24"/>
          <w:szCs w:val="24"/>
          <w:lang w:val="en-CA"/>
        </w:rPr>
        <w:t>, so this is actually $</w:t>
      </w:r>
      <w:r w:rsidRPr="00553260">
        <w:rPr>
          <w:rFonts w:ascii="Arial" w:hAnsi="Arial" w:cs="Arial"/>
          <w:sz w:val="24"/>
          <w:szCs w:val="24"/>
          <w:lang w:val="en-CA"/>
        </w:rPr>
        <w:t>7,957,000,000</w:t>
      </w:r>
      <w:r w:rsidR="00477C37" w:rsidRPr="00553260">
        <w:rPr>
          <w:rFonts w:ascii="Arial" w:hAnsi="Arial" w:cs="Arial"/>
          <w:sz w:val="24"/>
          <w:szCs w:val="24"/>
          <w:lang w:val="en-CA"/>
        </w:rPr>
        <w:t>.</w:t>
      </w:r>
    </w:p>
    <w:p w14:paraId="608FA813" w14:textId="77777777" w:rsidR="00477C37" w:rsidRPr="00553260" w:rsidRDefault="00477C37" w:rsidP="00ED0FE2">
      <w:pPr>
        <w:rPr>
          <w:rFonts w:ascii="Arial" w:hAnsi="Arial" w:cs="Arial"/>
          <w:sz w:val="24"/>
          <w:szCs w:val="24"/>
          <w:lang w:val="en-CA"/>
        </w:rPr>
      </w:pPr>
    </w:p>
    <w:p w14:paraId="022FCD1A" w14:textId="77777777" w:rsidR="00477C37" w:rsidRPr="00553260" w:rsidRDefault="00CC78DD" w:rsidP="00ED0FE2">
      <w:pPr>
        <w:rPr>
          <w:rFonts w:ascii="Arial" w:hAnsi="Arial" w:cs="Arial"/>
          <w:bCs/>
          <w:sz w:val="24"/>
          <w:szCs w:val="24"/>
          <w:lang w:val="en-CA"/>
        </w:rPr>
      </w:pPr>
      <w:r w:rsidRPr="00553260">
        <w:rPr>
          <w:rFonts w:ascii="Arial" w:hAnsi="Arial" w:cs="Arial"/>
          <w:bCs/>
          <w:sz w:val="24"/>
          <w:szCs w:val="24"/>
          <w:lang w:val="en-CA"/>
        </w:rPr>
        <w:t>Req. 2</w:t>
      </w:r>
    </w:p>
    <w:p w14:paraId="7EDC1D02" w14:textId="77777777" w:rsidR="00477C37" w:rsidRPr="00553260" w:rsidRDefault="00477C37" w:rsidP="00ED0FE2">
      <w:pPr>
        <w:rPr>
          <w:rFonts w:ascii="Arial" w:hAnsi="Arial" w:cs="Arial"/>
          <w:bCs/>
          <w:sz w:val="24"/>
          <w:szCs w:val="24"/>
          <w:lang w:val="en-CA"/>
        </w:rPr>
      </w:pPr>
    </w:p>
    <w:p w14:paraId="5D51C944" w14:textId="77777777" w:rsidR="00477C37" w:rsidRPr="00553260" w:rsidRDefault="00477C37" w:rsidP="00ED0FE2">
      <w:pPr>
        <w:rPr>
          <w:rFonts w:ascii="Arial" w:hAnsi="Arial" w:cs="Arial"/>
          <w:bCs/>
          <w:sz w:val="24"/>
          <w:szCs w:val="24"/>
          <w:lang w:val="en-CA"/>
        </w:rPr>
      </w:pPr>
      <w:r w:rsidRPr="00553260">
        <w:rPr>
          <w:rFonts w:ascii="Arial" w:hAnsi="Arial" w:cs="Arial"/>
          <w:bCs/>
          <w:sz w:val="24"/>
          <w:szCs w:val="24"/>
          <w:lang w:val="en-CA"/>
        </w:rPr>
        <w:t xml:space="preserve">The income statement shows that </w:t>
      </w:r>
      <w:r w:rsidR="00694E09" w:rsidRPr="00553260">
        <w:rPr>
          <w:rFonts w:ascii="Arial" w:hAnsi="Arial" w:cs="Arial"/>
          <w:bCs/>
          <w:sz w:val="24"/>
          <w:szCs w:val="24"/>
          <w:lang w:val="en-CA"/>
        </w:rPr>
        <w:t xml:space="preserve">the amount of </w:t>
      </w:r>
      <w:r w:rsidRPr="00553260">
        <w:rPr>
          <w:rFonts w:ascii="Arial" w:hAnsi="Arial" w:cs="Arial"/>
          <w:bCs/>
          <w:sz w:val="24"/>
          <w:szCs w:val="24"/>
          <w:lang w:val="en-CA"/>
        </w:rPr>
        <w:t xml:space="preserve">sales </w:t>
      </w:r>
      <w:r w:rsidR="00694E09" w:rsidRPr="00553260">
        <w:rPr>
          <w:rFonts w:ascii="Arial" w:hAnsi="Arial" w:cs="Arial"/>
          <w:bCs/>
          <w:sz w:val="24"/>
          <w:szCs w:val="24"/>
          <w:lang w:val="en-CA"/>
        </w:rPr>
        <w:t>was</w:t>
      </w:r>
      <w:r w:rsidRPr="00553260">
        <w:rPr>
          <w:rFonts w:ascii="Arial" w:hAnsi="Arial" w:cs="Arial"/>
          <w:bCs/>
          <w:sz w:val="24"/>
          <w:szCs w:val="24"/>
          <w:lang w:val="en-CA"/>
        </w:rPr>
        <w:t xml:space="preserve"> $</w:t>
      </w:r>
      <w:r w:rsidR="00D33CC0" w:rsidRPr="00553260">
        <w:rPr>
          <w:rFonts w:ascii="Arial" w:hAnsi="Arial" w:cs="Arial"/>
          <w:bCs/>
          <w:sz w:val="24"/>
          <w:szCs w:val="24"/>
          <w:lang w:val="en-CA"/>
        </w:rPr>
        <w:t>94,595</w:t>
      </w:r>
      <w:r w:rsidR="00694E09" w:rsidRPr="00553260">
        <w:rPr>
          <w:rFonts w:ascii="Arial" w:hAnsi="Arial" w:cs="Arial"/>
          <w:bCs/>
          <w:sz w:val="24"/>
          <w:szCs w:val="24"/>
          <w:lang w:val="en-CA"/>
        </w:rPr>
        <w:t xml:space="preserve"> (</w:t>
      </w:r>
      <w:r w:rsidR="00D33CC0" w:rsidRPr="00553260">
        <w:rPr>
          <w:rFonts w:ascii="Arial" w:hAnsi="Arial" w:cs="Arial"/>
          <w:bCs/>
          <w:sz w:val="24"/>
          <w:szCs w:val="24"/>
          <w:lang w:val="en-CA"/>
        </w:rPr>
        <w:t>millions</w:t>
      </w:r>
      <w:r w:rsidR="00AC003B" w:rsidRPr="00553260">
        <w:rPr>
          <w:rFonts w:ascii="Arial" w:hAnsi="Arial" w:cs="Arial"/>
          <w:bCs/>
          <w:sz w:val="24"/>
          <w:szCs w:val="24"/>
          <w:lang w:val="en-CA"/>
        </w:rPr>
        <w:t>)</w:t>
      </w:r>
      <w:r w:rsidRPr="00553260">
        <w:rPr>
          <w:rFonts w:ascii="Arial" w:hAnsi="Arial" w:cs="Arial"/>
          <w:bCs/>
          <w:sz w:val="24"/>
          <w:szCs w:val="24"/>
          <w:lang w:val="en-CA"/>
        </w:rPr>
        <w:t xml:space="preserve"> </w:t>
      </w:r>
      <w:r w:rsidR="00DA5A70" w:rsidRPr="00553260">
        <w:rPr>
          <w:rFonts w:ascii="Arial" w:hAnsi="Arial" w:cs="Arial"/>
          <w:bCs/>
          <w:sz w:val="24"/>
          <w:szCs w:val="24"/>
          <w:lang w:val="en-CA"/>
        </w:rPr>
        <w:t>for</w:t>
      </w:r>
      <w:r w:rsidRPr="00553260">
        <w:rPr>
          <w:rFonts w:ascii="Arial" w:hAnsi="Arial" w:cs="Arial"/>
          <w:bCs/>
          <w:sz w:val="24"/>
          <w:szCs w:val="24"/>
          <w:lang w:val="en-CA"/>
        </w:rPr>
        <w:t xml:space="preserve"> the year</w:t>
      </w:r>
      <w:r w:rsidR="00694E09" w:rsidRPr="00553260">
        <w:rPr>
          <w:rFonts w:ascii="Arial" w:hAnsi="Arial" w:cs="Arial"/>
          <w:bCs/>
          <w:sz w:val="24"/>
          <w:szCs w:val="24"/>
          <w:lang w:val="en-CA"/>
        </w:rPr>
        <w:t xml:space="preserve"> ended </w:t>
      </w:r>
      <w:r w:rsidR="00D33CC0" w:rsidRPr="00553260">
        <w:rPr>
          <w:rFonts w:ascii="Arial" w:hAnsi="Arial" w:cs="Arial"/>
          <w:bCs/>
          <w:sz w:val="24"/>
          <w:szCs w:val="24"/>
          <w:lang w:val="en-CA"/>
        </w:rPr>
        <w:t xml:space="preserve">January </w:t>
      </w:r>
      <w:r w:rsidR="00AC003B" w:rsidRPr="00553260">
        <w:rPr>
          <w:rFonts w:ascii="Arial" w:hAnsi="Arial" w:cs="Arial"/>
          <w:bCs/>
          <w:sz w:val="24"/>
          <w:szCs w:val="24"/>
          <w:lang w:val="en-CA"/>
        </w:rPr>
        <w:t>2</w:t>
      </w:r>
      <w:r w:rsidR="00D42E02" w:rsidRPr="00553260">
        <w:rPr>
          <w:rFonts w:ascii="Arial" w:hAnsi="Arial" w:cs="Arial"/>
          <w:bCs/>
          <w:sz w:val="24"/>
          <w:szCs w:val="24"/>
          <w:lang w:val="en-CA"/>
        </w:rPr>
        <w:t>9</w:t>
      </w:r>
      <w:r w:rsidR="00694E09" w:rsidRPr="00553260">
        <w:rPr>
          <w:rFonts w:ascii="Arial" w:hAnsi="Arial" w:cs="Arial"/>
          <w:bCs/>
          <w:sz w:val="24"/>
          <w:szCs w:val="24"/>
          <w:lang w:val="en-CA"/>
        </w:rPr>
        <w:t>, 20</w:t>
      </w:r>
      <w:r w:rsidR="00D42E02" w:rsidRPr="00553260">
        <w:rPr>
          <w:rFonts w:ascii="Arial" w:hAnsi="Arial" w:cs="Arial"/>
          <w:bCs/>
          <w:sz w:val="24"/>
          <w:szCs w:val="24"/>
          <w:lang w:val="en-CA"/>
        </w:rPr>
        <w:t>1</w:t>
      </w:r>
      <w:r w:rsidR="00D33CC0" w:rsidRPr="00553260">
        <w:rPr>
          <w:rFonts w:ascii="Arial" w:hAnsi="Arial" w:cs="Arial"/>
          <w:bCs/>
          <w:sz w:val="24"/>
          <w:szCs w:val="24"/>
          <w:lang w:val="en-CA"/>
        </w:rPr>
        <w:t>7</w:t>
      </w:r>
      <w:r w:rsidRPr="00553260">
        <w:rPr>
          <w:rFonts w:ascii="Arial" w:hAnsi="Arial" w:cs="Arial"/>
          <w:bCs/>
          <w:sz w:val="24"/>
          <w:szCs w:val="24"/>
          <w:lang w:val="en-CA"/>
        </w:rPr>
        <w:t xml:space="preserve">. </w:t>
      </w:r>
    </w:p>
    <w:p w14:paraId="25A32A12" w14:textId="77777777" w:rsidR="00477C37" w:rsidRPr="00553260" w:rsidRDefault="00477C37" w:rsidP="00ED0FE2">
      <w:pPr>
        <w:rPr>
          <w:rFonts w:ascii="Arial" w:hAnsi="Arial" w:cs="Arial"/>
          <w:sz w:val="24"/>
          <w:szCs w:val="24"/>
          <w:lang w:val="en-CA"/>
        </w:rPr>
      </w:pPr>
    </w:p>
    <w:p w14:paraId="7F91AB62" w14:textId="77777777" w:rsidR="00477C37" w:rsidRPr="00553260" w:rsidRDefault="00CC78DD" w:rsidP="00ED0FE2">
      <w:pPr>
        <w:rPr>
          <w:rFonts w:ascii="Arial" w:hAnsi="Arial" w:cs="Arial"/>
          <w:bCs/>
          <w:sz w:val="24"/>
          <w:szCs w:val="24"/>
          <w:lang w:val="en-CA"/>
        </w:rPr>
      </w:pPr>
      <w:r w:rsidRPr="00553260">
        <w:rPr>
          <w:rFonts w:ascii="Arial" w:hAnsi="Arial" w:cs="Arial"/>
          <w:bCs/>
          <w:sz w:val="24"/>
          <w:szCs w:val="24"/>
          <w:lang w:val="en-CA"/>
        </w:rPr>
        <w:t>Req. 3</w:t>
      </w:r>
    </w:p>
    <w:p w14:paraId="1268CD4F" w14:textId="77777777" w:rsidR="00477C37" w:rsidRPr="00553260" w:rsidRDefault="00477C37" w:rsidP="00ED0FE2">
      <w:pPr>
        <w:rPr>
          <w:rFonts w:ascii="Arial" w:hAnsi="Arial" w:cs="Arial"/>
          <w:bCs/>
          <w:sz w:val="24"/>
          <w:szCs w:val="24"/>
          <w:lang w:val="en-CA"/>
        </w:rPr>
      </w:pPr>
    </w:p>
    <w:p w14:paraId="5999092B" w14:textId="77777777" w:rsidR="00477C37" w:rsidRPr="00553260" w:rsidRDefault="00477C37" w:rsidP="00ED0FE2">
      <w:pPr>
        <w:rPr>
          <w:rFonts w:ascii="Arial" w:hAnsi="Arial" w:cs="Arial"/>
          <w:bCs/>
          <w:sz w:val="24"/>
          <w:szCs w:val="24"/>
          <w:lang w:val="en-CA"/>
        </w:rPr>
      </w:pPr>
      <w:r w:rsidRPr="00553260">
        <w:rPr>
          <w:rFonts w:ascii="Arial" w:hAnsi="Arial" w:cs="Arial"/>
          <w:bCs/>
          <w:sz w:val="24"/>
          <w:szCs w:val="24"/>
          <w:lang w:val="en-CA"/>
        </w:rPr>
        <w:t xml:space="preserve">The </w:t>
      </w:r>
      <w:r w:rsidR="00945410" w:rsidRPr="00553260">
        <w:rPr>
          <w:rFonts w:ascii="Arial" w:hAnsi="Arial" w:cs="Arial"/>
          <w:bCs/>
          <w:sz w:val="24"/>
          <w:szCs w:val="24"/>
          <w:lang w:val="en-CA"/>
        </w:rPr>
        <w:t xml:space="preserve">balance sheet </w:t>
      </w:r>
      <w:r w:rsidRPr="00553260">
        <w:rPr>
          <w:rFonts w:ascii="Arial" w:hAnsi="Arial" w:cs="Arial"/>
          <w:bCs/>
          <w:sz w:val="24"/>
          <w:szCs w:val="24"/>
          <w:lang w:val="en-CA"/>
        </w:rPr>
        <w:t>shows that inventory costing $</w:t>
      </w:r>
      <w:r w:rsidR="00945410" w:rsidRPr="00553260">
        <w:rPr>
          <w:rFonts w:ascii="Arial" w:hAnsi="Arial" w:cs="Arial"/>
          <w:bCs/>
          <w:sz w:val="24"/>
          <w:szCs w:val="24"/>
          <w:lang w:val="en-CA"/>
        </w:rPr>
        <w:t xml:space="preserve">12,549 </w:t>
      </w:r>
      <w:r w:rsidR="00694E09" w:rsidRPr="00553260">
        <w:rPr>
          <w:rFonts w:ascii="Arial" w:hAnsi="Arial" w:cs="Arial"/>
          <w:bCs/>
          <w:sz w:val="24"/>
          <w:szCs w:val="24"/>
          <w:lang w:val="en-CA"/>
        </w:rPr>
        <w:t>(</w:t>
      </w:r>
      <w:r w:rsidR="00945410" w:rsidRPr="00553260">
        <w:rPr>
          <w:rFonts w:ascii="Arial" w:hAnsi="Arial" w:cs="Arial"/>
          <w:bCs/>
          <w:sz w:val="24"/>
          <w:szCs w:val="24"/>
          <w:lang w:val="en-CA"/>
        </w:rPr>
        <w:t>millions</w:t>
      </w:r>
      <w:r w:rsidR="00694E09" w:rsidRPr="00553260">
        <w:rPr>
          <w:rFonts w:ascii="Arial" w:hAnsi="Arial" w:cs="Arial"/>
          <w:bCs/>
          <w:sz w:val="24"/>
          <w:szCs w:val="24"/>
          <w:lang w:val="en-CA"/>
        </w:rPr>
        <w:t>)</w:t>
      </w:r>
      <w:r w:rsidRPr="00553260">
        <w:rPr>
          <w:rFonts w:ascii="Arial" w:hAnsi="Arial" w:cs="Arial"/>
          <w:bCs/>
          <w:sz w:val="24"/>
          <w:szCs w:val="24"/>
          <w:lang w:val="en-CA"/>
        </w:rPr>
        <w:t xml:space="preserve"> was on hand at </w:t>
      </w:r>
      <w:r w:rsidR="00945410" w:rsidRPr="00553260">
        <w:rPr>
          <w:rFonts w:ascii="Arial" w:hAnsi="Arial" w:cs="Arial"/>
          <w:bCs/>
          <w:sz w:val="24"/>
          <w:szCs w:val="24"/>
          <w:lang w:val="en-CA"/>
        </w:rPr>
        <w:t xml:space="preserve">January </w:t>
      </w:r>
      <w:r w:rsidR="00AC003B" w:rsidRPr="00553260">
        <w:rPr>
          <w:rFonts w:ascii="Arial" w:hAnsi="Arial" w:cs="Arial"/>
          <w:bCs/>
          <w:sz w:val="24"/>
          <w:szCs w:val="24"/>
          <w:lang w:val="en-CA"/>
        </w:rPr>
        <w:t>2</w:t>
      </w:r>
      <w:r w:rsidR="00B1012D" w:rsidRPr="00553260">
        <w:rPr>
          <w:rFonts w:ascii="Arial" w:hAnsi="Arial" w:cs="Arial"/>
          <w:bCs/>
          <w:sz w:val="24"/>
          <w:szCs w:val="24"/>
          <w:lang w:val="en-CA"/>
        </w:rPr>
        <w:t>9</w:t>
      </w:r>
      <w:r w:rsidRPr="00553260">
        <w:rPr>
          <w:rFonts w:ascii="Arial" w:hAnsi="Arial" w:cs="Arial"/>
          <w:bCs/>
          <w:sz w:val="24"/>
          <w:szCs w:val="24"/>
          <w:lang w:val="en-CA"/>
        </w:rPr>
        <w:t>, 20</w:t>
      </w:r>
      <w:r w:rsidR="00B1012D" w:rsidRPr="00553260">
        <w:rPr>
          <w:rFonts w:ascii="Arial" w:hAnsi="Arial" w:cs="Arial"/>
          <w:bCs/>
          <w:sz w:val="24"/>
          <w:szCs w:val="24"/>
          <w:lang w:val="en-CA"/>
        </w:rPr>
        <w:t>1</w:t>
      </w:r>
      <w:r w:rsidR="00945410" w:rsidRPr="00553260">
        <w:rPr>
          <w:rFonts w:ascii="Arial" w:hAnsi="Arial" w:cs="Arial"/>
          <w:bCs/>
          <w:sz w:val="24"/>
          <w:szCs w:val="24"/>
          <w:lang w:val="en-CA"/>
        </w:rPr>
        <w:t>7</w:t>
      </w:r>
      <w:r w:rsidRPr="00553260">
        <w:rPr>
          <w:rFonts w:ascii="Arial" w:hAnsi="Arial" w:cs="Arial"/>
          <w:bCs/>
          <w:sz w:val="24"/>
          <w:szCs w:val="24"/>
          <w:lang w:val="en-CA"/>
        </w:rPr>
        <w:t>.</w:t>
      </w:r>
    </w:p>
    <w:p w14:paraId="5F019CAC" w14:textId="77777777" w:rsidR="00477C37" w:rsidRPr="00553260" w:rsidRDefault="00477C37" w:rsidP="00ED0FE2">
      <w:pPr>
        <w:rPr>
          <w:rFonts w:ascii="Arial" w:hAnsi="Arial" w:cs="Arial"/>
          <w:bCs/>
          <w:sz w:val="24"/>
          <w:szCs w:val="24"/>
          <w:lang w:val="en-CA"/>
        </w:rPr>
      </w:pPr>
    </w:p>
    <w:p w14:paraId="5BE45B75" w14:textId="77777777" w:rsidR="00477C37" w:rsidRPr="00553260" w:rsidRDefault="00CC78DD" w:rsidP="00ED0FE2">
      <w:pPr>
        <w:rPr>
          <w:rFonts w:ascii="Arial" w:hAnsi="Arial" w:cs="Arial"/>
          <w:bCs/>
          <w:sz w:val="24"/>
          <w:szCs w:val="24"/>
          <w:lang w:val="en-CA"/>
        </w:rPr>
      </w:pPr>
      <w:r w:rsidRPr="00553260">
        <w:rPr>
          <w:rFonts w:ascii="Arial" w:hAnsi="Arial" w:cs="Arial"/>
          <w:bCs/>
          <w:sz w:val="24"/>
          <w:szCs w:val="24"/>
          <w:lang w:val="en-CA"/>
        </w:rPr>
        <w:t>Req. 4</w:t>
      </w:r>
    </w:p>
    <w:p w14:paraId="629583B3" w14:textId="77777777" w:rsidR="00477C37" w:rsidRPr="00553260" w:rsidRDefault="00477C37" w:rsidP="00ED0FE2">
      <w:pPr>
        <w:rPr>
          <w:rFonts w:ascii="Arial" w:hAnsi="Arial" w:cs="Arial"/>
          <w:bCs/>
          <w:sz w:val="24"/>
          <w:szCs w:val="24"/>
          <w:lang w:val="en-CA"/>
        </w:rPr>
      </w:pPr>
    </w:p>
    <w:p w14:paraId="1CEA4EF5" w14:textId="6DFA7C2A" w:rsidR="00477C37" w:rsidRPr="00553260" w:rsidRDefault="00477C37" w:rsidP="00ED0FE2">
      <w:pPr>
        <w:rPr>
          <w:rFonts w:ascii="Arial" w:hAnsi="Arial" w:cs="Arial"/>
          <w:bCs/>
          <w:sz w:val="24"/>
          <w:szCs w:val="24"/>
          <w:lang w:val="en-CA"/>
        </w:rPr>
      </w:pPr>
      <w:r w:rsidRPr="00553260">
        <w:rPr>
          <w:rFonts w:ascii="Arial" w:hAnsi="Arial" w:cs="Arial"/>
          <w:bCs/>
          <w:sz w:val="24"/>
          <w:szCs w:val="24"/>
          <w:lang w:val="en-CA"/>
        </w:rPr>
        <w:t xml:space="preserve">The balance sheet </w:t>
      </w:r>
      <w:r w:rsidR="00D24DCC">
        <w:rPr>
          <w:rFonts w:ascii="Arial" w:hAnsi="Arial" w:cs="Arial"/>
          <w:bCs/>
          <w:sz w:val="24"/>
          <w:szCs w:val="24"/>
          <w:lang w:val="en-CA"/>
        </w:rPr>
        <w:t xml:space="preserve">shows </w:t>
      </w:r>
      <w:bookmarkStart w:id="12" w:name="_GoBack"/>
      <w:bookmarkEnd w:id="12"/>
      <w:r w:rsidR="00694E09" w:rsidRPr="00553260">
        <w:rPr>
          <w:rFonts w:ascii="Arial" w:hAnsi="Arial" w:cs="Arial"/>
          <w:bCs/>
          <w:sz w:val="24"/>
          <w:szCs w:val="24"/>
          <w:lang w:val="en-CA"/>
        </w:rPr>
        <w:t>C</w:t>
      </w:r>
      <w:r w:rsidRPr="00553260">
        <w:rPr>
          <w:rFonts w:ascii="Arial" w:hAnsi="Arial" w:cs="Arial"/>
          <w:bCs/>
          <w:sz w:val="24"/>
          <w:szCs w:val="24"/>
          <w:lang w:val="en-CA"/>
        </w:rPr>
        <w:t>ash</w:t>
      </w:r>
      <w:r w:rsidR="00AC003B" w:rsidRPr="00553260">
        <w:rPr>
          <w:rFonts w:ascii="Arial" w:hAnsi="Arial" w:cs="Arial"/>
          <w:bCs/>
          <w:sz w:val="24"/>
          <w:szCs w:val="24"/>
          <w:lang w:val="en-CA"/>
        </w:rPr>
        <w:t xml:space="preserve"> </w:t>
      </w:r>
      <w:r w:rsidR="00694E09" w:rsidRPr="00553260">
        <w:rPr>
          <w:rFonts w:ascii="Arial" w:hAnsi="Arial" w:cs="Arial"/>
          <w:bCs/>
          <w:sz w:val="24"/>
          <w:szCs w:val="24"/>
          <w:lang w:val="en-CA"/>
        </w:rPr>
        <w:t>totaling</w:t>
      </w:r>
      <w:r w:rsidRPr="00553260">
        <w:rPr>
          <w:rFonts w:ascii="Arial" w:hAnsi="Arial" w:cs="Arial"/>
          <w:bCs/>
          <w:sz w:val="24"/>
          <w:szCs w:val="24"/>
          <w:lang w:val="en-CA"/>
        </w:rPr>
        <w:t xml:space="preserve"> $</w:t>
      </w:r>
      <w:r w:rsidR="00564FE6" w:rsidRPr="00553260">
        <w:rPr>
          <w:rFonts w:ascii="Arial" w:hAnsi="Arial" w:cs="Arial"/>
          <w:bCs/>
          <w:sz w:val="24"/>
          <w:szCs w:val="24"/>
          <w:lang w:val="en-CA"/>
        </w:rPr>
        <w:t>2,538</w:t>
      </w:r>
      <w:r w:rsidR="00AC003B" w:rsidRPr="00553260">
        <w:rPr>
          <w:rFonts w:ascii="Arial" w:hAnsi="Arial" w:cs="Arial"/>
          <w:bCs/>
          <w:sz w:val="24"/>
          <w:szCs w:val="24"/>
          <w:lang w:val="en-CA"/>
        </w:rPr>
        <w:t xml:space="preserve"> </w:t>
      </w:r>
      <w:r w:rsidR="00D122BD" w:rsidRPr="00553260">
        <w:rPr>
          <w:rFonts w:ascii="Arial" w:hAnsi="Arial" w:cs="Arial"/>
          <w:bCs/>
          <w:sz w:val="24"/>
          <w:szCs w:val="24"/>
          <w:lang w:val="en-CA"/>
        </w:rPr>
        <w:t>(</w:t>
      </w:r>
      <w:r w:rsidR="00564FE6" w:rsidRPr="00553260">
        <w:rPr>
          <w:rFonts w:ascii="Arial" w:hAnsi="Arial" w:cs="Arial"/>
          <w:bCs/>
          <w:sz w:val="24"/>
          <w:szCs w:val="24"/>
          <w:lang w:val="en-CA"/>
        </w:rPr>
        <w:t>millions)</w:t>
      </w:r>
      <w:r w:rsidRPr="00553260">
        <w:rPr>
          <w:rFonts w:ascii="Arial" w:hAnsi="Arial" w:cs="Arial"/>
          <w:bCs/>
          <w:sz w:val="24"/>
          <w:szCs w:val="24"/>
          <w:lang w:val="en-CA"/>
        </w:rPr>
        <w:t xml:space="preserve"> at </w:t>
      </w:r>
      <w:r w:rsidR="00564FE6" w:rsidRPr="00553260">
        <w:rPr>
          <w:rFonts w:ascii="Arial" w:hAnsi="Arial" w:cs="Arial"/>
          <w:bCs/>
          <w:sz w:val="24"/>
          <w:szCs w:val="24"/>
          <w:lang w:val="en-CA"/>
        </w:rPr>
        <w:t>January</w:t>
      </w:r>
      <w:r w:rsidR="00AC003B" w:rsidRPr="00553260">
        <w:rPr>
          <w:rFonts w:ascii="Arial" w:hAnsi="Arial" w:cs="Arial"/>
          <w:bCs/>
          <w:sz w:val="24"/>
          <w:szCs w:val="24"/>
          <w:lang w:val="en-CA"/>
        </w:rPr>
        <w:t xml:space="preserve"> 2</w:t>
      </w:r>
      <w:r w:rsidR="00B1012D" w:rsidRPr="00553260">
        <w:rPr>
          <w:rFonts w:ascii="Arial" w:hAnsi="Arial" w:cs="Arial"/>
          <w:bCs/>
          <w:sz w:val="24"/>
          <w:szCs w:val="24"/>
          <w:lang w:val="en-CA"/>
        </w:rPr>
        <w:t>9</w:t>
      </w:r>
      <w:r w:rsidRPr="00553260">
        <w:rPr>
          <w:rFonts w:ascii="Arial" w:hAnsi="Arial" w:cs="Arial"/>
          <w:bCs/>
          <w:sz w:val="24"/>
          <w:szCs w:val="24"/>
          <w:lang w:val="en-CA"/>
        </w:rPr>
        <w:t>, 20</w:t>
      </w:r>
      <w:r w:rsidR="00B1012D" w:rsidRPr="00553260">
        <w:rPr>
          <w:rFonts w:ascii="Arial" w:hAnsi="Arial" w:cs="Arial"/>
          <w:bCs/>
          <w:sz w:val="24"/>
          <w:szCs w:val="24"/>
          <w:lang w:val="en-CA"/>
        </w:rPr>
        <w:t>1</w:t>
      </w:r>
      <w:r w:rsidR="00564FE6" w:rsidRPr="00553260">
        <w:rPr>
          <w:rFonts w:ascii="Arial" w:hAnsi="Arial" w:cs="Arial"/>
          <w:bCs/>
          <w:sz w:val="24"/>
          <w:szCs w:val="24"/>
          <w:lang w:val="en-CA"/>
        </w:rPr>
        <w:t>7</w:t>
      </w:r>
      <w:r w:rsidRPr="00553260">
        <w:rPr>
          <w:rFonts w:ascii="Arial" w:hAnsi="Arial" w:cs="Arial"/>
          <w:bCs/>
          <w:sz w:val="24"/>
          <w:szCs w:val="24"/>
          <w:lang w:val="en-CA"/>
        </w:rPr>
        <w:t xml:space="preserve">. </w:t>
      </w:r>
    </w:p>
    <w:p w14:paraId="63E3DA2E" w14:textId="77777777" w:rsidR="00477C37" w:rsidRPr="00553260" w:rsidRDefault="00477C37" w:rsidP="00ED0FE2">
      <w:pPr>
        <w:rPr>
          <w:rFonts w:ascii="Arial" w:hAnsi="Arial" w:cs="Arial"/>
          <w:bCs/>
          <w:sz w:val="24"/>
          <w:szCs w:val="24"/>
          <w:lang w:val="en-CA"/>
        </w:rPr>
      </w:pPr>
    </w:p>
    <w:p w14:paraId="3735F3FF" w14:textId="77777777" w:rsidR="00477C37" w:rsidRPr="00553260" w:rsidRDefault="00CC78DD" w:rsidP="00ED0FE2">
      <w:pPr>
        <w:rPr>
          <w:rFonts w:ascii="Arial" w:hAnsi="Arial" w:cs="Arial"/>
          <w:bCs/>
          <w:sz w:val="24"/>
          <w:szCs w:val="24"/>
          <w:lang w:val="en-CA"/>
        </w:rPr>
      </w:pPr>
      <w:r w:rsidRPr="00553260">
        <w:rPr>
          <w:rFonts w:ascii="Arial" w:hAnsi="Arial" w:cs="Arial"/>
          <w:bCs/>
          <w:sz w:val="24"/>
          <w:szCs w:val="24"/>
          <w:lang w:val="en-CA"/>
        </w:rPr>
        <w:t>Req. 5</w:t>
      </w:r>
    </w:p>
    <w:p w14:paraId="2BDE5CF2" w14:textId="77777777" w:rsidR="00564FE6" w:rsidRPr="00553260" w:rsidRDefault="00564FE6" w:rsidP="00ED0FE2">
      <w:pPr>
        <w:rPr>
          <w:rFonts w:ascii="Arial" w:hAnsi="Arial" w:cs="Arial"/>
          <w:sz w:val="24"/>
          <w:szCs w:val="24"/>
          <w:lang w:val="en-CA"/>
        </w:rPr>
      </w:pPr>
    </w:p>
    <w:p w14:paraId="0CA08B8E" w14:textId="77777777" w:rsidR="00477C37" w:rsidRPr="00553260" w:rsidRDefault="00564FE6" w:rsidP="00ED0FE2">
      <w:pPr>
        <w:rPr>
          <w:rFonts w:ascii="Arial" w:hAnsi="Arial" w:cs="Arial"/>
          <w:sz w:val="24"/>
          <w:szCs w:val="24"/>
          <w:lang w:val="en-CA"/>
        </w:rPr>
      </w:pPr>
      <w:r w:rsidRPr="00553260">
        <w:rPr>
          <w:rFonts w:ascii="Arial" w:hAnsi="Arial" w:cs="Arial"/>
          <w:sz w:val="24"/>
          <w:szCs w:val="24"/>
          <w:lang w:val="en-CA"/>
        </w:rPr>
        <w:t>B</w:t>
      </w:r>
      <w:r w:rsidR="00477C37" w:rsidRPr="00553260">
        <w:rPr>
          <w:rFonts w:ascii="Arial" w:hAnsi="Arial" w:cs="Arial"/>
          <w:sz w:val="24"/>
          <w:szCs w:val="24"/>
          <w:lang w:val="en-CA"/>
        </w:rPr>
        <w:t xml:space="preserve">ecause </w:t>
      </w:r>
      <w:r w:rsidRPr="00553260">
        <w:rPr>
          <w:rFonts w:ascii="Arial" w:hAnsi="Arial" w:cs="Arial"/>
          <w:sz w:val="24"/>
          <w:szCs w:val="24"/>
          <w:lang w:val="en-CA"/>
        </w:rPr>
        <w:t xml:space="preserve">The Home Depot’s </w:t>
      </w:r>
      <w:r w:rsidR="00477C37" w:rsidRPr="00553260">
        <w:rPr>
          <w:rFonts w:ascii="Arial" w:hAnsi="Arial" w:cs="Arial"/>
          <w:sz w:val="24"/>
          <w:szCs w:val="24"/>
          <w:lang w:val="en-CA"/>
        </w:rPr>
        <w:t>s</w:t>
      </w:r>
      <w:r w:rsidR="00AC003B" w:rsidRPr="00553260">
        <w:rPr>
          <w:rFonts w:ascii="Arial" w:hAnsi="Arial" w:cs="Arial"/>
          <w:sz w:val="24"/>
          <w:szCs w:val="24"/>
          <w:lang w:val="en-CA"/>
        </w:rPr>
        <w:t xml:space="preserve">hares are </w:t>
      </w:r>
      <w:r w:rsidR="00477C37" w:rsidRPr="00553260">
        <w:rPr>
          <w:rFonts w:ascii="Arial" w:hAnsi="Arial" w:cs="Arial"/>
          <w:sz w:val="24"/>
          <w:szCs w:val="24"/>
          <w:lang w:val="en-CA"/>
        </w:rPr>
        <w:t xml:space="preserve">traded on the </w:t>
      </w:r>
      <w:r w:rsidRPr="00553260">
        <w:rPr>
          <w:rFonts w:ascii="Arial" w:hAnsi="Arial" w:cs="Arial"/>
          <w:sz w:val="24"/>
          <w:szCs w:val="24"/>
          <w:lang w:val="en-CA"/>
        </w:rPr>
        <w:t xml:space="preserve">New York </w:t>
      </w:r>
      <w:r w:rsidR="00477C37" w:rsidRPr="00553260">
        <w:rPr>
          <w:rFonts w:ascii="Arial" w:hAnsi="Arial" w:cs="Arial"/>
          <w:sz w:val="24"/>
          <w:szCs w:val="24"/>
          <w:lang w:val="en-CA"/>
        </w:rPr>
        <w:t xml:space="preserve">Stock Exchange, </w:t>
      </w:r>
      <w:r w:rsidRPr="00553260">
        <w:rPr>
          <w:rFonts w:ascii="Arial" w:hAnsi="Arial" w:cs="Arial"/>
          <w:sz w:val="24"/>
          <w:szCs w:val="24"/>
          <w:lang w:val="en-CA"/>
        </w:rPr>
        <w:t>The Home Depot</w:t>
      </w:r>
      <w:r w:rsidR="00AC003B" w:rsidRPr="00553260">
        <w:rPr>
          <w:rFonts w:ascii="Arial" w:hAnsi="Arial" w:cs="Arial"/>
          <w:sz w:val="24"/>
          <w:szCs w:val="24"/>
          <w:lang w:val="en-CA"/>
        </w:rPr>
        <w:t xml:space="preserve"> </w:t>
      </w:r>
      <w:r w:rsidR="00477C37" w:rsidRPr="00553260">
        <w:rPr>
          <w:rFonts w:ascii="Arial" w:hAnsi="Arial" w:cs="Arial"/>
          <w:sz w:val="24"/>
          <w:szCs w:val="24"/>
          <w:lang w:val="en-CA"/>
        </w:rPr>
        <w:t>must be a public company.</w:t>
      </w:r>
    </w:p>
    <w:p w14:paraId="06167FAF" w14:textId="77777777" w:rsidR="00477C37" w:rsidRPr="00553260" w:rsidRDefault="00477C37" w:rsidP="00ED0FE2">
      <w:pPr>
        <w:rPr>
          <w:rFonts w:ascii="Arial" w:hAnsi="Arial" w:cs="Arial"/>
          <w:sz w:val="24"/>
          <w:szCs w:val="24"/>
          <w:lang w:val="en-CA"/>
        </w:rPr>
      </w:pPr>
    </w:p>
    <w:p w14:paraId="282D1FC9" w14:textId="77777777" w:rsidR="00477C37" w:rsidRPr="00553260" w:rsidRDefault="00477C37" w:rsidP="00ED0FE2">
      <w:pPr>
        <w:rPr>
          <w:rFonts w:ascii="Arial" w:hAnsi="Arial" w:cs="Arial"/>
          <w:b/>
          <w:sz w:val="24"/>
          <w:szCs w:val="24"/>
          <w:lang w:val="en-CA"/>
        </w:rPr>
      </w:pPr>
      <w:r w:rsidRPr="00553260">
        <w:rPr>
          <w:rFonts w:ascii="Arial" w:hAnsi="Arial" w:cs="Arial"/>
          <w:b/>
          <w:sz w:val="24"/>
          <w:szCs w:val="24"/>
          <w:lang w:val="en-CA"/>
        </w:rPr>
        <w:br w:type="page"/>
      </w:r>
      <w:r w:rsidR="00CC78DD" w:rsidRPr="00553260">
        <w:rPr>
          <w:rFonts w:ascii="Arial" w:hAnsi="Arial" w:cs="Arial"/>
          <w:b/>
          <w:sz w:val="24"/>
          <w:szCs w:val="24"/>
          <w:lang w:val="en-CA"/>
        </w:rPr>
        <w:lastRenderedPageBreak/>
        <w:t>S</w:t>
      </w:r>
      <w:r w:rsidRPr="00553260">
        <w:rPr>
          <w:rFonts w:ascii="Arial" w:hAnsi="Arial" w:cs="Arial"/>
          <w:b/>
          <w:sz w:val="24"/>
          <w:szCs w:val="24"/>
          <w:lang w:val="en-CA"/>
        </w:rPr>
        <w:t>1-2</w:t>
      </w:r>
    </w:p>
    <w:p w14:paraId="6629393C" w14:textId="77777777" w:rsidR="00477C37" w:rsidRPr="00553260" w:rsidRDefault="00477C37" w:rsidP="00ED0FE2">
      <w:pPr>
        <w:rPr>
          <w:rFonts w:ascii="Arial" w:hAnsi="Arial" w:cs="Arial"/>
          <w:bCs/>
          <w:sz w:val="24"/>
          <w:szCs w:val="24"/>
          <w:lang w:val="en-CA"/>
        </w:rPr>
      </w:pPr>
    </w:p>
    <w:p w14:paraId="56859D1E" w14:textId="77777777" w:rsidR="00477C37" w:rsidRPr="00553260" w:rsidRDefault="00477C37" w:rsidP="00ED0FE2">
      <w:pPr>
        <w:rPr>
          <w:rFonts w:ascii="Arial" w:hAnsi="Arial" w:cs="Arial"/>
          <w:bCs/>
          <w:sz w:val="24"/>
          <w:szCs w:val="24"/>
          <w:lang w:val="en-CA"/>
        </w:rPr>
      </w:pPr>
      <w:r w:rsidRPr="00553260">
        <w:rPr>
          <w:rFonts w:ascii="Arial" w:hAnsi="Arial" w:cs="Arial"/>
          <w:bCs/>
          <w:sz w:val="24"/>
          <w:szCs w:val="24"/>
          <w:lang w:val="en-CA"/>
        </w:rPr>
        <w:t>Req. 1</w:t>
      </w:r>
    </w:p>
    <w:p w14:paraId="5EE97E6F" w14:textId="77777777" w:rsidR="00477C37" w:rsidRPr="00553260" w:rsidRDefault="00477C37" w:rsidP="00ED0FE2">
      <w:pPr>
        <w:rPr>
          <w:rFonts w:ascii="Arial" w:hAnsi="Arial" w:cs="Arial"/>
          <w:bCs/>
          <w:sz w:val="24"/>
          <w:szCs w:val="24"/>
          <w:lang w:val="en-CA"/>
        </w:rPr>
      </w:pPr>
    </w:p>
    <w:p w14:paraId="3EA44FCD" w14:textId="77777777" w:rsidR="00477C37" w:rsidRPr="00553260" w:rsidRDefault="00AC003B" w:rsidP="00ED0FE2">
      <w:pPr>
        <w:rPr>
          <w:rFonts w:ascii="Arial" w:hAnsi="Arial" w:cs="Arial"/>
          <w:bCs/>
          <w:sz w:val="24"/>
          <w:szCs w:val="24"/>
          <w:lang w:val="en-CA"/>
        </w:rPr>
      </w:pPr>
      <w:r w:rsidRPr="00553260">
        <w:rPr>
          <w:rFonts w:ascii="Arial" w:hAnsi="Arial" w:cs="Arial"/>
          <w:bCs/>
          <w:sz w:val="24"/>
          <w:szCs w:val="24"/>
          <w:lang w:val="en-CA"/>
        </w:rPr>
        <w:t>The Home Depot’</w:t>
      </w:r>
      <w:r w:rsidR="00477C37" w:rsidRPr="00553260">
        <w:rPr>
          <w:rFonts w:ascii="Arial" w:hAnsi="Arial" w:cs="Arial"/>
          <w:bCs/>
          <w:sz w:val="24"/>
          <w:szCs w:val="24"/>
          <w:lang w:val="en-CA"/>
        </w:rPr>
        <w:t>s net</w:t>
      </w:r>
      <w:r w:rsidR="008D2A00" w:rsidRPr="00553260">
        <w:rPr>
          <w:rFonts w:ascii="Arial" w:hAnsi="Arial" w:cs="Arial"/>
          <w:bCs/>
          <w:sz w:val="24"/>
          <w:szCs w:val="24"/>
          <w:lang w:val="en-CA"/>
        </w:rPr>
        <w:t xml:space="preserve"> earnings</w:t>
      </w:r>
      <w:r w:rsidR="00477C37" w:rsidRPr="00553260">
        <w:rPr>
          <w:rFonts w:ascii="Arial" w:hAnsi="Arial" w:cs="Arial"/>
          <w:bCs/>
          <w:sz w:val="24"/>
          <w:szCs w:val="24"/>
          <w:lang w:val="en-CA"/>
        </w:rPr>
        <w:t xml:space="preserve"> for the year ended</w:t>
      </w:r>
      <w:r w:rsidR="00A255E6" w:rsidRPr="00553260">
        <w:rPr>
          <w:rFonts w:ascii="Arial" w:hAnsi="Arial" w:cs="Arial"/>
          <w:bCs/>
          <w:sz w:val="24"/>
          <w:szCs w:val="24"/>
          <w:lang w:val="en-CA"/>
        </w:rPr>
        <w:t xml:space="preserve"> January 29, 2017</w:t>
      </w:r>
      <w:r w:rsidR="00477C37" w:rsidRPr="00553260">
        <w:rPr>
          <w:rFonts w:ascii="Arial" w:hAnsi="Arial" w:cs="Arial"/>
          <w:bCs/>
          <w:sz w:val="24"/>
          <w:szCs w:val="24"/>
          <w:lang w:val="en-CA"/>
        </w:rPr>
        <w:t xml:space="preserve"> was $</w:t>
      </w:r>
      <w:r w:rsidR="00A255E6" w:rsidRPr="00553260">
        <w:rPr>
          <w:rFonts w:ascii="Arial" w:hAnsi="Arial" w:cs="Arial"/>
          <w:bCs/>
          <w:sz w:val="24"/>
          <w:szCs w:val="24"/>
          <w:lang w:val="en-CA"/>
        </w:rPr>
        <w:t>7</w:t>
      </w:r>
      <w:r w:rsidR="00477C37" w:rsidRPr="00553260">
        <w:rPr>
          <w:rFonts w:ascii="Arial" w:hAnsi="Arial" w:cs="Arial"/>
          <w:bCs/>
          <w:sz w:val="24"/>
          <w:szCs w:val="24"/>
          <w:lang w:val="en-CA"/>
        </w:rPr>
        <w:t>,</w:t>
      </w:r>
      <w:r w:rsidR="00A255E6" w:rsidRPr="00553260">
        <w:rPr>
          <w:rFonts w:ascii="Arial" w:hAnsi="Arial" w:cs="Arial"/>
          <w:bCs/>
          <w:sz w:val="24"/>
          <w:szCs w:val="24"/>
          <w:lang w:val="en-CA"/>
        </w:rPr>
        <w:t>957</w:t>
      </w:r>
      <w:r w:rsidR="00D122BD" w:rsidRPr="00553260">
        <w:rPr>
          <w:rFonts w:ascii="Arial" w:hAnsi="Arial" w:cs="Arial"/>
          <w:bCs/>
          <w:sz w:val="24"/>
          <w:szCs w:val="24"/>
          <w:lang w:val="en-CA"/>
        </w:rPr>
        <w:t xml:space="preserve"> (million)</w:t>
      </w:r>
      <w:r w:rsidR="00477C37" w:rsidRPr="00553260">
        <w:rPr>
          <w:rFonts w:ascii="Arial" w:hAnsi="Arial" w:cs="Arial"/>
          <w:bCs/>
          <w:sz w:val="24"/>
          <w:szCs w:val="24"/>
          <w:lang w:val="en-CA"/>
        </w:rPr>
        <w:t xml:space="preserve">. </w:t>
      </w:r>
      <w:r w:rsidRPr="00553260">
        <w:rPr>
          <w:rFonts w:ascii="Arial" w:hAnsi="Arial" w:cs="Arial"/>
          <w:sz w:val="24"/>
          <w:szCs w:val="24"/>
          <w:lang w:val="en-CA"/>
        </w:rPr>
        <w:t>Note that the amounts on these financial statements are rounded to the nearest million, so this is actually $</w:t>
      </w:r>
      <w:r w:rsidR="00A255E6" w:rsidRPr="00553260">
        <w:rPr>
          <w:rFonts w:ascii="Arial" w:hAnsi="Arial" w:cs="Arial"/>
          <w:sz w:val="24"/>
          <w:szCs w:val="24"/>
          <w:lang w:val="en-CA"/>
        </w:rPr>
        <w:t>7,957,</w:t>
      </w:r>
      <w:r w:rsidRPr="00553260">
        <w:rPr>
          <w:rFonts w:ascii="Arial" w:hAnsi="Arial" w:cs="Arial"/>
          <w:sz w:val="24"/>
          <w:szCs w:val="24"/>
          <w:lang w:val="en-CA"/>
        </w:rPr>
        <w:t xml:space="preserve">000,000.  </w:t>
      </w:r>
      <w:r w:rsidR="00477C37" w:rsidRPr="00553260">
        <w:rPr>
          <w:rFonts w:ascii="Arial" w:hAnsi="Arial" w:cs="Arial"/>
          <w:bCs/>
          <w:sz w:val="24"/>
          <w:szCs w:val="24"/>
          <w:lang w:val="en-CA"/>
        </w:rPr>
        <w:t xml:space="preserve">This is </w:t>
      </w:r>
      <w:r w:rsidRPr="00553260">
        <w:rPr>
          <w:rFonts w:ascii="Arial" w:hAnsi="Arial" w:cs="Arial"/>
          <w:bCs/>
          <w:sz w:val="24"/>
          <w:szCs w:val="24"/>
          <w:lang w:val="en-CA"/>
        </w:rPr>
        <w:t>much higher tha</w:t>
      </w:r>
      <w:r w:rsidR="00477C37" w:rsidRPr="00553260">
        <w:rPr>
          <w:rFonts w:ascii="Arial" w:hAnsi="Arial" w:cs="Arial"/>
          <w:bCs/>
          <w:sz w:val="24"/>
          <w:szCs w:val="24"/>
          <w:lang w:val="en-CA"/>
        </w:rPr>
        <w:t>n the</w:t>
      </w:r>
      <w:r w:rsidR="008A6E62" w:rsidRPr="00553260">
        <w:rPr>
          <w:rFonts w:ascii="Arial" w:hAnsi="Arial" w:cs="Arial"/>
          <w:bCs/>
          <w:sz w:val="24"/>
          <w:szCs w:val="24"/>
          <w:lang w:val="en-CA"/>
        </w:rPr>
        <w:t xml:space="preserve"> net </w:t>
      </w:r>
      <w:r w:rsidR="00A255E6" w:rsidRPr="00553260">
        <w:rPr>
          <w:rFonts w:ascii="Arial" w:hAnsi="Arial" w:cs="Arial"/>
          <w:bCs/>
          <w:sz w:val="24"/>
          <w:szCs w:val="24"/>
          <w:lang w:val="en-CA"/>
        </w:rPr>
        <w:t xml:space="preserve">earnings </w:t>
      </w:r>
      <w:r w:rsidR="008A6E62" w:rsidRPr="00553260">
        <w:rPr>
          <w:rFonts w:ascii="Arial" w:hAnsi="Arial" w:cs="Arial"/>
          <w:bCs/>
          <w:sz w:val="24"/>
          <w:szCs w:val="24"/>
          <w:lang w:val="en-CA"/>
        </w:rPr>
        <w:t xml:space="preserve">of </w:t>
      </w:r>
      <w:r w:rsidRPr="00553260">
        <w:rPr>
          <w:rFonts w:ascii="Arial" w:hAnsi="Arial" w:cs="Arial"/>
          <w:bCs/>
          <w:sz w:val="24"/>
          <w:szCs w:val="24"/>
          <w:lang w:val="en-CA"/>
        </w:rPr>
        <w:t>$</w:t>
      </w:r>
      <w:r w:rsidR="00A255E6" w:rsidRPr="00553260">
        <w:rPr>
          <w:rFonts w:ascii="Arial" w:hAnsi="Arial" w:cs="Arial"/>
          <w:bCs/>
          <w:sz w:val="24"/>
          <w:szCs w:val="24"/>
          <w:lang w:val="en-CA"/>
        </w:rPr>
        <w:t>3,093</w:t>
      </w:r>
      <w:r w:rsidRPr="00553260">
        <w:rPr>
          <w:rFonts w:ascii="Arial" w:hAnsi="Arial" w:cs="Arial"/>
          <w:bCs/>
          <w:sz w:val="24"/>
          <w:szCs w:val="24"/>
          <w:lang w:val="en-CA"/>
        </w:rPr>
        <w:t xml:space="preserve"> (</w:t>
      </w:r>
      <w:r w:rsidR="00A255E6" w:rsidRPr="00553260">
        <w:rPr>
          <w:rFonts w:ascii="Arial" w:hAnsi="Arial" w:cs="Arial"/>
          <w:bCs/>
          <w:sz w:val="24"/>
          <w:szCs w:val="24"/>
          <w:lang w:val="en-CA"/>
        </w:rPr>
        <w:t>million</w:t>
      </w:r>
      <w:r w:rsidRPr="00553260">
        <w:rPr>
          <w:rFonts w:ascii="Arial" w:hAnsi="Arial" w:cs="Arial"/>
          <w:bCs/>
          <w:sz w:val="24"/>
          <w:szCs w:val="24"/>
          <w:lang w:val="en-CA"/>
        </w:rPr>
        <w:t>)</w:t>
      </w:r>
      <w:r w:rsidR="00477C37" w:rsidRPr="00553260">
        <w:rPr>
          <w:rFonts w:ascii="Arial" w:hAnsi="Arial" w:cs="Arial"/>
          <w:sz w:val="24"/>
          <w:szCs w:val="24"/>
          <w:lang w:val="en-CA"/>
        </w:rPr>
        <w:t xml:space="preserve"> </w:t>
      </w:r>
      <w:r w:rsidR="00477C37" w:rsidRPr="00553260">
        <w:rPr>
          <w:rFonts w:ascii="Arial" w:hAnsi="Arial" w:cs="Arial"/>
          <w:bCs/>
          <w:sz w:val="24"/>
          <w:szCs w:val="24"/>
          <w:lang w:val="en-CA"/>
        </w:rPr>
        <w:t xml:space="preserve">earned by </w:t>
      </w:r>
      <w:r w:rsidR="00A255E6" w:rsidRPr="00553260">
        <w:rPr>
          <w:rFonts w:ascii="Arial" w:hAnsi="Arial" w:cs="Arial"/>
          <w:bCs/>
          <w:sz w:val="24"/>
          <w:szCs w:val="24"/>
          <w:lang w:val="en-CA"/>
        </w:rPr>
        <w:t>Lowe’s Companies Inc.</w:t>
      </w:r>
      <w:r w:rsidRPr="00553260">
        <w:rPr>
          <w:rFonts w:ascii="Arial" w:hAnsi="Arial" w:cs="Arial"/>
          <w:bCs/>
          <w:sz w:val="24"/>
          <w:szCs w:val="24"/>
          <w:lang w:val="en-CA"/>
        </w:rPr>
        <w:t xml:space="preserve"> </w:t>
      </w:r>
      <w:r w:rsidR="00477C37" w:rsidRPr="00553260">
        <w:rPr>
          <w:rFonts w:ascii="Arial" w:hAnsi="Arial" w:cs="Arial"/>
          <w:bCs/>
          <w:sz w:val="24"/>
          <w:szCs w:val="24"/>
          <w:lang w:val="en-CA"/>
        </w:rPr>
        <w:t xml:space="preserve">for the year ended </w:t>
      </w:r>
      <w:r w:rsidR="00A255E6" w:rsidRPr="00553260">
        <w:rPr>
          <w:rFonts w:ascii="Arial" w:hAnsi="Arial" w:cs="Arial"/>
          <w:bCs/>
          <w:sz w:val="24"/>
          <w:szCs w:val="24"/>
          <w:lang w:val="en-CA"/>
        </w:rPr>
        <w:t>February 3, 2017</w:t>
      </w:r>
      <w:r w:rsidR="00477C37" w:rsidRPr="00553260">
        <w:rPr>
          <w:rFonts w:ascii="Arial" w:hAnsi="Arial" w:cs="Arial"/>
          <w:bCs/>
          <w:sz w:val="24"/>
          <w:szCs w:val="24"/>
          <w:lang w:val="en-CA"/>
        </w:rPr>
        <w:t>.</w:t>
      </w:r>
    </w:p>
    <w:p w14:paraId="40963F65" w14:textId="77777777" w:rsidR="00477C37" w:rsidRPr="00553260" w:rsidRDefault="00477C37" w:rsidP="00ED0FE2">
      <w:pPr>
        <w:rPr>
          <w:rFonts w:ascii="Arial" w:hAnsi="Arial" w:cs="Arial"/>
          <w:bCs/>
          <w:sz w:val="24"/>
          <w:szCs w:val="24"/>
          <w:lang w:val="en-CA"/>
        </w:rPr>
      </w:pPr>
    </w:p>
    <w:p w14:paraId="5F0AC9F3" w14:textId="77777777" w:rsidR="00477C37" w:rsidRPr="00553260" w:rsidRDefault="00477C37" w:rsidP="00ED0FE2">
      <w:pPr>
        <w:rPr>
          <w:rFonts w:ascii="Arial" w:hAnsi="Arial" w:cs="Arial"/>
          <w:bCs/>
          <w:sz w:val="24"/>
          <w:szCs w:val="24"/>
          <w:lang w:val="en-CA"/>
        </w:rPr>
      </w:pPr>
      <w:r w:rsidRPr="00553260">
        <w:rPr>
          <w:rFonts w:ascii="Arial" w:hAnsi="Arial" w:cs="Arial"/>
          <w:bCs/>
          <w:sz w:val="24"/>
          <w:szCs w:val="24"/>
          <w:lang w:val="en-CA"/>
        </w:rPr>
        <w:t>Req. 2</w:t>
      </w:r>
    </w:p>
    <w:p w14:paraId="3BF25B53" w14:textId="77777777" w:rsidR="00477C37" w:rsidRPr="00553260" w:rsidRDefault="00477C37" w:rsidP="00ED0FE2">
      <w:pPr>
        <w:rPr>
          <w:rFonts w:ascii="Arial" w:hAnsi="Arial" w:cs="Arial"/>
          <w:bCs/>
          <w:sz w:val="24"/>
          <w:szCs w:val="24"/>
          <w:lang w:val="en-CA"/>
        </w:rPr>
      </w:pPr>
    </w:p>
    <w:p w14:paraId="5BA65625" w14:textId="77777777" w:rsidR="00477C37" w:rsidRPr="00553260" w:rsidRDefault="00AC003B" w:rsidP="00ED0FE2">
      <w:pPr>
        <w:rPr>
          <w:rFonts w:ascii="Arial" w:hAnsi="Arial" w:cs="Arial"/>
          <w:bCs/>
          <w:sz w:val="24"/>
          <w:szCs w:val="24"/>
          <w:lang w:val="en-CA"/>
        </w:rPr>
      </w:pPr>
      <w:r w:rsidRPr="00553260">
        <w:rPr>
          <w:rFonts w:ascii="Arial" w:hAnsi="Arial" w:cs="Arial"/>
          <w:bCs/>
          <w:sz w:val="24"/>
          <w:szCs w:val="24"/>
          <w:lang w:val="en-CA"/>
        </w:rPr>
        <w:t>The Home Depot</w:t>
      </w:r>
      <w:r w:rsidR="00477C37" w:rsidRPr="00553260">
        <w:rPr>
          <w:rFonts w:ascii="Arial" w:hAnsi="Arial" w:cs="Arial"/>
          <w:bCs/>
          <w:sz w:val="24"/>
          <w:szCs w:val="24"/>
          <w:lang w:val="en-CA"/>
        </w:rPr>
        <w:t xml:space="preserve">’s reported </w:t>
      </w:r>
      <w:r w:rsidR="00DA5A70" w:rsidRPr="00553260">
        <w:rPr>
          <w:rFonts w:ascii="Arial" w:hAnsi="Arial" w:cs="Arial"/>
          <w:bCs/>
          <w:sz w:val="24"/>
          <w:szCs w:val="24"/>
          <w:lang w:val="en-CA"/>
        </w:rPr>
        <w:t xml:space="preserve">sales </w:t>
      </w:r>
      <w:r w:rsidR="00477C37" w:rsidRPr="00553260">
        <w:rPr>
          <w:rFonts w:ascii="Arial" w:hAnsi="Arial" w:cs="Arial"/>
          <w:bCs/>
          <w:sz w:val="24"/>
          <w:szCs w:val="24"/>
          <w:lang w:val="en-CA"/>
        </w:rPr>
        <w:t>revenue of $</w:t>
      </w:r>
      <w:r w:rsidR="00926557" w:rsidRPr="00553260">
        <w:rPr>
          <w:rFonts w:ascii="Arial" w:hAnsi="Arial" w:cs="Arial"/>
          <w:bCs/>
          <w:sz w:val="24"/>
          <w:szCs w:val="24"/>
          <w:lang w:val="en-CA"/>
        </w:rPr>
        <w:t>94</w:t>
      </w:r>
      <w:r w:rsidRPr="00553260">
        <w:rPr>
          <w:rFonts w:ascii="Arial" w:hAnsi="Arial" w:cs="Arial"/>
          <w:bCs/>
          <w:sz w:val="24"/>
          <w:szCs w:val="24"/>
          <w:lang w:val="en-CA"/>
        </w:rPr>
        <w:t>,</w:t>
      </w:r>
      <w:r w:rsidR="00926557" w:rsidRPr="00553260">
        <w:rPr>
          <w:rFonts w:ascii="Arial" w:hAnsi="Arial" w:cs="Arial"/>
          <w:bCs/>
          <w:sz w:val="24"/>
          <w:szCs w:val="24"/>
          <w:lang w:val="en-CA"/>
        </w:rPr>
        <w:t>595</w:t>
      </w:r>
      <w:r w:rsidR="00D122BD" w:rsidRPr="00553260">
        <w:rPr>
          <w:rFonts w:ascii="Arial" w:hAnsi="Arial" w:cs="Arial"/>
          <w:bCs/>
          <w:sz w:val="24"/>
          <w:szCs w:val="24"/>
          <w:lang w:val="en-CA"/>
        </w:rPr>
        <w:t xml:space="preserve"> (million)</w:t>
      </w:r>
      <w:r w:rsidR="00477C37" w:rsidRPr="00553260">
        <w:rPr>
          <w:rFonts w:ascii="Arial" w:hAnsi="Arial" w:cs="Arial"/>
          <w:bCs/>
          <w:sz w:val="24"/>
          <w:szCs w:val="24"/>
          <w:lang w:val="en-CA"/>
        </w:rPr>
        <w:t xml:space="preserve"> for the year ended </w:t>
      </w:r>
      <w:r w:rsidR="00926557" w:rsidRPr="00553260">
        <w:rPr>
          <w:rFonts w:ascii="Arial" w:hAnsi="Arial" w:cs="Arial"/>
          <w:bCs/>
          <w:sz w:val="24"/>
          <w:szCs w:val="24"/>
          <w:lang w:val="en-CA"/>
        </w:rPr>
        <w:t>January 29, 2017</w:t>
      </w:r>
      <w:r w:rsidR="00477C37" w:rsidRPr="00553260">
        <w:rPr>
          <w:rFonts w:ascii="Arial" w:hAnsi="Arial" w:cs="Arial"/>
          <w:bCs/>
          <w:sz w:val="24"/>
          <w:szCs w:val="24"/>
          <w:lang w:val="en-CA"/>
        </w:rPr>
        <w:t xml:space="preserve">. This is </w:t>
      </w:r>
      <w:r w:rsidRPr="00553260">
        <w:rPr>
          <w:rFonts w:ascii="Arial" w:hAnsi="Arial" w:cs="Arial"/>
          <w:bCs/>
          <w:sz w:val="24"/>
          <w:szCs w:val="24"/>
          <w:lang w:val="en-CA"/>
        </w:rPr>
        <w:t xml:space="preserve">again higher </w:t>
      </w:r>
      <w:r w:rsidR="00477C37" w:rsidRPr="00553260">
        <w:rPr>
          <w:rFonts w:ascii="Arial" w:hAnsi="Arial" w:cs="Arial"/>
          <w:bCs/>
          <w:sz w:val="24"/>
          <w:szCs w:val="24"/>
          <w:lang w:val="en-CA"/>
        </w:rPr>
        <w:t xml:space="preserve">than the </w:t>
      </w:r>
      <w:r w:rsidR="00D122BD" w:rsidRPr="00553260">
        <w:rPr>
          <w:rFonts w:ascii="Arial" w:hAnsi="Arial" w:cs="Arial"/>
          <w:bCs/>
          <w:sz w:val="24"/>
          <w:szCs w:val="24"/>
          <w:lang w:val="en-CA"/>
        </w:rPr>
        <w:t>$</w:t>
      </w:r>
      <w:r w:rsidR="00926557" w:rsidRPr="00553260">
        <w:rPr>
          <w:rFonts w:ascii="Arial" w:hAnsi="Arial" w:cs="Arial"/>
          <w:bCs/>
          <w:sz w:val="24"/>
          <w:szCs w:val="24"/>
          <w:lang w:val="en-CA"/>
        </w:rPr>
        <w:t>65,017</w:t>
      </w:r>
      <w:r w:rsidR="008A6E62" w:rsidRPr="00553260">
        <w:rPr>
          <w:rFonts w:ascii="Arial" w:hAnsi="Arial" w:cs="Arial"/>
          <w:bCs/>
          <w:sz w:val="24"/>
          <w:szCs w:val="24"/>
          <w:lang w:val="en-CA"/>
        </w:rPr>
        <w:t xml:space="preserve"> </w:t>
      </w:r>
      <w:r w:rsidR="00D122BD" w:rsidRPr="00553260">
        <w:rPr>
          <w:rFonts w:ascii="Arial" w:hAnsi="Arial" w:cs="Arial"/>
          <w:bCs/>
          <w:sz w:val="24"/>
          <w:szCs w:val="24"/>
          <w:lang w:val="en-CA"/>
        </w:rPr>
        <w:t>(</w:t>
      </w:r>
      <w:r w:rsidR="00926557" w:rsidRPr="00553260">
        <w:rPr>
          <w:rFonts w:ascii="Arial" w:hAnsi="Arial" w:cs="Arial"/>
          <w:bCs/>
          <w:sz w:val="24"/>
          <w:szCs w:val="24"/>
          <w:lang w:val="en-CA"/>
        </w:rPr>
        <w:t>million</w:t>
      </w:r>
      <w:r w:rsidR="00D122BD" w:rsidRPr="00553260">
        <w:rPr>
          <w:rFonts w:ascii="Arial" w:hAnsi="Arial" w:cs="Arial"/>
          <w:bCs/>
          <w:sz w:val="24"/>
          <w:szCs w:val="24"/>
          <w:lang w:val="en-CA"/>
        </w:rPr>
        <w:t xml:space="preserve">) </w:t>
      </w:r>
      <w:r w:rsidR="00477C37" w:rsidRPr="00553260">
        <w:rPr>
          <w:rFonts w:ascii="Arial" w:hAnsi="Arial" w:cs="Arial"/>
          <w:bCs/>
          <w:sz w:val="24"/>
          <w:szCs w:val="24"/>
          <w:lang w:val="en-CA"/>
        </w:rPr>
        <w:t xml:space="preserve">reported by </w:t>
      </w:r>
      <w:r w:rsidR="00926557" w:rsidRPr="00553260">
        <w:rPr>
          <w:rFonts w:ascii="Arial" w:hAnsi="Arial" w:cs="Arial"/>
          <w:bCs/>
          <w:sz w:val="24"/>
          <w:szCs w:val="24"/>
          <w:lang w:val="en-CA"/>
        </w:rPr>
        <w:t xml:space="preserve">Lowe’s Companies Inc. </w:t>
      </w:r>
      <w:r w:rsidR="00477C37" w:rsidRPr="00553260">
        <w:rPr>
          <w:rFonts w:ascii="Arial" w:hAnsi="Arial" w:cs="Arial"/>
          <w:bCs/>
          <w:sz w:val="24"/>
          <w:szCs w:val="24"/>
          <w:lang w:val="en-CA"/>
        </w:rPr>
        <w:t xml:space="preserve">for the year ended </w:t>
      </w:r>
      <w:r w:rsidR="00926557" w:rsidRPr="00553260">
        <w:rPr>
          <w:rFonts w:ascii="Arial" w:hAnsi="Arial" w:cs="Arial"/>
          <w:bCs/>
          <w:sz w:val="24"/>
          <w:szCs w:val="24"/>
          <w:lang w:val="en-CA"/>
        </w:rPr>
        <w:t>February 3, 2017</w:t>
      </w:r>
      <w:r w:rsidR="00477C37" w:rsidRPr="00553260">
        <w:rPr>
          <w:rFonts w:ascii="Arial" w:hAnsi="Arial" w:cs="Arial"/>
          <w:bCs/>
          <w:sz w:val="24"/>
          <w:szCs w:val="24"/>
          <w:lang w:val="en-CA"/>
        </w:rPr>
        <w:t>.</w:t>
      </w:r>
    </w:p>
    <w:p w14:paraId="17439EDD" w14:textId="77777777" w:rsidR="00477C37" w:rsidRPr="00553260" w:rsidRDefault="00477C37" w:rsidP="00ED0FE2">
      <w:pPr>
        <w:rPr>
          <w:rFonts w:ascii="Arial" w:hAnsi="Arial" w:cs="Arial"/>
          <w:bCs/>
          <w:sz w:val="24"/>
          <w:szCs w:val="24"/>
          <w:lang w:val="en-CA"/>
        </w:rPr>
      </w:pPr>
    </w:p>
    <w:p w14:paraId="18323A76" w14:textId="77777777" w:rsidR="00477C37" w:rsidRPr="00553260" w:rsidRDefault="00477C37" w:rsidP="00ED0FE2">
      <w:pPr>
        <w:rPr>
          <w:rFonts w:ascii="Arial" w:hAnsi="Arial" w:cs="Arial"/>
          <w:bCs/>
          <w:sz w:val="24"/>
          <w:szCs w:val="24"/>
          <w:lang w:val="en-CA"/>
        </w:rPr>
      </w:pPr>
      <w:r w:rsidRPr="00553260">
        <w:rPr>
          <w:rFonts w:ascii="Arial" w:hAnsi="Arial" w:cs="Arial"/>
          <w:bCs/>
          <w:sz w:val="24"/>
          <w:szCs w:val="24"/>
          <w:lang w:val="en-CA"/>
        </w:rPr>
        <w:t>Req. 3</w:t>
      </w:r>
    </w:p>
    <w:p w14:paraId="59F980DB" w14:textId="77777777" w:rsidR="00477C37" w:rsidRPr="00553260" w:rsidRDefault="00477C37" w:rsidP="00ED0FE2">
      <w:pPr>
        <w:rPr>
          <w:rFonts w:ascii="Arial" w:hAnsi="Arial" w:cs="Arial"/>
          <w:bCs/>
          <w:sz w:val="24"/>
          <w:szCs w:val="24"/>
          <w:lang w:val="en-CA"/>
        </w:rPr>
      </w:pPr>
    </w:p>
    <w:p w14:paraId="53D1300B" w14:textId="77777777" w:rsidR="00477C37" w:rsidRPr="00553260" w:rsidRDefault="00AC003B" w:rsidP="00ED0FE2">
      <w:pPr>
        <w:rPr>
          <w:rFonts w:ascii="Arial" w:hAnsi="Arial" w:cs="Arial"/>
          <w:bCs/>
          <w:sz w:val="24"/>
          <w:szCs w:val="24"/>
          <w:lang w:val="en-CA"/>
        </w:rPr>
      </w:pPr>
      <w:r w:rsidRPr="00553260">
        <w:rPr>
          <w:rFonts w:ascii="Arial" w:hAnsi="Arial" w:cs="Arial"/>
          <w:bCs/>
          <w:sz w:val="24"/>
          <w:szCs w:val="24"/>
          <w:lang w:val="en-CA"/>
        </w:rPr>
        <w:t>The Home Depot</w:t>
      </w:r>
      <w:r w:rsidR="00477C37" w:rsidRPr="00553260">
        <w:rPr>
          <w:rFonts w:ascii="Arial" w:hAnsi="Arial" w:cs="Arial"/>
          <w:bCs/>
          <w:sz w:val="24"/>
          <w:szCs w:val="24"/>
          <w:lang w:val="en-CA"/>
        </w:rPr>
        <w:t xml:space="preserve">’s inventory </w:t>
      </w:r>
      <w:r w:rsidRPr="00553260">
        <w:rPr>
          <w:rFonts w:ascii="Arial" w:hAnsi="Arial" w:cs="Arial"/>
          <w:bCs/>
          <w:sz w:val="24"/>
          <w:szCs w:val="24"/>
          <w:lang w:val="en-CA"/>
        </w:rPr>
        <w:t xml:space="preserve">(merchandise inventories) </w:t>
      </w:r>
      <w:r w:rsidR="00477C37" w:rsidRPr="00553260">
        <w:rPr>
          <w:rFonts w:ascii="Arial" w:hAnsi="Arial" w:cs="Arial"/>
          <w:bCs/>
          <w:sz w:val="24"/>
          <w:szCs w:val="24"/>
          <w:lang w:val="en-CA"/>
        </w:rPr>
        <w:t xml:space="preserve">as of </w:t>
      </w:r>
      <w:r w:rsidR="00CE7703" w:rsidRPr="00553260">
        <w:rPr>
          <w:rFonts w:ascii="Arial" w:hAnsi="Arial" w:cs="Arial"/>
          <w:bCs/>
          <w:sz w:val="24"/>
          <w:szCs w:val="24"/>
          <w:lang w:val="en-CA"/>
        </w:rPr>
        <w:t>January 29, 2017</w:t>
      </w:r>
      <w:r w:rsidR="00D122BD" w:rsidRPr="00553260">
        <w:rPr>
          <w:rFonts w:ascii="Arial" w:hAnsi="Arial" w:cs="Arial"/>
          <w:bCs/>
          <w:sz w:val="24"/>
          <w:szCs w:val="24"/>
          <w:lang w:val="en-CA"/>
        </w:rPr>
        <w:t xml:space="preserve"> </w:t>
      </w:r>
      <w:r w:rsidR="00477C37" w:rsidRPr="00553260">
        <w:rPr>
          <w:rFonts w:ascii="Arial" w:hAnsi="Arial" w:cs="Arial"/>
          <w:bCs/>
          <w:sz w:val="24"/>
          <w:szCs w:val="24"/>
          <w:lang w:val="en-CA"/>
        </w:rPr>
        <w:t>was $</w:t>
      </w:r>
      <w:r w:rsidRPr="00553260">
        <w:rPr>
          <w:rFonts w:ascii="Arial" w:hAnsi="Arial" w:cs="Arial"/>
          <w:bCs/>
          <w:sz w:val="24"/>
          <w:szCs w:val="24"/>
          <w:lang w:val="en-CA"/>
        </w:rPr>
        <w:t>1</w:t>
      </w:r>
      <w:r w:rsidR="00CE7703" w:rsidRPr="00553260">
        <w:rPr>
          <w:rFonts w:ascii="Arial" w:hAnsi="Arial" w:cs="Arial"/>
          <w:bCs/>
          <w:sz w:val="24"/>
          <w:szCs w:val="24"/>
          <w:lang w:val="en-CA"/>
        </w:rPr>
        <w:t>2</w:t>
      </w:r>
      <w:r w:rsidR="00D122BD" w:rsidRPr="00553260">
        <w:rPr>
          <w:rFonts w:ascii="Arial" w:hAnsi="Arial" w:cs="Arial"/>
          <w:bCs/>
          <w:sz w:val="24"/>
          <w:szCs w:val="24"/>
          <w:lang w:val="en-CA"/>
        </w:rPr>
        <w:t>,</w:t>
      </w:r>
      <w:r w:rsidR="00CE7703" w:rsidRPr="00553260">
        <w:rPr>
          <w:rFonts w:ascii="Arial" w:hAnsi="Arial" w:cs="Arial"/>
          <w:bCs/>
          <w:sz w:val="24"/>
          <w:szCs w:val="24"/>
          <w:lang w:val="en-CA"/>
        </w:rPr>
        <w:t>549</w:t>
      </w:r>
      <w:r w:rsidR="00D122BD" w:rsidRPr="00553260">
        <w:rPr>
          <w:rFonts w:ascii="Arial" w:hAnsi="Arial" w:cs="Arial"/>
          <w:bCs/>
          <w:sz w:val="24"/>
          <w:szCs w:val="24"/>
          <w:lang w:val="en-CA"/>
        </w:rPr>
        <w:t xml:space="preserve"> (million)</w:t>
      </w:r>
      <w:r w:rsidR="00477C37" w:rsidRPr="00553260">
        <w:rPr>
          <w:rFonts w:ascii="Arial" w:hAnsi="Arial" w:cs="Arial"/>
          <w:bCs/>
          <w:sz w:val="24"/>
          <w:szCs w:val="24"/>
          <w:lang w:val="en-CA"/>
        </w:rPr>
        <w:t xml:space="preserve">. This is </w:t>
      </w:r>
      <w:r w:rsidRPr="00553260">
        <w:rPr>
          <w:rFonts w:ascii="Arial" w:hAnsi="Arial" w:cs="Arial"/>
          <w:bCs/>
          <w:sz w:val="24"/>
          <w:szCs w:val="24"/>
          <w:lang w:val="en-CA"/>
        </w:rPr>
        <w:t xml:space="preserve">higher </w:t>
      </w:r>
      <w:r w:rsidR="00477C37" w:rsidRPr="00553260">
        <w:rPr>
          <w:rFonts w:ascii="Arial" w:hAnsi="Arial" w:cs="Arial"/>
          <w:bCs/>
          <w:sz w:val="24"/>
          <w:szCs w:val="24"/>
          <w:lang w:val="en-CA"/>
        </w:rPr>
        <w:t xml:space="preserve">than the </w:t>
      </w:r>
      <w:r w:rsidR="00D122BD" w:rsidRPr="00553260">
        <w:rPr>
          <w:rFonts w:ascii="Arial" w:hAnsi="Arial" w:cs="Arial"/>
          <w:bCs/>
          <w:sz w:val="24"/>
          <w:szCs w:val="24"/>
          <w:lang w:val="en-CA"/>
        </w:rPr>
        <w:t>$</w:t>
      </w:r>
      <w:r w:rsidR="00CE7703" w:rsidRPr="00553260">
        <w:rPr>
          <w:rFonts w:ascii="Arial" w:hAnsi="Arial" w:cs="Arial"/>
          <w:bCs/>
          <w:sz w:val="24"/>
          <w:szCs w:val="24"/>
          <w:lang w:val="en-CA"/>
        </w:rPr>
        <w:t>10,458</w:t>
      </w:r>
      <w:r w:rsidR="008A6E62" w:rsidRPr="00553260">
        <w:rPr>
          <w:rFonts w:ascii="Arial" w:hAnsi="Arial" w:cs="Arial"/>
          <w:bCs/>
          <w:sz w:val="24"/>
          <w:szCs w:val="24"/>
          <w:lang w:val="en-CA"/>
        </w:rPr>
        <w:t xml:space="preserve"> </w:t>
      </w:r>
      <w:r w:rsidR="00D122BD" w:rsidRPr="00553260">
        <w:rPr>
          <w:rFonts w:ascii="Arial" w:hAnsi="Arial" w:cs="Arial"/>
          <w:bCs/>
          <w:sz w:val="24"/>
          <w:szCs w:val="24"/>
          <w:lang w:val="en-CA"/>
        </w:rPr>
        <w:t>(</w:t>
      </w:r>
      <w:r w:rsidR="00CE7703" w:rsidRPr="00553260">
        <w:rPr>
          <w:rFonts w:ascii="Arial" w:hAnsi="Arial" w:cs="Arial"/>
          <w:bCs/>
          <w:sz w:val="24"/>
          <w:szCs w:val="24"/>
          <w:lang w:val="en-CA"/>
        </w:rPr>
        <w:t>million</w:t>
      </w:r>
      <w:r w:rsidR="00D122BD" w:rsidRPr="00553260">
        <w:rPr>
          <w:rFonts w:ascii="Arial" w:hAnsi="Arial" w:cs="Arial"/>
          <w:bCs/>
          <w:sz w:val="24"/>
          <w:szCs w:val="24"/>
          <w:lang w:val="en-CA"/>
        </w:rPr>
        <w:t xml:space="preserve">) </w:t>
      </w:r>
      <w:r w:rsidR="00477C37" w:rsidRPr="00553260">
        <w:rPr>
          <w:rFonts w:ascii="Arial" w:hAnsi="Arial" w:cs="Arial"/>
          <w:bCs/>
          <w:sz w:val="24"/>
          <w:szCs w:val="24"/>
          <w:lang w:val="en-CA"/>
        </w:rPr>
        <w:t xml:space="preserve">reported by </w:t>
      </w:r>
      <w:r w:rsidR="00CE7703" w:rsidRPr="00553260">
        <w:rPr>
          <w:rFonts w:ascii="Arial" w:hAnsi="Arial" w:cs="Arial"/>
          <w:bCs/>
          <w:sz w:val="24"/>
          <w:szCs w:val="24"/>
          <w:lang w:val="en-CA"/>
        </w:rPr>
        <w:t>Lowe’s Companies Inc.</w:t>
      </w:r>
      <w:r w:rsidRPr="00553260">
        <w:rPr>
          <w:rFonts w:ascii="Arial" w:hAnsi="Arial" w:cs="Arial"/>
          <w:bCs/>
          <w:sz w:val="24"/>
          <w:szCs w:val="24"/>
          <w:lang w:val="en-CA"/>
        </w:rPr>
        <w:t xml:space="preserve"> </w:t>
      </w:r>
      <w:r w:rsidR="00477C37" w:rsidRPr="00553260">
        <w:rPr>
          <w:rFonts w:ascii="Arial" w:hAnsi="Arial" w:cs="Arial"/>
          <w:bCs/>
          <w:sz w:val="24"/>
          <w:szCs w:val="24"/>
          <w:lang w:val="en-CA"/>
        </w:rPr>
        <w:t xml:space="preserve">as of </w:t>
      </w:r>
      <w:r w:rsidR="00CE7703" w:rsidRPr="00553260">
        <w:rPr>
          <w:rFonts w:ascii="Arial" w:hAnsi="Arial" w:cs="Arial"/>
          <w:bCs/>
          <w:sz w:val="24"/>
          <w:szCs w:val="24"/>
          <w:lang w:val="en-CA"/>
        </w:rPr>
        <w:t>February 3, 2017</w:t>
      </w:r>
      <w:r w:rsidR="00477C37" w:rsidRPr="00553260">
        <w:rPr>
          <w:rFonts w:ascii="Arial" w:hAnsi="Arial" w:cs="Arial"/>
          <w:bCs/>
          <w:sz w:val="24"/>
          <w:szCs w:val="24"/>
          <w:lang w:val="en-CA"/>
        </w:rPr>
        <w:t>.</w:t>
      </w:r>
    </w:p>
    <w:p w14:paraId="1B2CF1B6" w14:textId="77777777" w:rsidR="00477C37" w:rsidRPr="00553260" w:rsidRDefault="00477C37" w:rsidP="00ED0FE2">
      <w:pPr>
        <w:rPr>
          <w:rFonts w:ascii="Arial" w:hAnsi="Arial" w:cs="Arial"/>
          <w:bCs/>
          <w:sz w:val="24"/>
          <w:szCs w:val="24"/>
          <w:lang w:val="en-CA"/>
        </w:rPr>
      </w:pPr>
    </w:p>
    <w:p w14:paraId="2641932F" w14:textId="77777777" w:rsidR="00477C37" w:rsidRPr="00553260" w:rsidRDefault="00477C37" w:rsidP="00ED0FE2">
      <w:pPr>
        <w:rPr>
          <w:rFonts w:ascii="Arial" w:hAnsi="Arial" w:cs="Arial"/>
          <w:bCs/>
          <w:sz w:val="24"/>
          <w:szCs w:val="24"/>
          <w:lang w:val="en-CA"/>
        </w:rPr>
      </w:pPr>
      <w:r w:rsidRPr="00553260">
        <w:rPr>
          <w:rFonts w:ascii="Arial" w:hAnsi="Arial" w:cs="Arial"/>
          <w:bCs/>
          <w:sz w:val="24"/>
          <w:szCs w:val="24"/>
          <w:lang w:val="en-CA"/>
        </w:rPr>
        <w:t>Req. 4</w:t>
      </w:r>
    </w:p>
    <w:p w14:paraId="3CB8312A" w14:textId="77777777" w:rsidR="00477C37" w:rsidRPr="00553260" w:rsidRDefault="00477C37" w:rsidP="00ED0FE2">
      <w:pPr>
        <w:rPr>
          <w:rFonts w:ascii="Arial" w:hAnsi="Arial" w:cs="Arial"/>
          <w:bCs/>
          <w:sz w:val="24"/>
          <w:szCs w:val="24"/>
          <w:lang w:val="en-CA"/>
        </w:rPr>
      </w:pPr>
    </w:p>
    <w:p w14:paraId="0142EFDA" w14:textId="77777777" w:rsidR="00477C37" w:rsidRPr="00553260" w:rsidRDefault="00AC003B" w:rsidP="00ED0FE2">
      <w:pPr>
        <w:rPr>
          <w:rFonts w:ascii="Arial" w:hAnsi="Arial" w:cs="Arial"/>
          <w:bCs/>
          <w:sz w:val="24"/>
          <w:szCs w:val="24"/>
          <w:lang w:val="en-CA"/>
        </w:rPr>
      </w:pPr>
      <w:r w:rsidRPr="00553260">
        <w:rPr>
          <w:rFonts w:ascii="Arial" w:hAnsi="Arial" w:cs="Arial"/>
          <w:bCs/>
          <w:sz w:val="24"/>
          <w:szCs w:val="24"/>
          <w:lang w:val="en-CA"/>
        </w:rPr>
        <w:t>The Home Depot</w:t>
      </w:r>
      <w:r w:rsidR="00477C37" w:rsidRPr="00553260">
        <w:rPr>
          <w:rFonts w:ascii="Arial" w:hAnsi="Arial" w:cs="Arial"/>
          <w:bCs/>
          <w:sz w:val="24"/>
          <w:szCs w:val="24"/>
          <w:lang w:val="en-CA"/>
        </w:rPr>
        <w:t xml:space="preserve">’s </w:t>
      </w:r>
      <w:r w:rsidR="00D122BD" w:rsidRPr="00553260">
        <w:rPr>
          <w:rFonts w:ascii="Arial" w:hAnsi="Arial" w:cs="Arial"/>
          <w:bCs/>
          <w:sz w:val="24"/>
          <w:szCs w:val="24"/>
          <w:lang w:val="en-CA"/>
        </w:rPr>
        <w:t xml:space="preserve">Cash (and Cash Equivalents) on </w:t>
      </w:r>
      <w:r w:rsidR="00955A1C" w:rsidRPr="00553260">
        <w:rPr>
          <w:rFonts w:ascii="Arial" w:hAnsi="Arial" w:cs="Arial"/>
          <w:bCs/>
          <w:sz w:val="24"/>
          <w:szCs w:val="24"/>
          <w:lang w:val="en-CA"/>
        </w:rPr>
        <w:t xml:space="preserve">January 29, 2017 </w:t>
      </w:r>
      <w:r w:rsidR="00477C37" w:rsidRPr="00553260">
        <w:rPr>
          <w:rFonts w:ascii="Arial" w:hAnsi="Arial" w:cs="Arial"/>
          <w:bCs/>
          <w:sz w:val="24"/>
          <w:szCs w:val="24"/>
          <w:lang w:val="en-CA"/>
        </w:rPr>
        <w:t>was $</w:t>
      </w:r>
      <w:r w:rsidR="00955A1C" w:rsidRPr="00553260">
        <w:rPr>
          <w:rFonts w:ascii="Arial" w:hAnsi="Arial" w:cs="Arial"/>
          <w:bCs/>
          <w:sz w:val="24"/>
          <w:szCs w:val="24"/>
          <w:lang w:val="en-CA"/>
        </w:rPr>
        <w:t>2,538</w:t>
      </w:r>
      <w:r w:rsidRPr="00553260">
        <w:rPr>
          <w:rFonts w:ascii="Arial" w:hAnsi="Arial" w:cs="Arial"/>
          <w:bCs/>
          <w:sz w:val="24"/>
          <w:szCs w:val="24"/>
          <w:lang w:val="en-CA"/>
        </w:rPr>
        <w:t xml:space="preserve"> </w:t>
      </w:r>
      <w:r w:rsidR="00D122BD" w:rsidRPr="00553260">
        <w:rPr>
          <w:rFonts w:ascii="Arial" w:hAnsi="Arial" w:cs="Arial"/>
          <w:bCs/>
          <w:sz w:val="24"/>
          <w:szCs w:val="24"/>
          <w:lang w:val="en-CA"/>
        </w:rPr>
        <w:t>(million)</w:t>
      </w:r>
      <w:r w:rsidR="00477C37" w:rsidRPr="00553260">
        <w:rPr>
          <w:rFonts w:ascii="Arial" w:hAnsi="Arial" w:cs="Arial"/>
          <w:bCs/>
          <w:sz w:val="24"/>
          <w:szCs w:val="24"/>
          <w:lang w:val="en-CA"/>
        </w:rPr>
        <w:t xml:space="preserve">. This is </w:t>
      </w:r>
      <w:r w:rsidRPr="00553260">
        <w:rPr>
          <w:rFonts w:ascii="Arial" w:hAnsi="Arial" w:cs="Arial"/>
          <w:bCs/>
          <w:sz w:val="24"/>
          <w:szCs w:val="24"/>
          <w:lang w:val="en-CA"/>
        </w:rPr>
        <w:t xml:space="preserve">again higher </w:t>
      </w:r>
      <w:r w:rsidR="00477C37" w:rsidRPr="00553260">
        <w:rPr>
          <w:rFonts w:ascii="Arial" w:hAnsi="Arial" w:cs="Arial"/>
          <w:bCs/>
          <w:sz w:val="24"/>
          <w:szCs w:val="24"/>
          <w:lang w:val="en-CA"/>
        </w:rPr>
        <w:t xml:space="preserve">than the </w:t>
      </w:r>
      <w:r w:rsidR="00D122BD" w:rsidRPr="00553260">
        <w:rPr>
          <w:rFonts w:ascii="Arial" w:hAnsi="Arial" w:cs="Arial"/>
          <w:bCs/>
          <w:sz w:val="24"/>
          <w:szCs w:val="24"/>
          <w:lang w:val="en-CA"/>
        </w:rPr>
        <w:t>$</w:t>
      </w:r>
      <w:r w:rsidR="00955A1C" w:rsidRPr="00553260">
        <w:rPr>
          <w:rFonts w:ascii="Arial" w:hAnsi="Arial" w:cs="Arial"/>
          <w:bCs/>
          <w:sz w:val="24"/>
          <w:szCs w:val="24"/>
          <w:lang w:val="en-CA"/>
        </w:rPr>
        <w:t>558</w:t>
      </w:r>
      <w:r w:rsidR="008A6E62" w:rsidRPr="00553260">
        <w:rPr>
          <w:rFonts w:ascii="Arial" w:hAnsi="Arial" w:cs="Arial"/>
          <w:bCs/>
          <w:sz w:val="24"/>
          <w:szCs w:val="24"/>
          <w:lang w:val="en-CA"/>
        </w:rPr>
        <w:t xml:space="preserve"> </w:t>
      </w:r>
      <w:r w:rsidR="00D122BD" w:rsidRPr="00553260">
        <w:rPr>
          <w:rFonts w:ascii="Arial" w:hAnsi="Arial" w:cs="Arial"/>
          <w:bCs/>
          <w:sz w:val="24"/>
          <w:szCs w:val="24"/>
          <w:lang w:val="en-CA"/>
        </w:rPr>
        <w:t>(</w:t>
      </w:r>
      <w:r w:rsidR="00955A1C" w:rsidRPr="00553260">
        <w:rPr>
          <w:rFonts w:ascii="Arial" w:hAnsi="Arial" w:cs="Arial"/>
          <w:bCs/>
          <w:sz w:val="24"/>
          <w:szCs w:val="24"/>
          <w:lang w:val="en-CA"/>
        </w:rPr>
        <w:t>million</w:t>
      </w:r>
      <w:r w:rsidR="00D122BD" w:rsidRPr="00553260">
        <w:rPr>
          <w:rFonts w:ascii="Arial" w:hAnsi="Arial" w:cs="Arial"/>
          <w:bCs/>
          <w:sz w:val="24"/>
          <w:szCs w:val="24"/>
          <w:lang w:val="en-CA"/>
        </w:rPr>
        <w:t xml:space="preserve">) reported by </w:t>
      </w:r>
      <w:r w:rsidR="00955A1C" w:rsidRPr="00553260">
        <w:rPr>
          <w:rFonts w:ascii="Arial" w:hAnsi="Arial" w:cs="Arial"/>
          <w:bCs/>
          <w:sz w:val="24"/>
          <w:szCs w:val="24"/>
          <w:lang w:val="en-CA"/>
        </w:rPr>
        <w:t>Lowe’s Companies Inc. at Feburary 3, 2017</w:t>
      </w:r>
      <w:r w:rsidR="00477C37" w:rsidRPr="00553260">
        <w:rPr>
          <w:rFonts w:ascii="Arial" w:hAnsi="Arial" w:cs="Arial"/>
          <w:bCs/>
          <w:sz w:val="24"/>
          <w:szCs w:val="24"/>
          <w:lang w:val="en-CA"/>
        </w:rPr>
        <w:t>.</w:t>
      </w:r>
    </w:p>
    <w:p w14:paraId="7FF83EA1" w14:textId="77777777" w:rsidR="00477C37" w:rsidRPr="00553260" w:rsidRDefault="00477C37" w:rsidP="00ED0FE2">
      <w:pPr>
        <w:jc w:val="center"/>
        <w:rPr>
          <w:rFonts w:ascii="Arial" w:hAnsi="Arial" w:cs="Arial"/>
          <w:bCs/>
          <w:sz w:val="24"/>
          <w:szCs w:val="24"/>
          <w:lang w:val="en-CA"/>
        </w:rPr>
      </w:pPr>
    </w:p>
    <w:p w14:paraId="7187AEC8" w14:textId="77777777" w:rsidR="00477C37" w:rsidRPr="00553260" w:rsidRDefault="00477C37" w:rsidP="00ED0FE2">
      <w:pPr>
        <w:rPr>
          <w:rFonts w:ascii="Arial" w:hAnsi="Arial" w:cs="Arial"/>
          <w:bCs/>
          <w:sz w:val="24"/>
          <w:szCs w:val="24"/>
          <w:lang w:val="en-CA"/>
        </w:rPr>
      </w:pPr>
      <w:r w:rsidRPr="00553260">
        <w:rPr>
          <w:rFonts w:ascii="Arial" w:hAnsi="Arial" w:cs="Arial"/>
          <w:bCs/>
          <w:sz w:val="24"/>
          <w:szCs w:val="24"/>
          <w:lang w:val="en-CA"/>
        </w:rPr>
        <w:t>Req. 5</w:t>
      </w:r>
    </w:p>
    <w:p w14:paraId="7D49239E" w14:textId="77777777" w:rsidR="00477C37" w:rsidRPr="00553260" w:rsidRDefault="00477C37" w:rsidP="00ED0FE2">
      <w:pPr>
        <w:rPr>
          <w:rFonts w:ascii="Arial" w:hAnsi="Arial" w:cs="Arial"/>
          <w:bCs/>
          <w:sz w:val="24"/>
          <w:szCs w:val="24"/>
          <w:lang w:val="en-CA"/>
        </w:rPr>
      </w:pPr>
    </w:p>
    <w:p w14:paraId="79E85310" w14:textId="77777777" w:rsidR="00477C37" w:rsidRPr="00553260" w:rsidRDefault="00477C37" w:rsidP="00ED0FE2">
      <w:pPr>
        <w:rPr>
          <w:rFonts w:ascii="Arial" w:hAnsi="Arial" w:cs="Arial"/>
          <w:bCs/>
          <w:sz w:val="24"/>
          <w:szCs w:val="24"/>
          <w:lang w:val="en-CA"/>
        </w:rPr>
      </w:pPr>
      <w:r w:rsidRPr="00553260">
        <w:rPr>
          <w:rFonts w:ascii="Arial" w:hAnsi="Arial" w:cs="Arial"/>
          <w:bCs/>
          <w:sz w:val="24"/>
          <w:szCs w:val="24"/>
          <w:lang w:val="en-CA"/>
        </w:rPr>
        <w:t xml:space="preserve">Like </w:t>
      </w:r>
      <w:r w:rsidR="007B679B" w:rsidRPr="00553260">
        <w:rPr>
          <w:rFonts w:ascii="Arial" w:hAnsi="Arial" w:cs="Arial"/>
          <w:bCs/>
          <w:sz w:val="24"/>
          <w:szCs w:val="24"/>
          <w:lang w:val="en-CA"/>
        </w:rPr>
        <w:t xml:space="preserve">The Home Depot, Lowe’s Companies Inc. </w:t>
      </w:r>
      <w:r w:rsidRPr="00553260">
        <w:rPr>
          <w:rFonts w:ascii="Arial" w:hAnsi="Arial" w:cs="Arial"/>
          <w:bCs/>
          <w:sz w:val="24"/>
          <w:szCs w:val="24"/>
          <w:lang w:val="en-CA"/>
        </w:rPr>
        <w:t>is a public company.  It</w:t>
      </w:r>
      <w:r w:rsidR="00D122BD" w:rsidRPr="00553260">
        <w:rPr>
          <w:rFonts w:ascii="Arial" w:hAnsi="Arial" w:cs="Arial"/>
          <w:bCs/>
          <w:sz w:val="24"/>
          <w:szCs w:val="24"/>
          <w:lang w:val="en-CA"/>
        </w:rPr>
        <w:t>s s</w:t>
      </w:r>
      <w:r w:rsidR="006F462F" w:rsidRPr="00553260">
        <w:rPr>
          <w:rFonts w:ascii="Arial" w:hAnsi="Arial" w:cs="Arial"/>
          <w:bCs/>
          <w:sz w:val="24"/>
          <w:szCs w:val="24"/>
          <w:lang w:val="en-CA"/>
        </w:rPr>
        <w:t>hares</w:t>
      </w:r>
      <w:r w:rsidRPr="00553260">
        <w:rPr>
          <w:rFonts w:ascii="Arial" w:hAnsi="Arial" w:cs="Arial"/>
          <w:bCs/>
          <w:sz w:val="24"/>
          <w:szCs w:val="24"/>
          <w:lang w:val="en-CA"/>
        </w:rPr>
        <w:t xml:space="preserve"> trades on the New York Stock Exchange under the symbol </w:t>
      </w:r>
      <w:r w:rsidR="007B679B" w:rsidRPr="00553260">
        <w:rPr>
          <w:rFonts w:ascii="Arial" w:hAnsi="Arial" w:cs="Arial"/>
          <w:bCs/>
          <w:sz w:val="24"/>
          <w:szCs w:val="24"/>
          <w:lang w:val="en-CA"/>
        </w:rPr>
        <w:t>LOW</w:t>
      </w:r>
      <w:r w:rsidRPr="00553260">
        <w:rPr>
          <w:rFonts w:ascii="Arial" w:hAnsi="Arial" w:cs="Arial"/>
          <w:bCs/>
          <w:sz w:val="24"/>
          <w:szCs w:val="24"/>
          <w:lang w:val="en-CA"/>
        </w:rPr>
        <w:t>.</w:t>
      </w:r>
    </w:p>
    <w:p w14:paraId="60C797F4" w14:textId="77777777" w:rsidR="00477C37" w:rsidRPr="00553260" w:rsidRDefault="00477C37" w:rsidP="00ED0FE2">
      <w:pPr>
        <w:rPr>
          <w:rFonts w:ascii="Arial" w:hAnsi="Arial" w:cs="Arial"/>
          <w:bCs/>
          <w:sz w:val="24"/>
          <w:szCs w:val="24"/>
          <w:lang w:val="en-CA"/>
        </w:rPr>
      </w:pPr>
    </w:p>
    <w:p w14:paraId="641D5151" w14:textId="77777777" w:rsidR="00477C37" w:rsidRPr="00553260" w:rsidRDefault="00477C37" w:rsidP="00ED0FE2">
      <w:pPr>
        <w:pStyle w:val="text"/>
        <w:spacing w:before="0" w:line="240" w:lineRule="auto"/>
        <w:rPr>
          <w:rFonts w:cs="Arial"/>
          <w:bCs/>
          <w:szCs w:val="24"/>
          <w:lang w:val="en-CA"/>
        </w:rPr>
      </w:pPr>
      <w:r w:rsidRPr="00553260">
        <w:rPr>
          <w:rFonts w:cs="Arial"/>
          <w:bCs/>
          <w:szCs w:val="24"/>
          <w:lang w:val="en-CA"/>
        </w:rPr>
        <w:t>Req. 6</w:t>
      </w:r>
    </w:p>
    <w:p w14:paraId="53C57CEC" w14:textId="77777777" w:rsidR="00477C37" w:rsidRPr="00553260" w:rsidRDefault="00477C37" w:rsidP="00ED0FE2">
      <w:pPr>
        <w:pStyle w:val="text"/>
        <w:spacing w:before="0" w:line="240" w:lineRule="auto"/>
        <w:rPr>
          <w:rFonts w:cs="Arial"/>
          <w:bCs/>
          <w:szCs w:val="24"/>
          <w:lang w:val="en-CA"/>
        </w:rPr>
      </w:pPr>
    </w:p>
    <w:p w14:paraId="5A56442C" w14:textId="77777777" w:rsidR="00477C37" w:rsidRPr="00553260" w:rsidRDefault="00477C37" w:rsidP="00ED0FE2">
      <w:pPr>
        <w:rPr>
          <w:rFonts w:ascii="Arial" w:hAnsi="Arial" w:cs="Arial"/>
          <w:bCs/>
          <w:sz w:val="24"/>
          <w:szCs w:val="24"/>
          <w:lang w:val="en-CA"/>
        </w:rPr>
      </w:pPr>
      <w:r w:rsidRPr="00553260">
        <w:rPr>
          <w:rFonts w:ascii="Arial" w:hAnsi="Arial" w:cs="Arial"/>
          <w:bCs/>
          <w:sz w:val="24"/>
          <w:szCs w:val="24"/>
          <w:lang w:val="en-CA"/>
        </w:rPr>
        <w:t xml:space="preserve">Two measures of financial success are the company’s </w:t>
      </w:r>
      <w:r w:rsidR="00D122BD" w:rsidRPr="00553260">
        <w:rPr>
          <w:rFonts w:ascii="Arial" w:hAnsi="Arial" w:cs="Arial"/>
          <w:bCs/>
          <w:sz w:val="24"/>
          <w:szCs w:val="24"/>
          <w:lang w:val="en-CA"/>
        </w:rPr>
        <w:t>Net I</w:t>
      </w:r>
      <w:r w:rsidRPr="00553260">
        <w:rPr>
          <w:rFonts w:ascii="Arial" w:hAnsi="Arial" w:cs="Arial"/>
          <w:bCs/>
          <w:sz w:val="24"/>
          <w:szCs w:val="24"/>
          <w:lang w:val="en-CA"/>
        </w:rPr>
        <w:t xml:space="preserve">ncome and </w:t>
      </w:r>
      <w:r w:rsidR="00D122BD" w:rsidRPr="00553260">
        <w:rPr>
          <w:rFonts w:ascii="Arial" w:hAnsi="Arial" w:cs="Arial"/>
          <w:bCs/>
          <w:sz w:val="24"/>
          <w:szCs w:val="24"/>
          <w:lang w:val="en-CA"/>
        </w:rPr>
        <w:t>Sales R</w:t>
      </w:r>
      <w:r w:rsidRPr="00553260">
        <w:rPr>
          <w:rFonts w:ascii="Arial" w:hAnsi="Arial" w:cs="Arial"/>
          <w:bCs/>
          <w:sz w:val="24"/>
          <w:szCs w:val="24"/>
          <w:lang w:val="en-CA"/>
        </w:rPr>
        <w:t>evenues. As noted for requirements 1 and 2, Home Depot reported</w:t>
      </w:r>
      <w:r w:rsidR="005B6B10" w:rsidRPr="00553260">
        <w:rPr>
          <w:rFonts w:ascii="Arial" w:hAnsi="Arial" w:cs="Arial"/>
          <w:bCs/>
          <w:sz w:val="24"/>
          <w:szCs w:val="24"/>
          <w:lang w:val="en-CA"/>
        </w:rPr>
        <w:t xml:space="preserve"> much</w:t>
      </w:r>
      <w:r w:rsidRPr="00553260">
        <w:rPr>
          <w:rFonts w:ascii="Arial" w:hAnsi="Arial" w:cs="Arial"/>
          <w:bCs/>
          <w:sz w:val="24"/>
          <w:szCs w:val="24"/>
          <w:lang w:val="en-CA"/>
        </w:rPr>
        <w:t xml:space="preserve"> greater amounts for both of these measures, suggesting that the company was more successful during </w:t>
      </w:r>
      <w:r w:rsidR="00D122BD" w:rsidRPr="00553260">
        <w:rPr>
          <w:rFonts w:ascii="Arial" w:hAnsi="Arial" w:cs="Arial"/>
          <w:bCs/>
          <w:sz w:val="24"/>
          <w:szCs w:val="24"/>
          <w:lang w:val="en-CA"/>
        </w:rPr>
        <w:t>the 20</w:t>
      </w:r>
      <w:r w:rsidR="008A6E62" w:rsidRPr="00553260">
        <w:rPr>
          <w:rFonts w:ascii="Arial" w:hAnsi="Arial" w:cs="Arial"/>
          <w:bCs/>
          <w:sz w:val="24"/>
          <w:szCs w:val="24"/>
          <w:lang w:val="en-CA"/>
        </w:rPr>
        <w:t>1</w:t>
      </w:r>
      <w:r w:rsidR="00BB55C8" w:rsidRPr="00553260">
        <w:rPr>
          <w:rFonts w:ascii="Arial" w:hAnsi="Arial" w:cs="Arial"/>
          <w:bCs/>
          <w:sz w:val="24"/>
          <w:szCs w:val="24"/>
          <w:lang w:val="en-CA"/>
        </w:rPr>
        <w:t>6</w:t>
      </w:r>
      <w:r w:rsidR="00D122BD" w:rsidRPr="00553260">
        <w:rPr>
          <w:rFonts w:ascii="Arial" w:hAnsi="Arial" w:cs="Arial"/>
          <w:bCs/>
          <w:sz w:val="24"/>
          <w:szCs w:val="24"/>
          <w:lang w:val="en-CA"/>
        </w:rPr>
        <w:t xml:space="preserve"> </w:t>
      </w:r>
      <w:r w:rsidRPr="00553260">
        <w:rPr>
          <w:rFonts w:ascii="Arial" w:hAnsi="Arial" w:cs="Arial"/>
          <w:bCs/>
          <w:sz w:val="24"/>
          <w:szCs w:val="24"/>
          <w:lang w:val="en-CA"/>
        </w:rPr>
        <w:t xml:space="preserve">fiscal year. It is important to note, though, that Home Depot is a bigger company than </w:t>
      </w:r>
      <w:r w:rsidR="00BB55C8" w:rsidRPr="00553260">
        <w:rPr>
          <w:rFonts w:ascii="Arial" w:hAnsi="Arial" w:cs="Arial"/>
          <w:bCs/>
          <w:sz w:val="24"/>
          <w:szCs w:val="24"/>
          <w:lang w:val="en-CA"/>
        </w:rPr>
        <w:t>Lowe’s</w:t>
      </w:r>
      <w:r w:rsidRPr="00553260">
        <w:rPr>
          <w:rFonts w:ascii="Arial" w:hAnsi="Arial" w:cs="Arial"/>
          <w:bCs/>
          <w:sz w:val="24"/>
          <w:szCs w:val="24"/>
          <w:lang w:val="en-CA"/>
        </w:rPr>
        <w:t xml:space="preserve">, with more locations, more inventory (see requirement 3), and more total assets. Given these differences, it is reasonable to expect that Home Depot would produce more </w:t>
      </w:r>
      <w:r w:rsidR="00D122BD" w:rsidRPr="00553260">
        <w:rPr>
          <w:rFonts w:ascii="Arial" w:hAnsi="Arial" w:cs="Arial"/>
          <w:bCs/>
          <w:sz w:val="24"/>
          <w:szCs w:val="24"/>
          <w:lang w:val="en-CA"/>
        </w:rPr>
        <w:t>sales</w:t>
      </w:r>
      <w:r w:rsidRPr="00553260">
        <w:rPr>
          <w:rFonts w:ascii="Arial" w:hAnsi="Arial" w:cs="Arial"/>
          <w:bCs/>
          <w:sz w:val="24"/>
          <w:szCs w:val="24"/>
          <w:lang w:val="en-CA"/>
        </w:rPr>
        <w:t xml:space="preserve"> and net income than </w:t>
      </w:r>
      <w:r w:rsidR="00BB55C8" w:rsidRPr="00553260">
        <w:rPr>
          <w:rFonts w:ascii="Arial" w:hAnsi="Arial" w:cs="Arial"/>
          <w:bCs/>
          <w:sz w:val="24"/>
          <w:szCs w:val="24"/>
          <w:lang w:val="en-CA"/>
        </w:rPr>
        <w:t>Lowe’s</w:t>
      </w:r>
      <w:r w:rsidRPr="00553260">
        <w:rPr>
          <w:rFonts w:ascii="Arial" w:hAnsi="Arial" w:cs="Arial"/>
          <w:bCs/>
          <w:sz w:val="24"/>
          <w:szCs w:val="24"/>
          <w:lang w:val="en-CA"/>
        </w:rPr>
        <w:t xml:space="preserve">. To truly determine whether Home Depot is run more successfully than </w:t>
      </w:r>
      <w:r w:rsidR="00BB55C8" w:rsidRPr="00553260">
        <w:rPr>
          <w:rFonts w:ascii="Arial" w:hAnsi="Arial" w:cs="Arial"/>
          <w:bCs/>
          <w:sz w:val="24"/>
          <w:szCs w:val="24"/>
          <w:lang w:val="en-CA"/>
        </w:rPr>
        <w:t>Lowe’s</w:t>
      </w:r>
      <w:r w:rsidRPr="00553260">
        <w:rPr>
          <w:rFonts w:ascii="Arial" w:hAnsi="Arial" w:cs="Arial"/>
          <w:bCs/>
          <w:sz w:val="24"/>
          <w:szCs w:val="24"/>
          <w:lang w:val="en-CA"/>
        </w:rPr>
        <w:t>, a complete analysis is required. Such an analysis would take into account size differences between the two companies. (You’ll learn about this kind of analysis</w:t>
      </w:r>
      <w:r w:rsidR="00D122BD" w:rsidRPr="00553260">
        <w:rPr>
          <w:rFonts w:ascii="Arial" w:hAnsi="Arial" w:cs="Arial"/>
          <w:bCs/>
          <w:sz w:val="24"/>
          <w:szCs w:val="24"/>
          <w:lang w:val="en-CA"/>
        </w:rPr>
        <w:t xml:space="preserve"> in</w:t>
      </w:r>
      <w:r w:rsidRPr="00553260">
        <w:rPr>
          <w:rFonts w:ascii="Arial" w:hAnsi="Arial" w:cs="Arial"/>
          <w:bCs/>
          <w:sz w:val="24"/>
          <w:szCs w:val="24"/>
          <w:lang w:val="en-CA"/>
        </w:rPr>
        <w:t xml:space="preserve"> later chapters).</w:t>
      </w:r>
    </w:p>
    <w:p w14:paraId="3A822F0A" w14:textId="77777777" w:rsidR="00C54F6C" w:rsidRPr="00553260" w:rsidRDefault="00C54F6C" w:rsidP="00ED0FE2">
      <w:pPr>
        <w:rPr>
          <w:rFonts w:ascii="Arial" w:hAnsi="Arial" w:cs="Arial"/>
          <w:b/>
          <w:sz w:val="24"/>
          <w:szCs w:val="24"/>
          <w:lang w:val="en-CA"/>
        </w:rPr>
      </w:pPr>
    </w:p>
    <w:p w14:paraId="2F53716B" w14:textId="77777777" w:rsidR="00C54F6C" w:rsidRPr="00553260" w:rsidRDefault="00632EB9" w:rsidP="00ED0FE2">
      <w:pPr>
        <w:rPr>
          <w:rFonts w:ascii="Arial" w:hAnsi="Arial" w:cs="Arial"/>
          <w:b/>
          <w:sz w:val="24"/>
          <w:szCs w:val="24"/>
          <w:lang w:val="en-CA"/>
        </w:rPr>
      </w:pPr>
      <w:r w:rsidRPr="00553260">
        <w:rPr>
          <w:rFonts w:ascii="Arial" w:hAnsi="Arial" w:cs="Arial"/>
          <w:b/>
          <w:sz w:val="24"/>
          <w:szCs w:val="24"/>
          <w:lang w:val="en-CA"/>
        </w:rPr>
        <w:br w:type="page"/>
      </w:r>
      <w:r w:rsidR="005157CA" w:rsidRPr="00553260">
        <w:rPr>
          <w:rFonts w:ascii="Arial" w:hAnsi="Arial" w:cs="Arial"/>
          <w:b/>
          <w:sz w:val="24"/>
          <w:szCs w:val="24"/>
          <w:lang w:val="en-CA"/>
        </w:rPr>
        <w:lastRenderedPageBreak/>
        <w:t>S1</w:t>
      </w:r>
      <w:r w:rsidR="00C54F6C" w:rsidRPr="00553260">
        <w:rPr>
          <w:rFonts w:ascii="Arial" w:hAnsi="Arial" w:cs="Arial"/>
          <w:b/>
          <w:sz w:val="24"/>
          <w:szCs w:val="24"/>
          <w:lang w:val="en-CA"/>
        </w:rPr>
        <w:t>-3</w:t>
      </w:r>
    </w:p>
    <w:p w14:paraId="2F32E718" w14:textId="77777777" w:rsidR="00DA5A70" w:rsidRPr="00553260" w:rsidRDefault="00DA5A70" w:rsidP="00ED0FE2">
      <w:pPr>
        <w:rPr>
          <w:rFonts w:ascii="Arial" w:hAnsi="Arial" w:cs="Arial"/>
          <w:b/>
          <w:sz w:val="24"/>
          <w:szCs w:val="24"/>
          <w:lang w:val="en-CA"/>
        </w:rPr>
      </w:pPr>
    </w:p>
    <w:p w14:paraId="4ED859A9" w14:textId="77777777" w:rsidR="00C54F6C" w:rsidRPr="00553260" w:rsidRDefault="00C54F6C" w:rsidP="00ED0FE2">
      <w:pPr>
        <w:rPr>
          <w:rFonts w:ascii="Arial" w:hAnsi="Arial" w:cs="Arial"/>
          <w:bCs/>
          <w:sz w:val="24"/>
          <w:szCs w:val="24"/>
          <w:lang w:val="en-CA"/>
        </w:rPr>
      </w:pPr>
      <w:r w:rsidRPr="00553260">
        <w:rPr>
          <w:rFonts w:ascii="Arial" w:hAnsi="Arial" w:cs="Arial"/>
          <w:sz w:val="24"/>
          <w:szCs w:val="24"/>
          <w:lang w:val="en-CA"/>
        </w:rPr>
        <w:t xml:space="preserve">The solutions to this case will depend on the company and/or accounting period selected for analysis.  </w:t>
      </w:r>
    </w:p>
    <w:p w14:paraId="5CF48F58" w14:textId="77777777" w:rsidR="00CC78DD" w:rsidRPr="00553260" w:rsidRDefault="00CC78DD" w:rsidP="00ED0FE2">
      <w:pPr>
        <w:rPr>
          <w:rFonts w:ascii="Arial" w:hAnsi="Arial" w:cs="Arial"/>
          <w:b/>
          <w:sz w:val="24"/>
          <w:szCs w:val="24"/>
          <w:lang w:val="en-CA"/>
        </w:rPr>
      </w:pPr>
    </w:p>
    <w:p w14:paraId="2D2C12D7" w14:textId="77777777" w:rsidR="00CB4D61" w:rsidRPr="00553260" w:rsidRDefault="00CB4D61" w:rsidP="00ED0FE2">
      <w:pPr>
        <w:rPr>
          <w:rFonts w:ascii="Arial" w:hAnsi="Arial" w:cs="Arial"/>
          <w:b/>
          <w:sz w:val="24"/>
          <w:szCs w:val="24"/>
          <w:lang w:val="en-CA"/>
        </w:rPr>
      </w:pPr>
    </w:p>
    <w:p w14:paraId="0EDB7CDA" w14:textId="77777777" w:rsidR="00C54F6C" w:rsidRPr="00553260" w:rsidRDefault="005157CA" w:rsidP="00ED0FE2">
      <w:pPr>
        <w:rPr>
          <w:rFonts w:ascii="Arial" w:hAnsi="Arial" w:cs="Arial"/>
          <w:b/>
          <w:sz w:val="24"/>
          <w:szCs w:val="24"/>
          <w:lang w:val="en-CA"/>
        </w:rPr>
      </w:pPr>
      <w:r w:rsidRPr="00553260">
        <w:rPr>
          <w:rFonts w:ascii="Arial" w:hAnsi="Arial" w:cs="Arial"/>
          <w:b/>
          <w:sz w:val="24"/>
          <w:szCs w:val="24"/>
          <w:lang w:val="en-CA"/>
        </w:rPr>
        <w:t>S1</w:t>
      </w:r>
      <w:r w:rsidR="00C54F6C" w:rsidRPr="00553260">
        <w:rPr>
          <w:rFonts w:ascii="Arial" w:hAnsi="Arial" w:cs="Arial"/>
          <w:b/>
          <w:sz w:val="24"/>
          <w:szCs w:val="24"/>
          <w:lang w:val="en-CA"/>
        </w:rPr>
        <w:t>-4</w:t>
      </w:r>
    </w:p>
    <w:p w14:paraId="15517A42" w14:textId="77777777" w:rsidR="00954572" w:rsidRPr="00553260" w:rsidRDefault="00954572" w:rsidP="00ED0FE2">
      <w:pPr>
        <w:rPr>
          <w:rFonts w:ascii="Arial" w:hAnsi="Arial" w:cs="Arial"/>
          <w:b/>
          <w:sz w:val="24"/>
          <w:szCs w:val="24"/>
          <w:lang w:val="en-CA"/>
        </w:rPr>
      </w:pPr>
    </w:p>
    <w:p w14:paraId="71CBFF41" w14:textId="77777777" w:rsidR="00C54F6C" w:rsidRPr="00553260" w:rsidRDefault="00C54F6C" w:rsidP="00ED0FE2">
      <w:pPr>
        <w:rPr>
          <w:rFonts w:ascii="Arial" w:hAnsi="Arial" w:cs="Arial"/>
          <w:bCs/>
          <w:sz w:val="24"/>
          <w:szCs w:val="24"/>
          <w:lang w:val="en-CA"/>
        </w:rPr>
      </w:pPr>
      <w:r w:rsidRPr="00553260">
        <w:rPr>
          <w:rFonts w:ascii="Arial" w:hAnsi="Arial" w:cs="Arial"/>
          <w:bCs/>
          <w:sz w:val="24"/>
          <w:szCs w:val="24"/>
          <w:lang w:val="en-CA"/>
        </w:rPr>
        <w:t>Req. 1</w:t>
      </w:r>
    </w:p>
    <w:p w14:paraId="3A0C532E" w14:textId="77777777" w:rsidR="00DA5A70" w:rsidRPr="00553260" w:rsidRDefault="00DA5A70" w:rsidP="00ED0FE2">
      <w:pPr>
        <w:rPr>
          <w:rFonts w:ascii="Arial" w:hAnsi="Arial" w:cs="Arial"/>
          <w:bCs/>
          <w:sz w:val="24"/>
          <w:szCs w:val="24"/>
          <w:lang w:val="en-CA"/>
        </w:rPr>
      </w:pPr>
    </w:p>
    <w:p w14:paraId="05DFDB37" w14:textId="77777777" w:rsidR="00C54F6C" w:rsidRPr="00553260" w:rsidRDefault="00C54F6C" w:rsidP="00ED0FE2">
      <w:pPr>
        <w:pStyle w:val="text"/>
        <w:spacing w:before="0" w:line="240" w:lineRule="auto"/>
        <w:rPr>
          <w:rFonts w:cs="Arial"/>
          <w:bCs/>
          <w:szCs w:val="24"/>
          <w:lang w:val="en-CA"/>
        </w:rPr>
      </w:pPr>
      <w:r w:rsidRPr="00553260">
        <w:rPr>
          <w:rFonts w:cs="Arial"/>
          <w:szCs w:val="24"/>
          <w:lang w:val="en-CA"/>
        </w:rPr>
        <w:t xml:space="preserve">The accounting concept that the Rigas family is accused of violating is the separate entity </w:t>
      </w:r>
      <w:r w:rsidR="00DA5A70" w:rsidRPr="00553260">
        <w:rPr>
          <w:rFonts w:cs="Arial"/>
          <w:szCs w:val="24"/>
          <w:lang w:val="en-CA"/>
        </w:rPr>
        <w:t>assumption</w:t>
      </w:r>
      <w:r w:rsidRPr="00553260">
        <w:rPr>
          <w:rFonts w:cs="Arial"/>
          <w:szCs w:val="24"/>
          <w:lang w:val="en-CA"/>
        </w:rPr>
        <w:t>.</w:t>
      </w:r>
    </w:p>
    <w:p w14:paraId="77E975BD" w14:textId="77777777" w:rsidR="00C54F6C" w:rsidRPr="00553260" w:rsidRDefault="00C54F6C" w:rsidP="00ED0FE2">
      <w:pPr>
        <w:rPr>
          <w:rFonts w:ascii="Arial" w:hAnsi="Arial" w:cs="Arial"/>
          <w:bCs/>
          <w:sz w:val="24"/>
          <w:szCs w:val="24"/>
          <w:lang w:val="en-CA"/>
        </w:rPr>
      </w:pPr>
    </w:p>
    <w:p w14:paraId="5256CCAB" w14:textId="77777777" w:rsidR="00C54F6C" w:rsidRPr="00553260" w:rsidRDefault="00C54F6C" w:rsidP="00ED0FE2">
      <w:pPr>
        <w:pStyle w:val="text"/>
        <w:spacing w:before="0" w:line="240" w:lineRule="auto"/>
        <w:rPr>
          <w:rFonts w:cs="Arial"/>
          <w:szCs w:val="24"/>
          <w:lang w:val="en-CA"/>
        </w:rPr>
      </w:pPr>
      <w:r w:rsidRPr="00553260">
        <w:rPr>
          <w:rFonts w:cs="Arial"/>
          <w:szCs w:val="24"/>
          <w:lang w:val="en-CA"/>
        </w:rPr>
        <w:t>Req. 2</w:t>
      </w:r>
    </w:p>
    <w:p w14:paraId="66F6A372" w14:textId="77777777" w:rsidR="00DA5A70" w:rsidRPr="00553260" w:rsidRDefault="00DA5A70" w:rsidP="00ED0FE2">
      <w:pPr>
        <w:pStyle w:val="text"/>
        <w:spacing w:before="0" w:line="240" w:lineRule="auto"/>
        <w:rPr>
          <w:rFonts w:cs="Arial"/>
          <w:szCs w:val="24"/>
          <w:lang w:val="en-CA"/>
        </w:rPr>
      </w:pPr>
    </w:p>
    <w:p w14:paraId="1EE938C3" w14:textId="77777777" w:rsidR="00C54F6C" w:rsidRPr="00553260" w:rsidRDefault="00C54F6C" w:rsidP="00ED0FE2">
      <w:pPr>
        <w:pStyle w:val="text"/>
        <w:spacing w:before="0" w:line="240" w:lineRule="auto"/>
        <w:rPr>
          <w:rFonts w:cs="Arial"/>
          <w:bCs/>
          <w:szCs w:val="24"/>
          <w:lang w:val="en-CA"/>
        </w:rPr>
      </w:pPr>
      <w:r w:rsidRPr="00553260">
        <w:rPr>
          <w:rFonts w:cs="Arial"/>
          <w:szCs w:val="24"/>
          <w:lang w:val="en-CA"/>
        </w:rPr>
        <w:t xml:space="preserve">Based on the limited information available, it is difficult to categorize particular dealings as appropriate or inappropriate. Dealings would clearly be inappropriate if they involved Adelphia paying </w:t>
      </w:r>
      <w:r w:rsidR="00957168" w:rsidRPr="00553260">
        <w:rPr>
          <w:rFonts w:cs="Arial"/>
          <w:szCs w:val="24"/>
          <w:lang w:val="en-CA"/>
        </w:rPr>
        <w:t xml:space="preserve">for items for the owners’ personal use or to </w:t>
      </w:r>
      <w:r w:rsidRPr="00553260">
        <w:rPr>
          <w:rFonts w:cs="Arial"/>
          <w:szCs w:val="24"/>
          <w:lang w:val="en-CA"/>
        </w:rPr>
        <w:t xml:space="preserve">unfairly transfer some of the resources of Adelphia (and its </w:t>
      </w:r>
      <w:r w:rsidR="00A83910" w:rsidRPr="00553260">
        <w:rPr>
          <w:rFonts w:cs="Arial"/>
          <w:szCs w:val="24"/>
          <w:lang w:val="en-CA"/>
        </w:rPr>
        <w:t>shareholders</w:t>
      </w:r>
      <w:r w:rsidRPr="00553260">
        <w:rPr>
          <w:rFonts w:cs="Arial"/>
          <w:szCs w:val="24"/>
          <w:lang w:val="en-CA"/>
        </w:rPr>
        <w:t xml:space="preserve">) to the Rigas family. However, we cannot determine the propriety of the </w:t>
      </w:r>
      <w:r w:rsidR="00957168" w:rsidRPr="00553260">
        <w:rPr>
          <w:rFonts w:cs="Arial"/>
          <w:szCs w:val="24"/>
          <w:lang w:val="en-CA"/>
        </w:rPr>
        <w:t>payments</w:t>
      </w:r>
      <w:r w:rsidRPr="00553260">
        <w:rPr>
          <w:rFonts w:cs="Arial"/>
          <w:szCs w:val="24"/>
          <w:lang w:val="en-CA"/>
        </w:rPr>
        <w:t xml:space="preserve"> from the limited information available.</w:t>
      </w:r>
    </w:p>
    <w:p w14:paraId="74335D57" w14:textId="77777777" w:rsidR="000814A5" w:rsidRPr="00553260" w:rsidRDefault="000814A5" w:rsidP="00ED0FE2">
      <w:pPr>
        <w:rPr>
          <w:rFonts w:ascii="Arial" w:hAnsi="Arial" w:cs="Arial"/>
          <w:b/>
          <w:sz w:val="24"/>
          <w:szCs w:val="24"/>
          <w:lang w:val="en-CA"/>
        </w:rPr>
      </w:pPr>
    </w:p>
    <w:p w14:paraId="7190BDE6" w14:textId="77777777" w:rsidR="00C54F6C" w:rsidRPr="00553260" w:rsidRDefault="00C54F6C" w:rsidP="00ED0FE2">
      <w:pPr>
        <w:rPr>
          <w:rFonts w:ascii="Arial" w:hAnsi="Arial" w:cs="Arial"/>
          <w:bCs/>
          <w:sz w:val="24"/>
          <w:szCs w:val="24"/>
          <w:lang w:val="en-CA"/>
        </w:rPr>
      </w:pPr>
      <w:r w:rsidRPr="00553260">
        <w:rPr>
          <w:rFonts w:ascii="Arial" w:hAnsi="Arial" w:cs="Arial"/>
          <w:bCs/>
          <w:sz w:val="24"/>
          <w:szCs w:val="24"/>
          <w:lang w:val="en-CA"/>
        </w:rPr>
        <w:t>Req. 3</w:t>
      </w:r>
    </w:p>
    <w:p w14:paraId="58D224F4" w14:textId="77777777" w:rsidR="00DA5A70" w:rsidRPr="00553260" w:rsidRDefault="00DA5A70" w:rsidP="00ED0FE2">
      <w:pPr>
        <w:rPr>
          <w:rFonts w:ascii="Arial" w:hAnsi="Arial" w:cs="Arial"/>
          <w:bCs/>
          <w:sz w:val="24"/>
          <w:szCs w:val="24"/>
          <w:lang w:val="en-CA"/>
        </w:rPr>
      </w:pPr>
    </w:p>
    <w:p w14:paraId="10E07CFC" w14:textId="77777777" w:rsidR="00C54F6C" w:rsidRPr="00553260" w:rsidRDefault="00A83910" w:rsidP="00ED0FE2">
      <w:pPr>
        <w:rPr>
          <w:rFonts w:ascii="Arial" w:hAnsi="Arial" w:cs="Arial"/>
          <w:bCs/>
          <w:sz w:val="24"/>
          <w:szCs w:val="24"/>
          <w:lang w:val="en-CA"/>
        </w:rPr>
      </w:pPr>
      <w:r w:rsidRPr="00553260">
        <w:rPr>
          <w:rFonts w:ascii="Arial" w:hAnsi="Arial" w:cs="Arial"/>
          <w:bCs/>
          <w:sz w:val="24"/>
          <w:szCs w:val="24"/>
          <w:lang w:val="en-CA"/>
        </w:rPr>
        <w:t>Shareholders</w:t>
      </w:r>
      <w:r w:rsidR="00C54F6C" w:rsidRPr="00553260">
        <w:rPr>
          <w:rFonts w:ascii="Arial" w:hAnsi="Arial" w:cs="Arial"/>
          <w:bCs/>
          <w:sz w:val="24"/>
          <w:szCs w:val="24"/>
          <w:lang w:val="en-CA"/>
        </w:rPr>
        <w:t xml:space="preserve"> should take at least two actions to ensure this kind of behavior does not occur or does not occur without their knowledge. First, </w:t>
      </w:r>
      <w:r w:rsidRPr="00553260">
        <w:rPr>
          <w:rFonts w:ascii="Arial" w:hAnsi="Arial" w:cs="Arial"/>
          <w:bCs/>
          <w:sz w:val="24"/>
          <w:szCs w:val="24"/>
          <w:lang w:val="en-CA"/>
        </w:rPr>
        <w:t>shareholders</w:t>
      </w:r>
      <w:r w:rsidR="00C54F6C" w:rsidRPr="00553260">
        <w:rPr>
          <w:rFonts w:ascii="Arial" w:hAnsi="Arial" w:cs="Arial"/>
          <w:bCs/>
          <w:sz w:val="24"/>
          <w:szCs w:val="24"/>
          <w:lang w:val="en-CA"/>
        </w:rPr>
        <w:t xml:space="preserve"> should ensure that the managers of the business are accountable for their actions. The most common way of doing this is to appoint a board of directors who are independent of top management. These directors should review and challenge the actions taken by management and require that the financial statements disclose significant transactions with related parties. Second, </w:t>
      </w:r>
      <w:r w:rsidRPr="00553260">
        <w:rPr>
          <w:rFonts w:ascii="Arial" w:hAnsi="Arial" w:cs="Arial"/>
          <w:bCs/>
          <w:sz w:val="24"/>
          <w:szCs w:val="24"/>
          <w:lang w:val="en-CA"/>
        </w:rPr>
        <w:t>shareholders</w:t>
      </w:r>
      <w:r w:rsidR="00C54F6C" w:rsidRPr="00553260">
        <w:rPr>
          <w:rFonts w:ascii="Arial" w:hAnsi="Arial" w:cs="Arial"/>
          <w:bCs/>
          <w:sz w:val="24"/>
          <w:szCs w:val="24"/>
          <w:lang w:val="en-CA"/>
        </w:rPr>
        <w:t xml:space="preserve"> should read the financial statements, including any notes describing related party transactions. Any questionable dealings should be raised with top management at the company’s annual meeting. If </w:t>
      </w:r>
      <w:r w:rsidRPr="00553260">
        <w:rPr>
          <w:rFonts w:ascii="Arial" w:hAnsi="Arial" w:cs="Arial"/>
          <w:bCs/>
          <w:sz w:val="24"/>
          <w:szCs w:val="24"/>
          <w:lang w:val="en-CA"/>
        </w:rPr>
        <w:t>shareholders</w:t>
      </w:r>
      <w:r w:rsidR="00C54F6C" w:rsidRPr="00553260">
        <w:rPr>
          <w:rFonts w:ascii="Arial" w:hAnsi="Arial" w:cs="Arial"/>
          <w:bCs/>
          <w:sz w:val="24"/>
          <w:szCs w:val="24"/>
          <w:lang w:val="en-CA"/>
        </w:rPr>
        <w:t xml:space="preserve"> don’t receive satisfactory answers to their concerns, they should sell their investment in the company’s s</w:t>
      </w:r>
      <w:r w:rsidR="006F462F" w:rsidRPr="00553260">
        <w:rPr>
          <w:rFonts w:ascii="Arial" w:hAnsi="Arial" w:cs="Arial"/>
          <w:bCs/>
          <w:sz w:val="24"/>
          <w:szCs w:val="24"/>
          <w:lang w:val="en-CA"/>
        </w:rPr>
        <w:t>hares</w:t>
      </w:r>
      <w:r w:rsidR="00C54F6C" w:rsidRPr="00553260">
        <w:rPr>
          <w:rFonts w:ascii="Arial" w:hAnsi="Arial" w:cs="Arial"/>
          <w:sz w:val="24"/>
          <w:szCs w:val="24"/>
          <w:lang w:val="en-CA"/>
        </w:rPr>
        <w:t>.</w:t>
      </w:r>
    </w:p>
    <w:p w14:paraId="0F2788F2" w14:textId="77777777" w:rsidR="00C54F6C" w:rsidRPr="00553260" w:rsidRDefault="00C54F6C" w:rsidP="00ED0FE2">
      <w:pPr>
        <w:rPr>
          <w:rFonts w:ascii="Arial" w:hAnsi="Arial" w:cs="Arial"/>
          <w:bCs/>
          <w:sz w:val="24"/>
          <w:szCs w:val="24"/>
          <w:lang w:val="en-CA"/>
        </w:rPr>
      </w:pPr>
    </w:p>
    <w:p w14:paraId="7ABD64A2" w14:textId="77777777" w:rsidR="00C54F6C" w:rsidRPr="00553260" w:rsidRDefault="00C54F6C" w:rsidP="00ED0FE2">
      <w:pPr>
        <w:rPr>
          <w:rFonts w:ascii="Arial" w:hAnsi="Arial" w:cs="Arial"/>
          <w:bCs/>
          <w:sz w:val="24"/>
          <w:szCs w:val="24"/>
          <w:lang w:val="en-CA"/>
        </w:rPr>
      </w:pPr>
      <w:r w:rsidRPr="00553260">
        <w:rPr>
          <w:rFonts w:ascii="Arial" w:hAnsi="Arial" w:cs="Arial"/>
          <w:bCs/>
          <w:sz w:val="24"/>
          <w:szCs w:val="24"/>
          <w:lang w:val="en-CA"/>
        </w:rPr>
        <w:t>Req. 4</w:t>
      </w:r>
    </w:p>
    <w:p w14:paraId="4ECA87F2" w14:textId="77777777" w:rsidR="00DA5A70" w:rsidRPr="00553260" w:rsidRDefault="00DA5A70" w:rsidP="00ED0FE2">
      <w:pPr>
        <w:rPr>
          <w:rFonts w:ascii="Arial" w:hAnsi="Arial" w:cs="Arial"/>
          <w:bCs/>
          <w:sz w:val="24"/>
          <w:szCs w:val="24"/>
          <w:lang w:val="en-CA"/>
        </w:rPr>
      </w:pPr>
    </w:p>
    <w:p w14:paraId="4ACE3ABC" w14:textId="77777777" w:rsidR="00C54F6C" w:rsidRPr="00553260" w:rsidRDefault="00C54F6C" w:rsidP="00ED0FE2">
      <w:pPr>
        <w:pStyle w:val="FootnoteText"/>
        <w:rPr>
          <w:rFonts w:ascii="Arial" w:hAnsi="Arial" w:cs="Arial"/>
          <w:sz w:val="24"/>
          <w:szCs w:val="24"/>
        </w:rPr>
      </w:pPr>
      <w:r w:rsidRPr="00553260">
        <w:rPr>
          <w:rFonts w:ascii="Arial" w:hAnsi="Arial" w:cs="Arial"/>
          <w:sz w:val="24"/>
          <w:szCs w:val="24"/>
        </w:rPr>
        <w:t>Other parties that might be harmed by the actions committed by the Rigas family are creditors (such as suppliers and banks), the company’s auditors, governmental agencies (such as the IRS and SEC), and the public at large.</w:t>
      </w:r>
    </w:p>
    <w:p w14:paraId="64B026BF" w14:textId="77777777" w:rsidR="00C54F6C" w:rsidRPr="00553260" w:rsidRDefault="00C54F6C" w:rsidP="00ED0FE2">
      <w:pPr>
        <w:pStyle w:val="FootnoteText"/>
        <w:ind w:left="216" w:hanging="216"/>
        <w:rPr>
          <w:rFonts w:ascii="Arial" w:hAnsi="Arial" w:cs="Arial"/>
          <w:sz w:val="24"/>
          <w:szCs w:val="24"/>
        </w:rPr>
      </w:pPr>
    </w:p>
    <w:p w14:paraId="54CB4F2B" w14:textId="77777777" w:rsidR="00C54F6C" w:rsidRPr="00553260" w:rsidRDefault="00DA5A70" w:rsidP="00ED0FE2">
      <w:pPr>
        <w:rPr>
          <w:rFonts w:ascii="Arial" w:hAnsi="Arial" w:cs="Arial"/>
          <w:b/>
          <w:sz w:val="24"/>
          <w:szCs w:val="24"/>
          <w:lang w:val="en-CA"/>
        </w:rPr>
      </w:pPr>
      <w:r w:rsidRPr="00553260">
        <w:rPr>
          <w:rFonts w:ascii="Arial" w:hAnsi="Arial" w:cs="Arial"/>
          <w:b/>
          <w:sz w:val="24"/>
          <w:szCs w:val="24"/>
          <w:lang w:val="en-CA"/>
        </w:rPr>
        <w:br w:type="page"/>
      </w:r>
      <w:r w:rsidR="005157CA" w:rsidRPr="00553260">
        <w:rPr>
          <w:rFonts w:ascii="Arial" w:hAnsi="Arial" w:cs="Arial"/>
          <w:b/>
          <w:sz w:val="24"/>
          <w:szCs w:val="24"/>
          <w:lang w:val="en-CA"/>
        </w:rPr>
        <w:lastRenderedPageBreak/>
        <w:t>S1</w:t>
      </w:r>
      <w:r w:rsidR="00C54F6C" w:rsidRPr="00553260">
        <w:rPr>
          <w:rFonts w:ascii="Arial" w:hAnsi="Arial" w:cs="Arial"/>
          <w:b/>
          <w:sz w:val="24"/>
          <w:szCs w:val="24"/>
          <w:lang w:val="en-CA"/>
        </w:rPr>
        <w:t>-5</w:t>
      </w:r>
    </w:p>
    <w:p w14:paraId="16A90009" w14:textId="77777777" w:rsidR="000814A5" w:rsidRPr="00553260" w:rsidRDefault="000814A5" w:rsidP="00ED0FE2">
      <w:pPr>
        <w:ind w:left="810" w:hanging="810"/>
        <w:rPr>
          <w:rFonts w:ascii="Arial" w:hAnsi="Arial" w:cs="Arial"/>
          <w:sz w:val="24"/>
          <w:szCs w:val="24"/>
          <w:lang w:val="en-CA"/>
        </w:rPr>
      </w:pPr>
    </w:p>
    <w:p w14:paraId="6C7323D2" w14:textId="77777777" w:rsidR="00C54F6C" w:rsidRPr="00553260" w:rsidRDefault="00C54F6C" w:rsidP="00ED0FE2">
      <w:pPr>
        <w:ind w:left="810" w:hanging="810"/>
        <w:rPr>
          <w:rFonts w:ascii="Arial" w:hAnsi="Arial" w:cs="Arial"/>
          <w:sz w:val="24"/>
          <w:szCs w:val="24"/>
          <w:lang w:val="en-CA"/>
        </w:rPr>
      </w:pPr>
      <w:r w:rsidRPr="00553260">
        <w:rPr>
          <w:rFonts w:ascii="Arial" w:hAnsi="Arial" w:cs="Arial"/>
          <w:sz w:val="24"/>
          <w:szCs w:val="24"/>
          <w:lang w:val="en-CA"/>
        </w:rPr>
        <w:t>Req. 1</w:t>
      </w:r>
      <w:r w:rsidRPr="00553260">
        <w:rPr>
          <w:rFonts w:ascii="Arial" w:hAnsi="Arial" w:cs="Arial"/>
          <w:sz w:val="24"/>
          <w:szCs w:val="24"/>
          <w:lang w:val="en-CA"/>
        </w:rPr>
        <w:tab/>
      </w:r>
    </w:p>
    <w:p w14:paraId="1832253B" w14:textId="77777777" w:rsidR="00DA5A70" w:rsidRPr="00553260" w:rsidRDefault="00DA5A70" w:rsidP="00ED0FE2">
      <w:pPr>
        <w:ind w:left="810" w:hanging="810"/>
        <w:rPr>
          <w:rFonts w:ascii="Arial" w:hAnsi="Arial" w:cs="Arial"/>
          <w:sz w:val="24"/>
          <w:szCs w:val="24"/>
          <w:lang w:val="en-CA"/>
        </w:rPr>
      </w:pPr>
    </w:p>
    <w:p w14:paraId="56CAF850" w14:textId="77777777" w:rsidR="00FF5DE5" w:rsidRPr="00553260" w:rsidRDefault="00C54F6C" w:rsidP="00ED0FE2">
      <w:pPr>
        <w:pStyle w:val="text"/>
        <w:spacing w:before="0" w:line="240" w:lineRule="auto"/>
        <w:rPr>
          <w:rFonts w:cs="Arial"/>
          <w:szCs w:val="24"/>
          <w:lang w:val="en-CA"/>
        </w:rPr>
      </w:pPr>
      <w:r w:rsidRPr="00553260">
        <w:rPr>
          <w:rFonts w:cs="Arial"/>
          <w:szCs w:val="24"/>
          <w:lang w:val="en-CA"/>
        </w:rPr>
        <w:t xml:space="preserve">You should take the position that an </w:t>
      </w:r>
      <w:r w:rsidRPr="00553260">
        <w:rPr>
          <w:rFonts w:cs="Arial"/>
          <w:i/>
          <w:szCs w:val="24"/>
          <w:lang w:val="en-CA"/>
        </w:rPr>
        <w:t>independent</w:t>
      </w:r>
      <w:r w:rsidRPr="00553260">
        <w:rPr>
          <w:rFonts w:cs="Arial"/>
          <w:szCs w:val="24"/>
          <w:lang w:val="en-CA"/>
        </w:rPr>
        <w:t xml:space="preserve"> annual audit of the financial statements is an absolute must. This is the best way to ensure that the financial statements are complete, are free from bias, and conform with GAAP.</w:t>
      </w:r>
      <w:r w:rsidR="00FF5DE5" w:rsidRPr="00553260">
        <w:rPr>
          <w:rFonts w:cs="Arial"/>
          <w:szCs w:val="24"/>
          <w:lang w:val="en-CA"/>
        </w:rPr>
        <w:t xml:space="preserve"> You should be prepared to reject the partner’s uncle as the auditor because there is no evidence about his competence as an accountant or auditor. Also, he does not appear independent because he is related to the partner who prepares the financial statements, resulting in a potential conflict of interest.</w:t>
      </w:r>
    </w:p>
    <w:p w14:paraId="43A4F186" w14:textId="77777777" w:rsidR="00C54F6C" w:rsidRPr="00553260" w:rsidRDefault="00C54F6C" w:rsidP="00ED0FE2">
      <w:pPr>
        <w:ind w:left="810" w:hanging="810"/>
        <w:rPr>
          <w:rFonts w:ascii="Arial" w:hAnsi="Arial" w:cs="Arial"/>
          <w:sz w:val="24"/>
          <w:szCs w:val="24"/>
          <w:lang w:val="en-CA"/>
        </w:rPr>
      </w:pPr>
    </w:p>
    <w:p w14:paraId="29D28111" w14:textId="77777777" w:rsidR="00C54F6C" w:rsidRDefault="00C54F6C" w:rsidP="00ED0FE2">
      <w:pPr>
        <w:rPr>
          <w:ins w:id="13" w:author="Robert Ducharme" w:date="2017-07-21T18:56:00Z"/>
          <w:rFonts w:ascii="Arial" w:hAnsi="Arial" w:cs="Arial"/>
          <w:sz w:val="24"/>
          <w:szCs w:val="24"/>
          <w:lang w:val="en-CA"/>
        </w:rPr>
      </w:pPr>
      <w:r w:rsidRPr="00553260">
        <w:rPr>
          <w:rFonts w:ascii="Arial" w:hAnsi="Arial" w:cs="Arial"/>
          <w:sz w:val="24"/>
          <w:szCs w:val="24"/>
          <w:lang w:val="en-CA"/>
        </w:rPr>
        <w:t>Req. 2</w:t>
      </w:r>
      <w:r w:rsidRPr="00553260">
        <w:rPr>
          <w:rFonts w:ascii="Arial" w:hAnsi="Arial" w:cs="Arial"/>
          <w:sz w:val="24"/>
          <w:szCs w:val="24"/>
          <w:lang w:val="en-CA"/>
        </w:rPr>
        <w:tab/>
      </w:r>
    </w:p>
    <w:p w14:paraId="0BAE256C" w14:textId="77777777" w:rsidR="00757C9F" w:rsidRPr="00553260" w:rsidRDefault="00757C9F" w:rsidP="00ED0FE2">
      <w:pPr>
        <w:rPr>
          <w:rFonts w:ascii="Arial" w:hAnsi="Arial" w:cs="Arial"/>
          <w:sz w:val="24"/>
          <w:szCs w:val="24"/>
          <w:lang w:val="en-CA"/>
        </w:rPr>
      </w:pPr>
    </w:p>
    <w:p w14:paraId="32DE5536" w14:textId="77777777" w:rsidR="00C54F6C" w:rsidRPr="00553260" w:rsidRDefault="00C54F6C" w:rsidP="00ED0FE2">
      <w:pPr>
        <w:tabs>
          <w:tab w:val="left" w:pos="9214"/>
        </w:tabs>
        <w:rPr>
          <w:rFonts w:ascii="Arial" w:hAnsi="Arial" w:cs="Arial"/>
          <w:b/>
          <w:sz w:val="24"/>
          <w:szCs w:val="24"/>
          <w:lang w:val="en-CA"/>
        </w:rPr>
      </w:pPr>
      <w:r w:rsidRPr="00553260">
        <w:rPr>
          <w:rFonts w:ascii="Arial" w:hAnsi="Arial" w:cs="Arial"/>
          <w:sz w:val="24"/>
          <w:szCs w:val="24"/>
          <w:lang w:val="en-CA"/>
        </w:rPr>
        <w:t>You should strongly recommend the selection of an independent C</w:t>
      </w:r>
      <w:r w:rsidR="00D41D0D" w:rsidRPr="00553260">
        <w:rPr>
          <w:rFonts w:ascii="Arial" w:hAnsi="Arial" w:cs="Arial"/>
          <w:sz w:val="24"/>
          <w:szCs w:val="24"/>
          <w:lang w:val="en-CA"/>
        </w:rPr>
        <w:t>P</w:t>
      </w:r>
      <w:r w:rsidRPr="00553260">
        <w:rPr>
          <w:rFonts w:ascii="Arial" w:hAnsi="Arial" w:cs="Arial"/>
          <w:sz w:val="24"/>
          <w:szCs w:val="24"/>
          <w:lang w:val="en-CA"/>
        </w:rPr>
        <w:t xml:space="preserve">A in public practice because the financial statements should be audited by a competent and independent professional who must follow prescribed accounting and auditing standards on a strictly independent basis. An audit by </w:t>
      </w:r>
      <w:r w:rsidR="00FF5DE5" w:rsidRPr="00553260">
        <w:rPr>
          <w:rFonts w:ascii="Arial" w:hAnsi="Arial" w:cs="Arial"/>
          <w:sz w:val="24"/>
          <w:szCs w:val="24"/>
          <w:lang w:val="en-CA"/>
        </w:rPr>
        <w:t>an uncle</w:t>
      </w:r>
      <w:r w:rsidRPr="00553260">
        <w:rPr>
          <w:rFonts w:ascii="Arial" w:hAnsi="Arial" w:cs="Arial"/>
          <w:sz w:val="24"/>
          <w:szCs w:val="24"/>
          <w:lang w:val="en-CA"/>
        </w:rPr>
        <w:t xml:space="preserve"> would not meet these requirements.</w:t>
      </w:r>
    </w:p>
    <w:p w14:paraId="1677BC35" w14:textId="77777777" w:rsidR="006A60E8" w:rsidRPr="00553260" w:rsidRDefault="006A60E8" w:rsidP="00ED0FE2">
      <w:pPr>
        <w:rPr>
          <w:rFonts w:ascii="Arial" w:hAnsi="Arial" w:cs="Arial"/>
          <w:b/>
          <w:sz w:val="24"/>
          <w:szCs w:val="24"/>
          <w:lang w:val="en-CA"/>
        </w:rPr>
      </w:pPr>
    </w:p>
    <w:p w14:paraId="0A7BEA97" w14:textId="77777777" w:rsidR="00CB4D61" w:rsidRPr="00553260" w:rsidRDefault="00CB4D61" w:rsidP="00ED0FE2">
      <w:pPr>
        <w:rPr>
          <w:rFonts w:ascii="Arial" w:hAnsi="Arial" w:cs="Arial"/>
          <w:b/>
          <w:sz w:val="24"/>
          <w:szCs w:val="24"/>
          <w:lang w:val="en-CA"/>
        </w:rPr>
      </w:pPr>
    </w:p>
    <w:p w14:paraId="4EE35236" w14:textId="77777777" w:rsidR="00030164" w:rsidRPr="00553260" w:rsidRDefault="00030164" w:rsidP="00030164">
      <w:pPr>
        <w:rPr>
          <w:rFonts w:ascii="Arial" w:hAnsi="Arial"/>
          <w:b/>
          <w:sz w:val="24"/>
          <w:lang w:val="en-CA"/>
        </w:rPr>
      </w:pPr>
      <w:r w:rsidRPr="00553260">
        <w:rPr>
          <w:rFonts w:ascii="Arial" w:hAnsi="Arial"/>
          <w:b/>
          <w:sz w:val="24"/>
          <w:lang w:val="en-CA"/>
        </w:rPr>
        <w:t>S1-6</w:t>
      </w:r>
    </w:p>
    <w:p w14:paraId="01D5B3AB" w14:textId="77777777" w:rsidR="00030164" w:rsidRPr="00553260" w:rsidRDefault="00030164" w:rsidP="00030164">
      <w:pPr>
        <w:rPr>
          <w:rFonts w:ascii="Arial" w:hAnsi="Arial"/>
          <w:bCs/>
          <w:sz w:val="24"/>
          <w:lang w:val="en-CA"/>
        </w:rPr>
      </w:pPr>
    </w:p>
    <w:p w14:paraId="7E5A569F" w14:textId="77777777" w:rsidR="00030164" w:rsidRPr="00553260" w:rsidRDefault="00030164" w:rsidP="00030164">
      <w:pPr>
        <w:rPr>
          <w:rFonts w:ascii="Arial" w:hAnsi="Arial"/>
          <w:bCs/>
          <w:sz w:val="24"/>
          <w:lang w:val="en-CA"/>
        </w:rPr>
      </w:pPr>
      <w:r w:rsidRPr="00553260">
        <w:rPr>
          <w:rFonts w:ascii="Arial" w:hAnsi="Arial"/>
          <w:bCs/>
          <w:sz w:val="24"/>
          <w:lang w:val="en-CA"/>
        </w:rPr>
        <w:t>Req. 1</w:t>
      </w:r>
    </w:p>
    <w:p w14:paraId="6ABA181C" w14:textId="77777777" w:rsidR="00030164" w:rsidRPr="00553260" w:rsidRDefault="00030164" w:rsidP="00030164">
      <w:pPr>
        <w:rPr>
          <w:rFonts w:ascii="Arial" w:hAnsi="Arial"/>
          <w:bCs/>
          <w:sz w:val="24"/>
          <w:lang w:val="en-CA"/>
        </w:rPr>
      </w:pPr>
    </w:p>
    <w:p w14:paraId="003BCECE" w14:textId="77777777" w:rsidR="00030164" w:rsidRPr="00553260" w:rsidRDefault="00030164" w:rsidP="00030164">
      <w:pPr>
        <w:rPr>
          <w:rFonts w:ascii="Arial" w:hAnsi="Arial"/>
          <w:bCs/>
          <w:sz w:val="24"/>
          <w:lang w:val="en-CA"/>
        </w:rPr>
      </w:pPr>
      <w:r w:rsidRPr="00553260">
        <w:rPr>
          <w:rFonts w:ascii="Arial" w:hAnsi="Arial"/>
          <w:bCs/>
          <w:sz w:val="24"/>
          <w:lang w:val="en-CA"/>
        </w:rPr>
        <w:t>A balance sheet lists items owned (assets) and owed (liabilities) at a particular point in time, producing a “net worth” that represents the excess of assets over liabilities. Two balance sheets are presented below, one based on historical costs (similar to GAAP) and one based on fair values (similar to a personal financial planning approach). Notes for these balance sheets also are presented, along with a conclusion about which individual is better off.</w:t>
      </w:r>
    </w:p>
    <w:p w14:paraId="11796624" w14:textId="77777777" w:rsidR="00030164" w:rsidRPr="00553260" w:rsidRDefault="00030164" w:rsidP="00030164">
      <w:pPr>
        <w:rPr>
          <w:rFonts w:ascii="Arial" w:hAnsi="Arial"/>
          <w:bCs/>
          <w:sz w:val="24"/>
          <w:lang w:val="en-CA"/>
        </w:rPr>
      </w:pPr>
    </w:p>
    <w:p w14:paraId="79503A7C" w14:textId="77777777" w:rsidR="00030164" w:rsidRPr="00553260" w:rsidRDefault="00030164" w:rsidP="00030164">
      <w:pPr>
        <w:rPr>
          <w:rFonts w:ascii="Arial" w:hAnsi="Arial"/>
          <w:bCs/>
          <w:sz w:val="24"/>
          <w:lang w:val="en-CA"/>
        </w:rPr>
      </w:pPr>
      <w:r w:rsidRPr="00553260">
        <w:rPr>
          <w:rFonts w:ascii="Arial" w:hAnsi="Arial"/>
          <w:bCs/>
          <w:sz w:val="24"/>
          <w:lang w:val="en-CA"/>
        </w:rPr>
        <w:t>Based on historical cost:</w:t>
      </w:r>
    </w:p>
    <w:p w14:paraId="15E0933A" w14:textId="77777777" w:rsidR="00030164" w:rsidRPr="00553260" w:rsidRDefault="00030164" w:rsidP="00030164">
      <w:pPr>
        <w:rPr>
          <w:rFonts w:ascii="Arial" w:hAnsi="Arial"/>
          <w:bCs/>
          <w:sz w:val="24"/>
          <w:lang w:val="en-CA"/>
        </w:rPr>
      </w:pPr>
    </w:p>
    <w:tbl>
      <w:tblPr>
        <w:tblW w:w="0" w:type="auto"/>
        <w:tblLayout w:type="fixed"/>
        <w:tblLook w:val="04A0" w:firstRow="1" w:lastRow="0" w:firstColumn="1" w:lastColumn="0" w:noHBand="0" w:noVBand="1"/>
      </w:tblPr>
      <w:tblGrid>
        <w:gridCol w:w="3348"/>
        <w:gridCol w:w="21"/>
        <w:gridCol w:w="69"/>
        <w:gridCol w:w="900"/>
        <w:gridCol w:w="540"/>
        <w:gridCol w:w="3600"/>
        <w:gridCol w:w="990"/>
      </w:tblGrid>
      <w:tr w:rsidR="00030164" w:rsidRPr="00553260" w14:paraId="60BE28D6" w14:textId="77777777" w:rsidTr="00030164">
        <w:trPr>
          <w:cantSplit/>
        </w:trPr>
        <w:tc>
          <w:tcPr>
            <w:tcW w:w="4338" w:type="dxa"/>
            <w:gridSpan w:val="4"/>
            <w:hideMark/>
          </w:tcPr>
          <w:p w14:paraId="637CDE93" w14:textId="77777777" w:rsidR="00030164" w:rsidRPr="00553260" w:rsidRDefault="00030164">
            <w:pPr>
              <w:jc w:val="center"/>
              <w:rPr>
                <w:rFonts w:ascii="Arial" w:hAnsi="Arial"/>
                <w:b/>
                <w:sz w:val="24"/>
                <w:lang w:val="en-CA"/>
              </w:rPr>
            </w:pPr>
            <w:r w:rsidRPr="00553260">
              <w:rPr>
                <w:rFonts w:ascii="Arial" w:hAnsi="Arial"/>
                <w:b/>
                <w:sz w:val="24"/>
                <w:lang w:val="en-CA"/>
              </w:rPr>
              <w:t>Ashley</w:t>
            </w:r>
          </w:p>
        </w:tc>
        <w:tc>
          <w:tcPr>
            <w:tcW w:w="540" w:type="dxa"/>
          </w:tcPr>
          <w:p w14:paraId="4873AAAF" w14:textId="77777777" w:rsidR="00030164" w:rsidRPr="00553260" w:rsidRDefault="00030164">
            <w:pPr>
              <w:rPr>
                <w:rFonts w:ascii="Arial" w:hAnsi="Arial"/>
                <w:bCs/>
                <w:sz w:val="24"/>
                <w:lang w:val="en-CA"/>
              </w:rPr>
            </w:pPr>
          </w:p>
        </w:tc>
        <w:tc>
          <w:tcPr>
            <w:tcW w:w="4590" w:type="dxa"/>
            <w:gridSpan w:val="2"/>
            <w:hideMark/>
          </w:tcPr>
          <w:p w14:paraId="1867CA07" w14:textId="77777777" w:rsidR="00030164" w:rsidRPr="00553260" w:rsidRDefault="00030164">
            <w:pPr>
              <w:pStyle w:val="textc"/>
              <w:spacing w:after="0" w:line="240" w:lineRule="auto"/>
              <w:rPr>
                <w:b/>
                <w:lang w:val="en-CA"/>
              </w:rPr>
            </w:pPr>
            <w:r w:rsidRPr="00553260">
              <w:rPr>
                <w:b/>
                <w:lang w:val="en-CA"/>
              </w:rPr>
              <w:t>Jason</w:t>
            </w:r>
          </w:p>
        </w:tc>
      </w:tr>
      <w:tr w:rsidR="00030164" w:rsidRPr="00553260" w14:paraId="0301B8CB" w14:textId="77777777" w:rsidTr="00030164">
        <w:tc>
          <w:tcPr>
            <w:tcW w:w="3438" w:type="dxa"/>
            <w:gridSpan w:val="3"/>
            <w:hideMark/>
          </w:tcPr>
          <w:p w14:paraId="7A317FB7" w14:textId="77777777" w:rsidR="00030164" w:rsidRPr="00553260" w:rsidRDefault="00030164">
            <w:pPr>
              <w:pStyle w:val="Heading4"/>
              <w:rPr>
                <w:rFonts w:cs="Times New Roman"/>
                <w:b w:val="0"/>
                <w:lang w:val="en-CA"/>
              </w:rPr>
            </w:pPr>
            <w:r w:rsidRPr="00553260">
              <w:rPr>
                <w:rFonts w:cs="Times New Roman"/>
                <w:b w:val="0"/>
                <w:lang w:val="en-CA"/>
              </w:rPr>
              <w:t>Assets</w:t>
            </w:r>
          </w:p>
        </w:tc>
        <w:tc>
          <w:tcPr>
            <w:tcW w:w="900" w:type="dxa"/>
            <w:tcMar>
              <w:top w:w="0" w:type="dxa"/>
              <w:left w:w="14" w:type="dxa"/>
              <w:bottom w:w="0" w:type="dxa"/>
              <w:right w:w="14" w:type="dxa"/>
            </w:tcMar>
          </w:tcPr>
          <w:p w14:paraId="57FD97D9" w14:textId="77777777" w:rsidR="00030164" w:rsidRPr="00553260" w:rsidRDefault="00030164">
            <w:pPr>
              <w:jc w:val="right"/>
              <w:rPr>
                <w:rFonts w:ascii="Arial" w:hAnsi="Arial"/>
                <w:bCs/>
                <w:sz w:val="24"/>
                <w:lang w:val="en-CA"/>
              </w:rPr>
            </w:pPr>
          </w:p>
        </w:tc>
        <w:tc>
          <w:tcPr>
            <w:tcW w:w="540" w:type="dxa"/>
          </w:tcPr>
          <w:p w14:paraId="36B75027" w14:textId="77777777" w:rsidR="00030164" w:rsidRPr="00553260" w:rsidRDefault="00030164">
            <w:pPr>
              <w:rPr>
                <w:rFonts w:ascii="Arial" w:hAnsi="Arial"/>
                <w:bCs/>
                <w:sz w:val="24"/>
                <w:lang w:val="en-CA"/>
              </w:rPr>
            </w:pPr>
          </w:p>
        </w:tc>
        <w:tc>
          <w:tcPr>
            <w:tcW w:w="3600" w:type="dxa"/>
            <w:hideMark/>
          </w:tcPr>
          <w:p w14:paraId="318AA65C" w14:textId="77777777" w:rsidR="00030164" w:rsidRPr="00553260" w:rsidRDefault="00030164">
            <w:pPr>
              <w:pStyle w:val="Heading4"/>
              <w:rPr>
                <w:rFonts w:cs="Times New Roman"/>
                <w:b w:val="0"/>
                <w:lang w:val="en-CA"/>
              </w:rPr>
            </w:pPr>
            <w:r w:rsidRPr="00553260">
              <w:rPr>
                <w:rFonts w:cs="Times New Roman"/>
                <w:b w:val="0"/>
                <w:lang w:val="en-CA"/>
              </w:rPr>
              <w:t>Assets</w:t>
            </w:r>
          </w:p>
        </w:tc>
        <w:tc>
          <w:tcPr>
            <w:tcW w:w="990" w:type="dxa"/>
          </w:tcPr>
          <w:p w14:paraId="2F1CE81F" w14:textId="77777777" w:rsidR="00030164" w:rsidRPr="00553260" w:rsidRDefault="00030164">
            <w:pPr>
              <w:jc w:val="right"/>
              <w:rPr>
                <w:rFonts w:ascii="Arial" w:hAnsi="Arial"/>
                <w:bCs/>
                <w:sz w:val="24"/>
                <w:lang w:val="en-CA"/>
              </w:rPr>
            </w:pPr>
          </w:p>
        </w:tc>
      </w:tr>
      <w:tr w:rsidR="00030164" w:rsidRPr="00553260" w14:paraId="349BBABD" w14:textId="77777777" w:rsidTr="00030164">
        <w:tc>
          <w:tcPr>
            <w:tcW w:w="3369" w:type="dxa"/>
            <w:gridSpan w:val="2"/>
            <w:hideMark/>
          </w:tcPr>
          <w:p w14:paraId="741AFAD1" w14:textId="77777777" w:rsidR="00030164" w:rsidRPr="00553260" w:rsidRDefault="00030164">
            <w:pPr>
              <w:rPr>
                <w:rFonts w:ascii="Arial" w:hAnsi="Arial"/>
                <w:bCs/>
                <w:sz w:val="24"/>
                <w:lang w:val="en-CA"/>
              </w:rPr>
            </w:pPr>
            <w:r w:rsidRPr="00553260">
              <w:rPr>
                <w:rFonts w:ascii="Arial" w:hAnsi="Arial"/>
                <w:bCs/>
                <w:sz w:val="24"/>
                <w:lang w:val="en-CA"/>
              </w:rPr>
              <w:t xml:space="preserve">  Cash</w:t>
            </w:r>
          </w:p>
        </w:tc>
        <w:tc>
          <w:tcPr>
            <w:tcW w:w="969" w:type="dxa"/>
            <w:gridSpan w:val="2"/>
            <w:tcMar>
              <w:top w:w="0" w:type="dxa"/>
              <w:left w:w="14" w:type="dxa"/>
              <w:bottom w:w="0" w:type="dxa"/>
              <w:right w:w="14" w:type="dxa"/>
            </w:tcMar>
            <w:hideMark/>
          </w:tcPr>
          <w:p w14:paraId="4A15112C" w14:textId="77777777" w:rsidR="00030164" w:rsidRPr="00553260" w:rsidRDefault="00030164">
            <w:pPr>
              <w:jc w:val="right"/>
              <w:rPr>
                <w:rFonts w:ascii="Arial" w:hAnsi="Arial"/>
                <w:bCs/>
                <w:sz w:val="24"/>
                <w:lang w:val="en-CA"/>
              </w:rPr>
            </w:pPr>
            <w:r w:rsidRPr="00553260">
              <w:rPr>
                <w:rFonts w:ascii="Arial" w:hAnsi="Arial"/>
                <w:bCs/>
                <w:sz w:val="24"/>
                <w:lang w:val="en-CA"/>
              </w:rPr>
              <w:t>$   1,000</w:t>
            </w:r>
          </w:p>
        </w:tc>
        <w:tc>
          <w:tcPr>
            <w:tcW w:w="540" w:type="dxa"/>
          </w:tcPr>
          <w:p w14:paraId="2540AF76" w14:textId="77777777" w:rsidR="00030164" w:rsidRPr="00553260" w:rsidRDefault="00030164">
            <w:pPr>
              <w:rPr>
                <w:rFonts w:ascii="Arial" w:hAnsi="Arial"/>
                <w:bCs/>
                <w:sz w:val="24"/>
                <w:lang w:val="en-CA"/>
              </w:rPr>
            </w:pPr>
          </w:p>
        </w:tc>
        <w:tc>
          <w:tcPr>
            <w:tcW w:w="3600" w:type="dxa"/>
            <w:hideMark/>
          </w:tcPr>
          <w:p w14:paraId="3D97F99D" w14:textId="77777777" w:rsidR="00030164" w:rsidRPr="00553260" w:rsidRDefault="00030164">
            <w:pPr>
              <w:rPr>
                <w:rFonts w:ascii="Arial" w:hAnsi="Arial"/>
                <w:bCs/>
                <w:sz w:val="24"/>
                <w:lang w:val="en-CA"/>
              </w:rPr>
            </w:pPr>
            <w:r w:rsidRPr="00553260">
              <w:rPr>
                <w:rFonts w:ascii="Arial" w:hAnsi="Arial"/>
                <w:bCs/>
                <w:sz w:val="24"/>
                <w:lang w:val="en-CA"/>
              </w:rPr>
              <w:t xml:space="preserve">  Cash</w:t>
            </w:r>
          </w:p>
        </w:tc>
        <w:tc>
          <w:tcPr>
            <w:tcW w:w="990" w:type="dxa"/>
            <w:tcMar>
              <w:top w:w="0" w:type="dxa"/>
              <w:left w:w="14" w:type="dxa"/>
              <w:bottom w:w="0" w:type="dxa"/>
              <w:right w:w="14" w:type="dxa"/>
            </w:tcMar>
            <w:hideMark/>
          </w:tcPr>
          <w:p w14:paraId="0A4FDB46" w14:textId="77777777" w:rsidR="00030164" w:rsidRPr="00553260" w:rsidRDefault="00030164">
            <w:pPr>
              <w:jc w:val="right"/>
              <w:rPr>
                <w:rFonts w:ascii="Arial" w:hAnsi="Arial"/>
                <w:bCs/>
                <w:sz w:val="24"/>
                <w:lang w:val="en-CA"/>
              </w:rPr>
            </w:pPr>
            <w:r w:rsidRPr="00553260">
              <w:rPr>
                <w:rFonts w:ascii="Arial" w:hAnsi="Arial"/>
                <w:bCs/>
                <w:sz w:val="24"/>
                <w:lang w:val="en-CA"/>
              </w:rPr>
              <w:t>$</w:t>
            </w:r>
            <w:r w:rsidRPr="00553260">
              <w:rPr>
                <w:rFonts w:ascii="Arial" w:hAnsi="Arial"/>
                <w:bCs/>
                <w:sz w:val="2"/>
                <w:lang w:val="en-CA"/>
              </w:rPr>
              <w:t xml:space="preserve">    </w:t>
            </w:r>
            <w:r w:rsidRPr="00553260">
              <w:rPr>
                <w:rFonts w:ascii="Arial" w:hAnsi="Arial"/>
                <w:bCs/>
                <w:sz w:val="24"/>
                <w:lang w:val="en-CA"/>
              </w:rPr>
              <w:t>6,000</w:t>
            </w:r>
          </w:p>
        </w:tc>
      </w:tr>
      <w:tr w:rsidR="00030164" w:rsidRPr="00553260" w14:paraId="41E57B3F" w14:textId="77777777" w:rsidTr="00030164">
        <w:tc>
          <w:tcPr>
            <w:tcW w:w="3369" w:type="dxa"/>
            <w:gridSpan w:val="2"/>
            <w:hideMark/>
          </w:tcPr>
          <w:p w14:paraId="5557A1E0" w14:textId="77777777" w:rsidR="00030164" w:rsidRPr="00553260" w:rsidRDefault="00030164">
            <w:pPr>
              <w:rPr>
                <w:rFonts w:ascii="Arial" w:hAnsi="Arial"/>
                <w:bCs/>
                <w:sz w:val="24"/>
                <w:lang w:val="en-CA"/>
              </w:rPr>
            </w:pPr>
            <w:r w:rsidRPr="00553260">
              <w:rPr>
                <w:rFonts w:ascii="Arial" w:hAnsi="Arial"/>
                <w:bCs/>
                <w:sz w:val="24"/>
                <w:lang w:val="en-CA"/>
              </w:rPr>
              <w:t xml:space="preserve">  Artwork</w:t>
            </w:r>
          </w:p>
        </w:tc>
        <w:tc>
          <w:tcPr>
            <w:tcW w:w="969" w:type="dxa"/>
            <w:gridSpan w:val="2"/>
            <w:tcBorders>
              <w:top w:val="nil"/>
              <w:left w:val="nil"/>
              <w:bottom w:val="single" w:sz="4" w:space="0" w:color="auto"/>
              <w:right w:val="nil"/>
            </w:tcBorders>
            <w:tcMar>
              <w:top w:w="0" w:type="dxa"/>
              <w:left w:w="14" w:type="dxa"/>
              <w:bottom w:w="0" w:type="dxa"/>
              <w:right w:w="14" w:type="dxa"/>
            </w:tcMar>
            <w:hideMark/>
          </w:tcPr>
          <w:p w14:paraId="1DE9F794" w14:textId="77777777" w:rsidR="00030164" w:rsidRPr="00553260" w:rsidRDefault="00030164">
            <w:pPr>
              <w:jc w:val="right"/>
              <w:rPr>
                <w:rFonts w:ascii="Arial" w:hAnsi="Arial"/>
                <w:bCs/>
                <w:sz w:val="24"/>
                <w:lang w:val="en-CA"/>
              </w:rPr>
            </w:pPr>
            <w:r w:rsidRPr="00553260">
              <w:rPr>
                <w:rFonts w:ascii="Arial" w:hAnsi="Arial"/>
                <w:bCs/>
                <w:sz w:val="24"/>
                <w:lang w:val="en-CA"/>
              </w:rPr>
              <w:t>800</w:t>
            </w:r>
          </w:p>
        </w:tc>
        <w:tc>
          <w:tcPr>
            <w:tcW w:w="540" w:type="dxa"/>
          </w:tcPr>
          <w:p w14:paraId="33CB9D24" w14:textId="77777777" w:rsidR="00030164" w:rsidRPr="00553260" w:rsidRDefault="00030164">
            <w:pPr>
              <w:rPr>
                <w:rFonts w:ascii="Arial" w:hAnsi="Arial"/>
                <w:bCs/>
                <w:sz w:val="24"/>
                <w:lang w:val="en-CA"/>
              </w:rPr>
            </w:pPr>
          </w:p>
        </w:tc>
        <w:tc>
          <w:tcPr>
            <w:tcW w:w="3600" w:type="dxa"/>
            <w:hideMark/>
          </w:tcPr>
          <w:p w14:paraId="255846A5" w14:textId="77777777" w:rsidR="00030164" w:rsidRPr="00553260" w:rsidRDefault="00030164">
            <w:pPr>
              <w:rPr>
                <w:rFonts w:ascii="Arial" w:hAnsi="Arial"/>
                <w:bCs/>
                <w:sz w:val="24"/>
                <w:lang w:val="en-CA"/>
              </w:rPr>
            </w:pPr>
            <w:r w:rsidRPr="00553260">
              <w:rPr>
                <w:rFonts w:ascii="Arial" w:hAnsi="Arial"/>
                <w:bCs/>
                <w:sz w:val="24"/>
                <w:lang w:val="en-CA"/>
              </w:rPr>
              <w:t xml:space="preserve">  PlayStation Console</w:t>
            </w:r>
          </w:p>
        </w:tc>
        <w:tc>
          <w:tcPr>
            <w:tcW w:w="990" w:type="dxa"/>
            <w:tcBorders>
              <w:top w:val="nil"/>
              <w:left w:val="nil"/>
              <w:bottom w:val="single" w:sz="4" w:space="0" w:color="auto"/>
              <w:right w:val="nil"/>
            </w:tcBorders>
            <w:tcMar>
              <w:top w:w="0" w:type="dxa"/>
              <w:left w:w="14" w:type="dxa"/>
              <w:bottom w:w="0" w:type="dxa"/>
              <w:right w:w="14" w:type="dxa"/>
            </w:tcMar>
            <w:hideMark/>
          </w:tcPr>
          <w:p w14:paraId="469AF63E" w14:textId="77777777" w:rsidR="00030164" w:rsidRPr="00553260" w:rsidRDefault="00030164">
            <w:pPr>
              <w:jc w:val="right"/>
              <w:rPr>
                <w:rFonts w:ascii="Arial" w:hAnsi="Arial"/>
                <w:bCs/>
                <w:sz w:val="24"/>
                <w:lang w:val="en-CA"/>
              </w:rPr>
            </w:pPr>
            <w:r w:rsidRPr="00553260">
              <w:rPr>
                <w:rFonts w:ascii="Arial" w:hAnsi="Arial"/>
                <w:bCs/>
                <w:sz w:val="24"/>
                <w:lang w:val="en-CA"/>
              </w:rPr>
              <w:t>250</w:t>
            </w:r>
          </w:p>
        </w:tc>
      </w:tr>
      <w:tr w:rsidR="00030164" w:rsidRPr="00553260" w14:paraId="3EC61BA7" w14:textId="77777777" w:rsidTr="00030164">
        <w:tc>
          <w:tcPr>
            <w:tcW w:w="3369" w:type="dxa"/>
            <w:gridSpan w:val="2"/>
            <w:hideMark/>
          </w:tcPr>
          <w:p w14:paraId="1BB5E7BF" w14:textId="77777777" w:rsidR="00030164" w:rsidRPr="00553260" w:rsidRDefault="00030164">
            <w:pPr>
              <w:pStyle w:val="Heading4"/>
              <w:rPr>
                <w:rFonts w:cs="Times New Roman"/>
                <w:b w:val="0"/>
                <w:lang w:val="en-CA"/>
              </w:rPr>
            </w:pPr>
            <w:r w:rsidRPr="00553260">
              <w:rPr>
                <w:rFonts w:cs="Times New Roman"/>
                <w:b w:val="0"/>
                <w:lang w:val="en-CA"/>
              </w:rPr>
              <w:t>Total Assets</w:t>
            </w:r>
          </w:p>
        </w:tc>
        <w:tc>
          <w:tcPr>
            <w:tcW w:w="969" w:type="dxa"/>
            <w:gridSpan w:val="2"/>
            <w:tcBorders>
              <w:top w:val="single" w:sz="4" w:space="0" w:color="auto"/>
              <w:left w:val="nil"/>
              <w:bottom w:val="single" w:sz="4" w:space="0" w:color="auto"/>
              <w:right w:val="nil"/>
            </w:tcBorders>
            <w:tcMar>
              <w:top w:w="0" w:type="dxa"/>
              <w:left w:w="14" w:type="dxa"/>
              <w:bottom w:w="0" w:type="dxa"/>
              <w:right w:w="14" w:type="dxa"/>
            </w:tcMar>
            <w:hideMark/>
          </w:tcPr>
          <w:p w14:paraId="2C884548" w14:textId="77777777" w:rsidR="00030164" w:rsidRPr="00553260" w:rsidRDefault="00030164">
            <w:pPr>
              <w:jc w:val="right"/>
              <w:rPr>
                <w:rFonts w:ascii="Arial" w:hAnsi="Arial"/>
                <w:bCs/>
                <w:sz w:val="24"/>
                <w:lang w:val="en-CA"/>
              </w:rPr>
            </w:pPr>
            <w:r w:rsidRPr="00553260">
              <w:rPr>
                <w:rFonts w:ascii="Arial" w:hAnsi="Arial"/>
                <w:bCs/>
                <w:sz w:val="24"/>
                <w:lang w:val="en-CA"/>
              </w:rPr>
              <w:t>1,800</w:t>
            </w:r>
          </w:p>
        </w:tc>
        <w:tc>
          <w:tcPr>
            <w:tcW w:w="540" w:type="dxa"/>
          </w:tcPr>
          <w:p w14:paraId="02D6AC28" w14:textId="77777777" w:rsidR="00030164" w:rsidRPr="00553260" w:rsidRDefault="00030164">
            <w:pPr>
              <w:rPr>
                <w:rFonts w:ascii="Arial" w:hAnsi="Arial"/>
                <w:bCs/>
                <w:sz w:val="24"/>
                <w:lang w:val="en-CA"/>
              </w:rPr>
            </w:pPr>
          </w:p>
        </w:tc>
        <w:tc>
          <w:tcPr>
            <w:tcW w:w="3600" w:type="dxa"/>
            <w:hideMark/>
          </w:tcPr>
          <w:p w14:paraId="00973B93" w14:textId="77777777" w:rsidR="00030164" w:rsidRPr="00553260" w:rsidRDefault="00030164">
            <w:pPr>
              <w:rPr>
                <w:rFonts w:ascii="Arial" w:hAnsi="Arial"/>
                <w:bCs/>
                <w:sz w:val="24"/>
                <w:lang w:val="en-CA"/>
              </w:rPr>
            </w:pPr>
            <w:r w:rsidRPr="00553260">
              <w:rPr>
                <w:rFonts w:ascii="Arial" w:hAnsi="Arial"/>
                <w:sz w:val="24"/>
                <w:lang w:val="en-CA"/>
              </w:rPr>
              <w:t>Total Assets</w:t>
            </w:r>
          </w:p>
        </w:tc>
        <w:tc>
          <w:tcPr>
            <w:tcW w:w="990" w:type="dxa"/>
            <w:tcBorders>
              <w:top w:val="single" w:sz="4" w:space="0" w:color="auto"/>
              <w:left w:val="nil"/>
              <w:bottom w:val="nil"/>
              <w:right w:val="nil"/>
            </w:tcBorders>
            <w:tcMar>
              <w:top w:w="0" w:type="dxa"/>
              <w:left w:w="14" w:type="dxa"/>
              <w:bottom w:w="0" w:type="dxa"/>
              <w:right w:w="14" w:type="dxa"/>
            </w:tcMar>
            <w:hideMark/>
          </w:tcPr>
          <w:p w14:paraId="44D51CFE" w14:textId="77777777" w:rsidR="00030164" w:rsidRPr="00553260" w:rsidRDefault="00030164">
            <w:pPr>
              <w:jc w:val="right"/>
              <w:rPr>
                <w:rFonts w:ascii="Arial" w:hAnsi="Arial"/>
                <w:bCs/>
                <w:sz w:val="24"/>
                <w:lang w:val="en-CA"/>
              </w:rPr>
            </w:pPr>
            <w:r w:rsidRPr="00553260">
              <w:rPr>
                <w:rFonts w:ascii="Arial" w:hAnsi="Arial"/>
                <w:bCs/>
                <w:sz w:val="24"/>
                <w:lang w:val="en-CA"/>
              </w:rPr>
              <w:t xml:space="preserve"> 6,250</w:t>
            </w:r>
          </w:p>
        </w:tc>
      </w:tr>
      <w:tr w:rsidR="00030164" w:rsidRPr="00553260" w14:paraId="01D69703" w14:textId="77777777" w:rsidTr="00030164">
        <w:tc>
          <w:tcPr>
            <w:tcW w:w="3369" w:type="dxa"/>
            <w:gridSpan w:val="2"/>
          </w:tcPr>
          <w:p w14:paraId="511FA52B" w14:textId="77777777" w:rsidR="00030164" w:rsidRPr="00553260" w:rsidRDefault="00030164">
            <w:pPr>
              <w:pStyle w:val="Heading4"/>
              <w:rPr>
                <w:rFonts w:cs="Times New Roman"/>
                <w:b w:val="0"/>
                <w:lang w:val="en-CA"/>
              </w:rPr>
            </w:pPr>
          </w:p>
        </w:tc>
        <w:tc>
          <w:tcPr>
            <w:tcW w:w="969" w:type="dxa"/>
            <w:gridSpan w:val="2"/>
            <w:tcBorders>
              <w:top w:val="single" w:sz="4" w:space="0" w:color="auto"/>
              <w:left w:val="nil"/>
              <w:bottom w:val="nil"/>
              <w:right w:val="nil"/>
            </w:tcBorders>
            <w:tcMar>
              <w:top w:w="0" w:type="dxa"/>
              <w:left w:w="14" w:type="dxa"/>
              <w:bottom w:w="0" w:type="dxa"/>
              <w:right w:w="14" w:type="dxa"/>
            </w:tcMar>
          </w:tcPr>
          <w:p w14:paraId="461031BF" w14:textId="77777777" w:rsidR="00030164" w:rsidRPr="00553260" w:rsidRDefault="00030164">
            <w:pPr>
              <w:jc w:val="right"/>
              <w:rPr>
                <w:rFonts w:ascii="Arial" w:hAnsi="Arial"/>
                <w:bCs/>
                <w:sz w:val="24"/>
                <w:lang w:val="en-CA"/>
              </w:rPr>
            </w:pPr>
          </w:p>
        </w:tc>
        <w:tc>
          <w:tcPr>
            <w:tcW w:w="540" w:type="dxa"/>
          </w:tcPr>
          <w:p w14:paraId="76513F08" w14:textId="77777777" w:rsidR="00030164" w:rsidRPr="00553260" w:rsidRDefault="00030164">
            <w:pPr>
              <w:rPr>
                <w:rFonts w:ascii="Arial" w:hAnsi="Arial"/>
                <w:bCs/>
                <w:sz w:val="24"/>
                <w:lang w:val="en-CA"/>
              </w:rPr>
            </w:pPr>
          </w:p>
        </w:tc>
        <w:tc>
          <w:tcPr>
            <w:tcW w:w="3600" w:type="dxa"/>
          </w:tcPr>
          <w:p w14:paraId="25EBFD29" w14:textId="77777777" w:rsidR="00030164" w:rsidRPr="00553260" w:rsidRDefault="00030164">
            <w:pPr>
              <w:rPr>
                <w:rFonts w:ascii="Arial" w:hAnsi="Arial"/>
                <w:bCs/>
                <w:sz w:val="24"/>
                <w:lang w:val="en-CA"/>
              </w:rPr>
            </w:pPr>
          </w:p>
        </w:tc>
        <w:tc>
          <w:tcPr>
            <w:tcW w:w="990" w:type="dxa"/>
            <w:tcBorders>
              <w:top w:val="single" w:sz="4" w:space="0" w:color="auto"/>
              <w:left w:val="nil"/>
              <w:bottom w:val="nil"/>
              <w:right w:val="nil"/>
            </w:tcBorders>
            <w:tcMar>
              <w:top w:w="0" w:type="dxa"/>
              <w:left w:w="14" w:type="dxa"/>
              <w:bottom w:w="0" w:type="dxa"/>
              <w:right w:w="14" w:type="dxa"/>
            </w:tcMar>
          </w:tcPr>
          <w:p w14:paraId="695BCD0F" w14:textId="77777777" w:rsidR="00030164" w:rsidRPr="00553260" w:rsidRDefault="00030164">
            <w:pPr>
              <w:jc w:val="right"/>
              <w:rPr>
                <w:rFonts w:ascii="Arial" w:hAnsi="Arial"/>
                <w:bCs/>
                <w:sz w:val="24"/>
                <w:lang w:val="en-CA"/>
              </w:rPr>
            </w:pPr>
          </w:p>
        </w:tc>
      </w:tr>
      <w:tr w:rsidR="00030164" w:rsidRPr="00553260" w14:paraId="4441BD62" w14:textId="77777777" w:rsidTr="00030164">
        <w:tc>
          <w:tcPr>
            <w:tcW w:w="3369" w:type="dxa"/>
            <w:gridSpan w:val="2"/>
            <w:hideMark/>
          </w:tcPr>
          <w:p w14:paraId="206C0A69" w14:textId="77777777" w:rsidR="00030164" w:rsidRPr="00553260" w:rsidRDefault="00030164">
            <w:pPr>
              <w:rPr>
                <w:rFonts w:ascii="Arial" w:hAnsi="Arial" w:cs="Arial"/>
                <w:bCs/>
                <w:sz w:val="24"/>
                <w:szCs w:val="24"/>
                <w:lang w:val="en-CA"/>
              </w:rPr>
            </w:pPr>
            <w:r w:rsidRPr="00553260">
              <w:rPr>
                <w:rFonts w:ascii="Arial" w:hAnsi="Arial" w:cs="Arial"/>
                <w:sz w:val="24"/>
                <w:szCs w:val="24"/>
                <w:lang w:val="en-CA"/>
              </w:rPr>
              <w:t>Liabilities</w:t>
            </w:r>
          </w:p>
        </w:tc>
        <w:tc>
          <w:tcPr>
            <w:tcW w:w="969" w:type="dxa"/>
            <w:gridSpan w:val="2"/>
            <w:tcMar>
              <w:top w:w="0" w:type="dxa"/>
              <w:left w:w="14" w:type="dxa"/>
              <w:bottom w:w="0" w:type="dxa"/>
              <w:right w:w="14" w:type="dxa"/>
            </w:tcMar>
          </w:tcPr>
          <w:p w14:paraId="6BD81A16" w14:textId="77777777" w:rsidR="00030164" w:rsidRPr="00553260" w:rsidRDefault="00030164">
            <w:pPr>
              <w:jc w:val="right"/>
              <w:rPr>
                <w:rFonts w:ascii="Arial" w:hAnsi="Arial"/>
                <w:bCs/>
                <w:sz w:val="24"/>
                <w:lang w:val="en-CA"/>
              </w:rPr>
            </w:pPr>
          </w:p>
        </w:tc>
        <w:tc>
          <w:tcPr>
            <w:tcW w:w="540" w:type="dxa"/>
          </w:tcPr>
          <w:p w14:paraId="5C6DBAD2" w14:textId="77777777" w:rsidR="00030164" w:rsidRPr="00553260" w:rsidRDefault="00030164">
            <w:pPr>
              <w:rPr>
                <w:rFonts w:ascii="Arial" w:hAnsi="Arial"/>
                <w:bCs/>
                <w:sz w:val="24"/>
                <w:lang w:val="en-CA"/>
              </w:rPr>
            </w:pPr>
          </w:p>
        </w:tc>
        <w:tc>
          <w:tcPr>
            <w:tcW w:w="3600" w:type="dxa"/>
            <w:hideMark/>
          </w:tcPr>
          <w:p w14:paraId="78A4FBCD" w14:textId="77777777" w:rsidR="00030164" w:rsidRPr="00553260" w:rsidRDefault="00030164">
            <w:pPr>
              <w:rPr>
                <w:rFonts w:ascii="Arial" w:hAnsi="Arial"/>
                <w:sz w:val="24"/>
                <w:lang w:val="en-CA"/>
              </w:rPr>
            </w:pPr>
            <w:r w:rsidRPr="00553260">
              <w:rPr>
                <w:rFonts w:ascii="Arial" w:hAnsi="Arial"/>
                <w:sz w:val="24"/>
                <w:lang w:val="en-CA"/>
              </w:rPr>
              <w:t>Liabilities</w:t>
            </w:r>
          </w:p>
        </w:tc>
        <w:tc>
          <w:tcPr>
            <w:tcW w:w="990" w:type="dxa"/>
            <w:tcMar>
              <w:top w:w="0" w:type="dxa"/>
              <w:left w:w="14" w:type="dxa"/>
              <w:bottom w:w="0" w:type="dxa"/>
              <w:right w:w="14" w:type="dxa"/>
            </w:tcMar>
          </w:tcPr>
          <w:p w14:paraId="6C5CEECA" w14:textId="77777777" w:rsidR="00030164" w:rsidRPr="00553260" w:rsidRDefault="00030164">
            <w:pPr>
              <w:jc w:val="right"/>
              <w:rPr>
                <w:rFonts w:ascii="Arial" w:hAnsi="Arial"/>
                <w:bCs/>
                <w:sz w:val="24"/>
                <w:lang w:val="en-CA"/>
              </w:rPr>
            </w:pPr>
          </w:p>
        </w:tc>
      </w:tr>
      <w:tr w:rsidR="00030164" w:rsidRPr="00553260" w14:paraId="0DEE8083" w14:textId="77777777" w:rsidTr="00030164">
        <w:tc>
          <w:tcPr>
            <w:tcW w:w="3369" w:type="dxa"/>
            <w:gridSpan w:val="2"/>
            <w:hideMark/>
          </w:tcPr>
          <w:p w14:paraId="290B3823" w14:textId="77777777" w:rsidR="00030164" w:rsidRPr="00553260" w:rsidRDefault="00030164">
            <w:pPr>
              <w:rPr>
                <w:rFonts w:ascii="Arial" w:hAnsi="Arial"/>
                <w:bCs/>
                <w:sz w:val="24"/>
                <w:lang w:val="en-CA"/>
              </w:rPr>
            </w:pPr>
            <w:r w:rsidRPr="00553260">
              <w:rPr>
                <w:rFonts w:ascii="Arial" w:hAnsi="Arial"/>
                <w:bCs/>
                <w:sz w:val="24"/>
                <w:lang w:val="en-CA"/>
              </w:rPr>
              <w:t xml:space="preserve">  Loan Payable</w:t>
            </w:r>
          </w:p>
        </w:tc>
        <w:tc>
          <w:tcPr>
            <w:tcW w:w="969" w:type="dxa"/>
            <w:gridSpan w:val="2"/>
            <w:tcBorders>
              <w:top w:val="nil"/>
              <w:left w:val="nil"/>
              <w:bottom w:val="single" w:sz="4" w:space="0" w:color="auto"/>
              <w:right w:val="nil"/>
            </w:tcBorders>
            <w:tcMar>
              <w:top w:w="0" w:type="dxa"/>
              <w:left w:w="14" w:type="dxa"/>
              <w:bottom w:w="0" w:type="dxa"/>
              <w:right w:w="14" w:type="dxa"/>
            </w:tcMar>
            <w:hideMark/>
          </w:tcPr>
          <w:p w14:paraId="2E7560E5" w14:textId="77777777" w:rsidR="00030164" w:rsidRPr="00553260" w:rsidRDefault="00030164">
            <w:pPr>
              <w:jc w:val="right"/>
              <w:rPr>
                <w:rFonts w:ascii="Arial" w:hAnsi="Arial"/>
                <w:bCs/>
                <w:sz w:val="24"/>
                <w:lang w:val="en-CA"/>
              </w:rPr>
            </w:pPr>
            <w:r w:rsidRPr="00553260">
              <w:rPr>
                <w:rFonts w:ascii="Arial" w:hAnsi="Arial"/>
                <w:bCs/>
                <w:sz w:val="24"/>
                <w:lang w:val="en-CA"/>
              </w:rPr>
              <w:t xml:space="preserve">   250</w:t>
            </w:r>
          </w:p>
        </w:tc>
        <w:tc>
          <w:tcPr>
            <w:tcW w:w="540" w:type="dxa"/>
          </w:tcPr>
          <w:p w14:paraId="68130449" w14:textId="77777777" w:rsidR="00030164" w:rsidRPr="00553260" w:rsidRDefault="00030164">
            <w:pPr>
              <w:rPr>
                <w:rFonts w:ascii="Arial" w:hAnsi="Arial"/>
                <w:bCs/>
                <w:sz w:val="24"/>
                <w:lang w:val="en-CA"/>
              </w:rPr>
            </w:pPr>
          </w:p>
        </w:tc>
        <w:tc>
          <w:tcPr>
            <w:tcW w:w="3600" w:type="dxa"/>
            <w:hideMark/>
          </w:tcPr>
          <w:p w14:paraId="3C984F38" w14:textId="77777777" w:rsidR="00030164" w:rsidRPr="00553260" w:rsidRDefault="00030164">
            <w:pPr>
              <w:rPr>
                <w:rFonts w:ascii="Arial" w:hAnsi="Arial"/>
                <w:bCs/>
                <w:sz w:val="24"/>
                <w:lang w:val="en-CA"/>
              </w:rPr>
            </w:pPr>
            <w:r w:rsidRPr="00553260">
              <w:rPr>
                <w:rFonts w:ascii="Arial" w:hAnsi="Arial"/>
                <w:bCs/>
                <w:sz w:val="24"/>
                <w:lang w:val="en-CA"/>
              </w:rPr>
              <w:t xml:space="preserve">  Tuition Payable</w:t>
            </w:r>
          </w:p>
        </w:tc>
        <w:tc>
          <w:tcPr>
            <w:tcW w:w="990" w:type="dxa"/>
            <w:tcMar>
              <w:top w:w="0" w:type="dxa"/>
              <w:left w:w="14" w:type="dxa"/>
              <w:bottom w:w="0" w:type="dxa"/>
              <w:right w:w="14" w:type="dxa"/>
            </w:tcMar>
            <w:hideMark/>
          </w:tcPr>
          <w:p w14:paraId="3A23E3FF" w14:textId="77777777" w:rsidR="00030164" w:rsidRPr="00553260" w:rsidRDefault="00030164">
            <w:pPr>
              <w:jc w:val="right"/>
              <w:rPr>
                <w:rFonts w:ascii="Arial" w:hAnsi="Arial"/>
                <w:bCs/>
                <w:sz w:val="24"/>
                <w:lang w:val="en-CA"/>
              </w:rPr>
            </w:pPr>
            <w:r w:rsidRPr="00553260">
              <w:rPr>
                <w:rFonts w:ascii="Arial" w:hAnsi="Arial"/>
                <w:bCs/>
                <w:sz w:val="24"/>
                <w:lang w:val="en-CA"/>
              </w:rPr>
              <w:t xml:space="preserve">   800</w:t>
            </w:r>
          </w:p>
        </w:tc>
      </w:tr>
      <w:tr w:rsidR="00030164" w:rsidRPr="00553260" w14:paraId="3A0994CC" w14:textId="77777777" w:rsidTr="00030164">
        <w:tc>
          <w:tcPr>
            <w:tcW w:w="3369" w:type="dxa"/>
            <w:gridSpan w:val="2"/>
            <w:hideMark/>
          </w:tcPr>
          <w:p w14:paraId="11C4D106" w14:textId="77777777" w:rsidR="00030164" w:rsidRPr="00553260" w:rsidRDefault="00030164">
            <w:pPr>
              <w:rPr>
                <w:rFonts w:ascii="Arial" w:hAnsi="Arial"/>
                <w:sz w:val="24"/>
                <w:lang w:val="en-CA"/>
              </w:rPr>
            </w:pPr>
            <w:r w:rsidRPr="00553260">
              <w:rPr>
                <w:rFonts w:ascii="Arial" w:hAnsi="Arial"/>
                <w:sz w:val="24"/>
                <w:lang w:val="en-CA"/>
              </w:rPr>
              <w:t xml:space="preserve">     Total Liabilities</w:t>
            </w:r>
          </w:p>
        </w:tc>
        <w:tc>
          <w:tcPr>
            <w:tcW w:w="969" w:type="dxa"/>
            <w:gridSpan w:val="2"/>
            <w:tcBorders>
              <w:top w:val="single" w:sz="4" w:space="0" w:color="auto"/>
              <w:left w:val="nil"/>
              <w:bottom w:val="single" w:sz="4" w:space="0" w:color="auto"/>
              <w:right w:val="nil"/>
            </w:tcBorders>
            <w:tcMar>
              <w:top w:w="0" w:type="dxa"/>
              <w:left w:w="14" w:type="dxa"/>
              <w:bottom w:w="0" w:type="dxa"/>
              <w:right w:w="14" w:type="dxa"/>
            </w:tcMar>
            <w:hideMark/>
          </w:tcPr>
          <w:p w14:paraId="469385D5" w14:textId="77777777" w:rsidR="00030164" w:rsidRPr="00553260" w:rsidRDefault="00030164">
            <w:pPr>
              <w:jc w:val="right"/>
              <w:rPr>
                <w:rFonts w:ascii="Arial" w:hAnsi="Arial"/>
                <w:bCs/>
                <w:sz w:val="24"/>
                <w:lang w:val="en-CA"/>
              </w:rPr>
            </w:pPr>
            <w:r w:rsidRPr="00553260">
              <w:rPr>
                <w:rFonts w:ascii="Arial" w:hAnsi="Arial"/>
                <w:bCs/>
                <w:sz w:val="24"/>
                <w:lang w:val="en-CA"/>
              </w:rPr>
              <w:t>250</w:t>
            </w:r>
          </w:p>
        </w:tc>
        <w:tc>
          <w:tcPr>
            <w:tcW w:w="540" w:type="dxa"/>
          </w:tcPr>
          <w:p w14:paraId="24820E21" w14:textId="77777777" w:rsidR="00030164" w:rsidRPr="00553260" w:rsidRDefault="00030164">
            <w:pPr>
              <w:rPr>
                <w:rFonts w:ascii="Arial" w:hAnsi="Arial"/>
                <w:bCs/>
                <w:sz w:val="24"/>
                <w:lang w:val="en-CA"/>
              </w:rPr>
            </w:pPr>
          </w:p>
        </w:tc>
        <w:tc>
          <w:tcPr>
            <w:tcW w:w="3600" w:type="dxa"/>
            <w:hideMark/>
          </w:tcPr>
          <w:p w14:paraId="2C64C1FC" w14:textId="77777777" w:rsidR="00030164" w:rsidRPr="00553260" w:rsidRDefault="00030164">
            <w:pPr>
              <w:rPr>
                <w:rFonts w:ascii="Arial" w:hAnsi="Arial"/>
                <w:bCs/>
                <w:sz w:val="24"/>
                <w:lang w:val="en-CA"/>
              </w:rPr>
            </w:pPr>
            <w:r w:rsidRPr="00553260">
              <w:rPr>
                <w:rFonts w:ascii="Arial" w:hAnsi="Arial"/>
                <w:bCs/>
                <w:sz w:val="24"/>
                <w:lang w:val="en-CA"/>
              </w:rPr>
              <w:t xml:space="preserve">  Loan Payable</w:t>
            </w:r>
          </w:p>
        </w:tc>
        <w:tc>
          <w:tcPr>
            <w:tcW w:w="990" w:type="dxa"/>
            <w:tcBorders>
              <w:top w:val="nil"/>
              <w:left w:val="nil"/>
              <w:bottom w:val="single" w:sz="4" w:space="0" w:color="auto"/>
              <w:right w:val="nil"/>
            </w:tcBorders>
            <w:tcMar>
              <w:top w:w="0" w:type="dxa"/>
              <w:left w:w="14" w:type="dxa"/>
              <w:bottom w:w="0" w:type="dxa"/>
              <w:right w:w="14" w:type="dxa"/>
            </w:tcMar>
            <w:hideMark/>
          </w:tcPr>
          <w:p w14:paraId="3072AAA7" w14:textId="77777777" w:rsidR="00030164" w:rsidRPr="00553260" w:rsidRDefault="00030164">
            <w:pPr>
              <w:jc w:val="right"/>
              <w:rPr>
                <w:rFonts w:ascii="Arial" w:hAnsi="Arial"/>
                <w:bCs/>
                <w:sz w:val="24"/>
                <w:lang w:val="en-CA"/>
              </w:rPr>
            </w:pPr>
            <w:r w:rsidRPr="00553260">
              <w:rPr>
                <w:rFonts w:ascii="Arial" w:hAnsi="Arial"/>
                <w:bCs/>
                <w:sz w:val="24"/>
                <w:lang w:val="en-CA"/>
              </w:rPr>
              <w:t>4,800</w:t>
            </w:r>
          </w:p>
        </w:tc>
      </w:tr>
      <w:tr w:rsidR="00030164" w:rsidRPr="00553260" w14:paraId="22C89491" w14:textId="77777777" w:rsidTr="00030164">
        <w:tc>
          <w:tcPr>
            <w:tcW w:w="3369" w:type="dxa"/>
            <w:gridSpan w:val="2"/>
          </w:tcPr>
          <w:p w14:paraId="1C9E1E91" w14:textId="77777777" w:rsidR="00030164" w:rsidRPr="00553260" w:rsidRDefault="00030164">
            <w:pPr>
              <w:rPr>
                <w:rFonts w:ascii="Arial" w:hAnsi="Arial"/>
                <w:sz w:val="24"/>
                <w:lang w:val="en-CA"/>
              </w:rPr>
            </w:pPr>
          </w:p>
        </w:tc>
        <w:tc>
          <w:tcPr>
            <w:tcW w:w="969" w:type="dxa"/>
            <w:gridSpan w:val="2"/>
            <w:tcBorders>
              <w:top w:val="single" w:sz="4" w:space="0" w:color="auto"/>
              <w:left w:val="nil"/>
              <w:bottom w:val="nil"/>
              <w:right w:val="nil"/>
            </w:tcBorders>
            <w:tcMar>
              <w:top w:w="0" w:type="dxa"/>
              <w:left w:w="14" w:type="dxa"/>
              <w:bottom w:w="0" w:type="dxa"/>
              <w:right w:w="14" w:type="dxa"/>
            </w:tcMar>
          </w:tcPr>
          <w:p w14:paraId="79076CF3" w14:textId="77777777" w:rsidR="00030164" w:rsidRPr="00553260" w:rsidRDefault="00030164">
            <w:pPr>
              <w:jc w:val="right"/>
              <w:rPr>
                <w:rFonts w:ascii="Arial" w:hAnsi="Arial"/>
                <w:bCs/>
                <w:sz w:val="24"/>
                <w:lang w:val="en-CA"/>
              </w:rPr>
            </w:pPr>
          </w:p>
        </w:tc>
        <w:tc>
          <w:tcPr>
            <w:tcW w:w="540" w:type="dxa"/>
          </w:tcPr>
          <w:p w14:paraId="2CEBA309" w14:textId="77777777" w:rsidR="00030164" w:rsidRPr="00553260" w:rsidRDefault="00030164">
            <w:pPr>
              <w:rPr>
                <w:rFonts w:ascii="Arial" w:hAnsi="Arial"/>
                <w:bCs/>
                <w:sz w:val="24"/>
                <w:lang w:val="en-CA"/>
              </w:rPr>
            </w:pPr>
          </w:p>
        </w:tc>
        <w:tc>
          <w:tcPr>
            <w:tcW w:w="3600" w:type="dxa"/>
            <w:hideMark/>
          </w:tcPr>
          <w:p w14:paraId="66DA5461" w14:textId="77777777" w:rsidR="00030164" w:rsidRPr="00553260" w:rsidRDefault="00030164">
            <w:pPr>
              <w:rPr>
                <w:rFonts w:ascii="Arial" w:hAnsi="Arial"/>
                <w:sz w:val="24"/>
                <w:lang w:val="en-CA"/>
              </w:rPr>
            </w:pPr>
            <w:r w:rsidRPr="00553260">
              <w:rPr>
                <w:rFonts w:ascii="Arial" w:hAnsi="Arial"/>
                <w:sz w:val="24"/>
                <w:lang w:val="en-CA"/>
              </w:rPr>
              <w:t xml:space="preserve">     Total Liabilities</w:t>
            </w:r>
          </w:p>
        </w:tc>
        <w:tc>
          <w:tcPr>
            <w:tcW w:w="990" w:type="dxa"/>
            <w:tcBorders>
              <w:top w:val="single" w:sz="4" w:space="0" w:color="auto"/>
              <w:left w:val="nil"/>
              <w:bottom w:val="single" w:sz="4" w:space="0" w:color="auto"/>
              <w:right w:val="nil"/>
            </w:tcBorders>
            <w:tcMar>
              <w:top w:w="0" w:type="dxa"/>
              <w:left w:w="14" w:type="dxa"/>
              <w:bottom w:w="0" w:type="dxa"/>
              <w:right w:w="14" w:type="dxa"/>
            </w:tcMar>
            <w:hideMark/>
          </w:tcPr>
          <w:p w14:paraId="60E3EB59" w14:textId="77777777" w:rsidR="00030164" w:rsidRPr="00553260" w:rsidRDefault="00030164">
            <w:pPr>
              <w:jc w:val="right"/>
              <w:rPr>
                <w:rFonts w:ascii="Arial" w:hAnsi="Arial"/>
                <w:bCs/>
                <w:sz w:val="24"/>
                <w:lang w:val="en-CA"/>
              </w:rPr>
            </w:pPr>
            <w:r w:rsidRPr="00553260">
              <w:rPr>
                <w:rFonts w:ascii="Arial" w:hAnsi="Arial"/>
                <w:bCs/>
                <w:sz w:val="24"/>
                <w:lang w:val="en-CA"/>
              </w:rPr>
              <w:t>5,600</w:t>
            </w:r>
          </w:p>
        </w:tc>
      </w:tr>
      <w:tr w:rsidR="00030164" w:rsidRPr="00553260" w14:paraId="156ECEAB" w14:textId="77777777" w:rsidTr="00030164">
        <w:tc>
          <w:tcPr>
            <w:tcW w:w="3369" w:type="dxa"/>
            <w:gridSpan w:val="2"/>
          </w:tcPr>
          <w:p w14:paraId="03F85359" w14:textId="77777777" w:rsidR="00030164" w:rsidRPr="00553260" w:rsidRDefault="00030164">
            <w:pPr>
              <w:rPr>
                <w:rFonts w:ascii="Arial" w:hAnsi="Arial"/>
                <w:sz w:val="24"/>
                <w:lang w:val="en-CA"/>
              </w:rPr>
            </w:pPr>
          </w:p>
        </w:tc>
        <w:tc>
          <w:tcPr>
            <w:tcW w:w="969" w:type="dxa"/>
            <w:gridSpan w:val="2"/>
            <w:tcBorders>
              <w:top w:val="nil"/>
              <w:left w:val="nil"/>
              <w:bottom w:val="single" w:sz="4" w:space="0" w:color="auto"/>
              <w:right w:val="nil"/>
            </w:tcBorders>
            <w:tcMar>
              <w:top w:w="0" w:type="dxa"/>
              <w:left w:w="14" w:type="dxa"/>
              <w:bottom w:w="0" w:type="dxa"/>
              <w:right w:w="14" w:type="dxa"/>
            </w:tcMar>
          </w:tcPr>
          <w:p w14:paraId="68A23A8C" w14:textId="77777777" w:rsidR="00030164" w:rsidRPr="00553260" w:rsidRDefault="00030164">
            <w:pPr>
              <w:jc w:val="right"/>
              <w:rPr>
                <w:rFonts w:ascii="Arial" w:hAnsi="Arial"/>
                <w:bCs/>
                <w:sz w:val="24"/>
                <w:lang w:val="en-CA"/>
              </w:rPr>
            </w:pPr>
          </w:p>
        </w:tc>
        <w:tc>
          <w:tcPr>
            <w:tcW w:w="540" w:type="dxa"/>
          </w:tcPr>
          <w:p w14:paraId="32ACF60F" w14:textId="77777777" w:rsidR="00030164" w:rsidRPr="00553260" w:rsidRDefault="00030164">
            <w:pPr>
              <w:rPr>
                <w:rFonts w:ascii="Arial" w:hAnsi="Arial"/>
                <w:bCs/>
                <w:sz w:val="24"/>
                <w:lang w:val="en-CA"/>
              </w:rPr>
            </w:pPr>
          </w:p>
        </w:tc>
        <w:tc>
          <w:tcPr>
            <w:tcW w:w="3600" w:type="dxa"/>
          </w:tcPr>
          <w:p w14:paraId="30687830" w14:textId="77777777" w:rsidR="00030164" w:rsidRPr="00553260" w:rsidRDefault="00030164">
            <w:pPr>
              <w:rPr>
                <w:rFonts w:ascii="Arial" w:hAnsi="Arial"/>
                <w:sz w:val="24"/>
                <w:lang w:val="en-CA"/>
              </w:rPr>
            </w:pPr>
          </w:p>
        </w:tc>
        <w:tc>
          <w:tcPr>
            <w:tcW w:w="990" w:type="dxa"/>
            <w:tcBorders>
              <w:top w:val="single" w:sz="4" w:space="0" w:color="auto"/>
              <w:left w:val="nil"/>
              <w:bottom w:val="nil"/>
              <w:right w:val="nil"/>
            </w:tcBorders>
            <w:tcMar>
              <w:top w:w="0" w:type="dxa"/>
              <w:left w:w="14" w:type="dxa"/>
              <w:bottom w:w="0" w:type="dxa"/>
              <w:right w:w="14" w:type="dxa"/>
            </w:tcMar>
          </w:tcPr>
          <w:p w14:paraId="32D7A201" w14:textId="77777777" w:rsidR="00030164" w:rsidRPr="00553260" w:rsidRDefault="00030164">
            <w:pPr>
              <w:jc w:val="right"/>
              <w:rPr>
                <w:rFonts w:ascii="Arial" w:hAnsi="Arial"/>
                <w:bCs/>
                <w:sz w:val="24"/>
                <w:lang w:val="en-CA"/>
              </w:rPr>
            </w:pPr>
          </w:p>
        </w:tc>
      </w:tr>
      <w:tr w:rsidR="00030164" w:rsidRPr="00553260" w14:paraId="7405D377" w14:textId="77777777" w:rsidTr="00030164">
        <w:tc>
          <w:tcPr>
            <w:tcW w:w="3369" w:type="dxa"/>
            <w:gridSpan w:val="2"/>
            <w:hideMark/>
          </w:tcPr>
          <w:p w14:paraId="56FB227A" w14:textId="77777777" w:rsidR="00030164" w:rsidRPr="00553260" w:rsidRDefault="00030164">
            <w:pPr>
              <w:pStyle w:val="Heading4"/>
              <w:rPr>
                <w:rFonts w:cs="Times New Roman"/>
                <w:b w:val="0"/>
                <w:lang w:val="en-CA"/>
              </w:rPr>
            </w:pPr>
            <w:r w:rsidRPr="00553260">
              <w:rPr>
                <w:rFonts w:cs="Times New Roman"/>
                <w:b w:val="0"/>
                <w:lang w:val="en-CA"/>
              </w:rPr>
              <w:t>Net Worth</w:t>
            </w:r>
          </w:p>
        </w:tc>
        <w:tc>
          <w:tcPr>
            <w:tcW w:w="969" w:type="dxa"/>
            <w:gridSpan w:val="2"/>
            <w:tcBorders>
              <w:top w:val="single" w:sz="4" w:space="0" w:color="auto"/>
              <w:left w:val="nil"/>
              <w:bottom w:val="double" w:sz="4" w:space="0" w:color="auto"/>
              <w:right w:val="nil"/>
            </w:tcBorders>
            <w:tcMar>
              <w:top w:w="0" w:type="dxa"/>
              <w:left w:w="14" w:type="dxa"/>
              <w:bottom w:w="0" w:type="dxa"/>
              <w:right w:w="14" w:type="dxa"/>
            </w:tcMar>
            <w:hideMark/>
          </w:tcPr>
          <w:p w14:paraId="7B669089" w14:textId="77777777" w:rsidR="00030164" w:rsidRPr="00553260" w:rsidRDefault="00030164">
            <w:pPr>
              <w:jc w:val="right"/>
              <w:rPr>
                <w:rFonts w:ascii="Arial" w:hAnsi="Arial"/>
                <w:bCs/>
                <w:sz w:val="24"/>
                <w:lang w:val="en-CA"/>
              </w:rPr>
            </w:pPr>
            <w:r w:rsidRPr="00553260">
              <w:rPr>
                <w:rFonts w:ascii="Arial" w:hAnsi="Arial"/>
                <w:bCs/>
                <w:sz w:val="24"/>
                <w:lang w:val="en-CA"/>
              </w:rPr>
              <w:t>$   1,550</w:t>
            </w:r>
          </w:p>
        </w:tc>
        <w:tc>
          <w:tcPr>
            <w:tcW w:w="540" w:type="dxa"/>
          </w:tcPr>
          <w:p w14:paraId="28C3DF64" w14:textId="77777777" w:rsidR="00030164" w:rsidRPr="00553260" w:rsidRDefault="00030164">
            <w:pPr>
              <w:rPr>
                <w:rFonts w:ascii="Arial" w:hAnsi="Arial"/>
                <w:bCs/>
                <w:sz w:val="24"/>
                <w:lang w:val="en-CA"/>
              </w:rPr>
            </w:pPr>
          </w:p>
        </w:tc>
        <w:tc>
          <w:tcPr>
            <w:tcW w:w="3600" w:type="dxa"/>
            <w:hideMark/>
          </w:tcPr>
          <w:p w14:paraId="7D5DD079" w14:textId="77777777" w:rsidR="00030164" w:rsidRPr="00553260" w:rsidRDefault="00030164">
            <w:pPr>
              <w:rPr>
                <w:rFonts w:ascii="Arial" w:hAnsi="Arial"/>
                <w:sz w:val="24"/>
                <w:lang w:val="en-CA"/>
              </w:rPr>
            </w:pPr>
            <w:r w:rsidRPr="00553260">
              <w:rPr>
                <w:rFonts w:ascii="Arial" w:hAnsi="Arial"/>
                <w:sz w:val="24"/>
                <w:lang w:val="en-CA"/>
              </w:rPr>
              <w:t>Net Worth</w:t>
            </w:r>
          </w:p>
        </w:tc>
        <w:tc>
          <w:tcPr>
            <w:tcW w:w="990" w:type="dxa"/>
            <w:tcBorders>
              <w:top w:val="nil"/>
              <w:left w:val="nil"/>
              <w:bottom w:val="double" w:sz="4" w:space="0" w:color="auto"/>
              <w:right w:val="nil"/>
            </w:tcBorders>
            <w:tcMar>
              <w:top w:w="0" w:type="dxa"/>
              <w:left w:w="14" w:type="dxa"/>
              <w:bottom w:w="0" w:type="dxa"/>
              <w:right w:w="14" w:type="dxa"/>
            </w:tcMar>
            <w:hideMark/>
          </w:tcPr>
          <w:p w14:paraId="1313A74C" w14:textId="77777777" w:rsidR="00030164" w:rsidRPr="00553260" w:rsidRDefault="00030164">
            <w:pPr>
              <w:jc w:val="right"/>
              <w:rPr>
                <w:rFonts w:ascii="Arial" w:hAnsi="Arial"/>
                <w:bCs/>
                <w:sz w:val="24"/>
                <w:lang w:val="en-CA"/>
              </w:rPr>
            </w:pPr>
            <w:r w:rsidRPr="00553260">
              <w:rPr>
                <w:rFonts w:ascii="Arial" w:hAnsi="Arial"/>
                <w:bCs/>
                <w:sz w:val="24"/>
                <w:lang w:val="en-CA"/>
              </w:rPr>
              <w:t xml:space="preserve">$   </w:t>
            </w:r>
            <w:r w:rsidRPr="00553260">
              <w:rPr>
                <w:rFonts w:ascii="Arial" w:hAnsi="Arial"/>
                <w:bCs/>
                <w:sz w:val="2"/>
                <w:lang w:val="en-CA"/>
              </w:rPr>
              <w:t xml:space="preserve">    </w:t>
            </w:r>
            <w:r w:rsidRPr="00553260">
              <w:rPr>
                <w:rFonts w:ascii="Arial" w:hAnsi="Arial"/>
                <w:bCs/>
                <w:sz w:val="24"/>
                <w:lang w:val="en-CA"/>
              </w:rPr>
              <w:t>650</w:t>
            </w:r>
          </w:p>
        </w:tc>
      </w:tr>
      <w:tr w:rsidR="00030164" w:rsidRPr="00553260" w14:paraId="2392AEF8" w14:textId="77777777" w:rsidTr="00030164">
        <w:tc>
          <w:tcPr>
            <w:tcW w:w="3348" w:type="dxa"/>
          </w:tcPr>
          <w:p w14:paraId="1E8E79AA" w14:textId="77777777" w:rsidR="00030164" w:rsidRPr="00553260" w:rsidRDefault="00030164">
            <w:pPr>
              <w:rPr>
                <w:lang w:val="en-CA"/>
              </w:rPr>
            </w:pPr>
          </w:p>
        </w:tc>
        <w:tc>
          <w:tcPr>
            <w:tcW w:w="990" w:type="dxa"/>
            <w:gridSpan w:val="3"/>
          </w:tcPr>
          <w:p w14:paraId="5ADE24EE" w14:textId="77777777" w:rsidR="00030164" w:rsidRPr="00553260" w:rsidRDefault="00030164">
            <w:pPr>
              <w:rPr>
                <w:lang w:val="en-CA"/>
              </w:rPr>
            </w:pPr>
          </w:p>
        </w:tc>
        <w:tc>
          <w:tcPr>
            <w:tcW w:w="540" w:type="dxa"/>
          </w:tcPr>
          <w:p w14:paraId="173BA4D1" w14:textId="77777777" w:rsidR="00030164" w:rsidRPr="00553260" w:rsidRDefault="00030164">
            <w:pPr>
              <w:rPr>
                <w:lang w:val="en-CA"/>
              </w:rPr>
            </w:pPr>
          </w:p>
        </w:tc>
        <w:tc>
          <w:tcPr>
            <w:tcW w:w="3600" w:type="dxa"/>
          </w:tcPr>
          <w:p w14:paraId="662E9E0C" w14:textId="77777777" w:rsidR="00030164" w:rsidRPr="00553260" w:rsidRDefault="00030164">
            <w:pPr>
              <w:rPr>
                <w:lang w:val="en-CA"/>
              </w:rPr>
            </w:pPr>
          </w:p>
        </w:tc>
        <w:tc>
          <w:tcPr>
            <w:tcW w:w="990" w:type="dxa"/>
            <w:tcBorders>
              <w:top w:val="double" w:sz="4" w:space="0" w:color="auto"/>
              <w:left w:val="nil"/>
              <w:bottom w:val="nil"/>
              <w:right w:val="nil"/>
            </w:tcBorders>
            <w:tcMar>
              <w:top w:w="0" w:type="dxa"/>
              <w:left w:w="14" w:type="dxa"/>
              <w:bottom w:w="0" w:type="dxa"/>
              <w:right w:w="14" w:type="dxa"/>
            </w:tcMar>
          </w:tcPr>
          <w:p w14:paraId="25720E13" w14:textId="77777777" w:rsidR="00030164" w:rsidRPr="00553260" w:rsidRDefault="00030164">
            <w:pPr>
              <w:rPr>
                <w:lang w:val="en-CA"/>
              </w:rPr>
            </w:pPr>
          </w:p>
        </w:tc>
      </w:tr>
    </w:tbl>
    <w:p w14:paraId="4D4F1F2F" w14:textId="77777777" w:rsidR="00030164" w:rsidRPr="00553260" w:rsidRDefault="00030164" w:rsidP="00030164">
      <w:pPr>
        <w:rPr>
          <w:rFonts w:ascii="Arial" w:hAnsi="Arial" w:cs="Arial"/>
          <w:bCs/>
          <w:sz w:val="24"/>
          <w:szCs w:val="24"/>
          <w:lang w:val="en-CA"/>
        </w:rPr>
      </w:pPr>
    </w:p>
    <w:p w14:paraId="6F6C25AA" w14:textId="77777777" w:rsidR="00030164" w:rsidRPr="00553260" w:rsidRDefault="00030164" w:rsidP="00030164">
      <w:pPr>
        <w:rPr>
          <w:rFonts w:ascii="Arial" w:hAnsi="Arial" w:cs="Arial"/>
          <w:b/>
          <w:bCs/>
          <w:sz w:val="24"/>
          <w:szCs w:val="24"/>
          <w:lang w:val="en-CA"/>
        </w:rPr>
      </w:pPr>
      <w:r w:rsidRPr="00553260">
        <w:rPr>
          <w:rFonts w:ascii="Arial" w:hAnsi="Arial" w:cs="Arial"/>
          <w:bCs/>
          <w:sz w:val="24"/>
          <w:szCs w:val="24"/>
          <w:lang w:val="en-CA"/>
        </w:rPr>
        <w:br w:type="page"/>
      </w:r>
      <w:r w:rsidRPr="00553260">
        <w:rPr>
          <w:rFonts w:ascii="Arial" w:hAnsi="Arial" w:cs="Arial"/>
          <w:b/>
          <w:bCs/>
          <w:sz w:val="24"/>
          <w:szCs w:val="24"/>
          <w:lang w:val="en-CA"/>
        </w:rPr>
        <w:lastRenderedPageBreak/>
        <w:t>S1-6 (continued):</w:t>
      </w:r>
    </w:p>
    <w:p w14:paraId="22EDD190" w14:textId="77777777" w:rsidR="00030164" w:rsidRPr="00553260" w:rsidRDefault="00030164" w:rsidP="00030164">
      <w:pPr>
        <w:rPr>
          <w:rFonts w:ascii="Arial" w:hAnsi="Arial" w:cs="Arial"/>
          <w:bCs/>
          <w:sz w:val="24"/>
          <w:szCs w:val="24"/>
          <w:lang w:val="en-CA"/>
        </w:rPr>
      </w:pPr>
    </w:p>
    <w:p w14:paraId="188D3CE2" w14:textId="77777777" w:rsidR="00030164" w:rsidRPr="00553260" w:rsidRDefault="00030164" w:rsidP="00030164">
      <w:pPr>
        <w:rPr>
          <w:rFonts w:ascii="Arial" w:hAnsi="Arial" w:cs="Arial"/>
          <w:bCs/>
          <w:sz w:val="24"/>
          <w:szCs w:val="24"/>
          <w:lang w:val="en-CA"/>
        </w:rPr>
      </w:pPr>
      <w:r w:rsidRPr="00553260">
        <w:rPr>
          <w:rFonts w:ascii="Arial" w:hAnsi="Arial" w:cs="Arial"/>
          <w:bCs/>
          <w:sz w:val="24"/>
          <w:szCs w:val="24"/>
          <w:lang w:val="en-CA"/>
        </w:rPr>
        <w:t>Req. 1 (continued)</w:t>
      </w:r>
    </w:p>
    <w:p w14:paraId="7D656D16" w14:textId="77777777" w:rsidR="00030164" w:rsidRPr="00553260" w:rsidRDefault="00030164" w:rsidP="00030164">
      <w:pPr>
        <w:rPr>
          <w:rFonts w:ascii="Arial" w:hAnsi="Arial"/>
          <w:bCs/>
          <w:sz w:val="24"/>
          <w:lang w:val="en-CA"/>
        </w:rPr>
      </w:pPr>
    </w:p>
    <w:p w14:paraId="3716CDAB" w14:textId="77777777" w:rsidR="00030164" w:rsidRPr="00553260" w:rsidRDefault="00030164" w:rsidP="00030164">
      <w:pPr>
        <w:rPr>
          <w:rFonts w:ascii="Arial" w:hAnsi="Arial"/>
          <w:bCs/>
          <w:sz w:val="24"/>
          <w:lang w:val="en-CA"/>
        </w:rPr>
      </w:pPr>
      <w:r w:rsidRPr="00553260">
        <w:rPr>
          <w:rFonts w:ascii="Arial" w:hAnsi="Arial"/>
          <w:bCs/>
          <w:sz w:val="24"/>
          <w:lang w:val="en-CA"/>
        </w:rPr>
        <w:t>Based on fair value:</w:t>
      </w:r>
    </w:p>
    <w:p w14:paraId="00DCE986" w14:textId="77777777" w:rsidR="00030164" w:rsidRPr="00553260" w:rsidRDefault="00030164" w:rsidP="00030164">
      <w:pPr>
        <w:rPr>
          <w:rFonts w:ascii="Arial" w:hAnsi="Arial"/>
          <w:bCs/>
          <w:sz w:val="24"/>
          <w:lang w:val="en-CA"/>
        </w:rPr>
      </w:pPr>
    </w:p>
    <w:tbl>
      <w:tblPr>
        <w:tblW w:w="0" w:type="auto"/>
        <w:tblLayout w:type="fixed"/>
        <w:tblLook w:val="04A0" w:firstRow="1" w:lastRow="0" w:firstColumn="1" w:lastColumn="0" w:noHBand="0" w:noVBand="1"/>
      </w:tblPr>
      <w:tblGrid>
        <w:gridCol w:w="3258"/>
        <w:gridCol w:w="90"/>
        <w:gridCol w:w="90"/>
        <w:gridCol w:w="900"/>
        <w:gridCol w:w="540"/>
        <w:gridCol w:w="3420"/>
        <w:gridCol w:w="1170"/>
      </w:tblGrid>
      <w:tr w:rsidR="00030164" w:rsidRPr="00553260" w14:paraId="62C56F54" w14:textId="77777777" w:rsidTr="00030164">
        <w:trPr>
          <w:cantSplit/>
        </w:trPr>
        <w:tc>
          <w:tcPr>
            <w:tcW w:w="4338" w:type="dxa"/>
            <w:gridSpan w:val="4"/>
            <w:hideMark/>
          </w:tcPr>
          <w:p w14:paraId="35F76956" w14:textId="77777777" w:rsidR="00030164" w:rsidRPr="00553260" w:rsidRDefault="00030164">
            <w:pPr>
              <w:jc w:val="center"/>
              <w:rPr>
                <w:rFonts w:ascii="Arial" w:hAnsi="Arial"/>
                <w:b/>
                <w:sz w:val="24"/>
                <w:lang w:val="en-CA"/>
              </w:rPr>
            </w:pPr>
            <w:r w:rsidRPr="00553260">
              <w:rPr>
                <w:rFonts w:ascii="Arial" w:hAnsi="Arial"/>
                <w:b/>
                <w:sz w:val="24"/>
                <w:lang w:val="en-CA"/>
              </w:rPr>
              <w:t>Ashley</w:t>
            </w:r>
          </w:p>
        </w:tc>
        <w:tc>
          <w:tcPr>
            <w:tcW w:w="540" w:type="dxa"/>
          </w:tcPr>
          <w:p w14:paraId="6F90CFCC" w14:textId="77777777" w:rsidR="00030164" w:rsidRPr="00553260" w:rsidRDefault="00030164">
            <w:pPr>
              <w:rPr>
                <w:rFonts w:ascii="Arial" w:hAnsi="Arial"/>
                <w:bCs/>
                <w:sz w:val="24"/>
                <w:lang w:val="en-CA"/>
              </w:rPr>
            </w:pPr>
          </w:p>
        </w:tc>
        <w:tc>
          <w:tcPr>
            <w:tcW w:w="4590" w:type="dxa"/>
            <w:gridSpan w:val="2"/>
            <w:hideMark/>
          </w:tcPr>
          <w:p w14:paraId="2180BC53" w14:textId="77777777" w:rsidR="00030164" w:rsidRPr="00553260" w:rsidRDefault="00030164">
            <w:pPr>
              <w:pStyle w:val="textc"/>
              <w:spacing w:after="0" w:line="240" w:lineRule="auto"/>
              <w:rPr>
                <w:b/>
                <w:lang w:val="en-CA"/>
              </w:rPr>
            </w:pPr>
            <w:r w:rsidRPr="00553260">
              <w:rPr>
                <w:b/>
                <w:lang w:val="en-CA"/>
              </w:rPr>
              <w:t>Jason</w:t>
            </w:r>
          </w:p>
        </w:tc>
      </w:tr>
      <w:tr w:rsidR="00030164" w:rsidRPr="00553260" w14:paraId="1A1FBE81" w14:textId="77777777" w:rsidTr="00030164">
        <w:tc>
          <w:tcPr>
            <w:tcW w:w="3438" w:type="dxa"/>
            <w:gridSpan w:val="3"/>
            <w:hideMark/>
          </w:tcPr>
          <w:p w14:paraId="4B4CC5AD" w14:textId="77777777" w:rsidR="00030164" w:rsidRPr="00553260" w:rsidRDefault="00030164">
            <w:pPr>
              <w:pStyle w:val="Heading4"/>
              <w:rPr>
                <w:rFonts w:cs="Times New Roman"/>
                <w:b w:val="0"/>
                <w:lang w:val="en-CA"/>
              </w:rPr>
            </w:pPr>
            <w:r w:rsidRPr="00553260">
              <w:rPr>
                <w:rFonts w:cs="Times New Roman"/>
                <w:b w:val="0"/>
                <w:lang w:val="en-CA"/>
              </w:rPr>
              <w:t>Assets</w:t>
            </w:r>
          </w:p>
        </w:tc>
        <w:tc>
          <w:tcPr>
            <w:tcW w:w="900" w:type="dxa"/>
            <w:tcMar>
              <w:top w:w="0" w:type="dxa"/>
              <w:left w:w="14" w:type="dxa"/>
              <w:bottom w:w="0" w:type="dxa"/>
              <w:right w:w="14" w:type="dxa"/>
            </w:tcMar>
          </w:tcPr>
          <w:p w14:paraId="5B4867B8" w14:textId="77777777" w:rsidR="00030164" w:rsidRPr="00553260" w:rsidRDefault="00030164">
            <w:pPr>
              <w:jc w:val="right"/>
              <w:rPr>
                <w:rFonts w:ascii="Arial" w:hAnsi="Arial"/>
                <w:bCs/>
                <w:sz w:val="24"/>
                <w:lang w:val="en-CA"/>
              </w:rPr>
            </w:pPr>
          </w:p>
        </w:tc>
        <w:tc>
          <w:tcPr>
            <w:tcW w:w="540" w:type="dxa"/>
          </w:tcPr>
          <w:p w14:paraId="03BFF0F0" w14:textId="77777777" w:rsidR="00030164" w:rsidRPr="00553260" w:rsidRDefault="00030164">
            <w:pPr>
              <w:rPr>
                <w:rFonts w:ascii="Arial" w:hAnsi="Arial"/>
                <w:bCs/>
                <w:sz w:val="24"/>
                <w:lang w:val="en-CA"/>
              </w:rPr>
            </w:pPr>
          </w:p>
        </w:tc>
        <w:tc>
          <w:tcPr>
            <w:tcW w:w="3420" w:type="dxa"/>
            <w:hideMark/>
          </w:tcPr>
          <w:p w14:paraId="758ADAA9" w14:textId="77777777" w:rsidR="00030164" w:rsidRPr="00553260" w:rsidRDefault="00030164">
            <w:pPr>
              <w:pStyle w:val="Heading4"/>
              <w:rPr>
                <w:rFonts w:cs="Times New Roman"/>
                <w:b w:val="0"/>
                <w:lang w:val="en-CA"/>
              </w:rPr>
            </w:pPr>
            <w:r w:rsidRPr="00553260">
              <w:rPr>
                <w:rFonts w:cs="Times New Roman"/>
                <w:b w:val="0"/>
                <w:lang w:val="en-CA"/>
              </w:rPr>
              <w:t>Assets</w:t>
            </w:r>
          </w:p>
        </w:tc>
        <w:tc>
          <w:tcPr>
            <w:tcW w:w="1170" w:type="dxa"/>
          </w:tcPr>
          <w:p w14:paraId="6AF37D6D" w14:textId="77777777" w:rsidR="00030164" w:rsidRPr="00553260" w:rsidRDefault="00030164">
            <w:pPr>
              <w:jc w:val="right"/>
              <w:rPr>
                <w:rFonts w:ascii="Arial" w:hAnsi="Arial"/>
                <w:bCs/>
                <w:sz w:val="24"/>
                <w:lang w:val="en-CA"/>
              </w:rPr>
            </w:pPr>
          </w:p>
        </w:tc>
      </w:tr>
      <w:tr w:rsidR="00030164" w:rsidRPr="00553260" w14:paraId="4ACDE672" w14:textId="77777777" w:rsidTr="00030164">
        <w:tc>
          <w:tcPr>
            <w:tcW w:w="3258" w:type="dxa"/>
            <w:hideMark/>
          </w:tcPr>
          <w:p w14:paraId="4EDC10BC" w14:textId="77777777" w:rsidR="00030164" w:rsidRPr="00553260" w:rsidRDefault="00030164">
            <w:pPr>
              <w:rPr>
                <w:rFonts w:ascii="Arial" w:hAnsi="Arial"/>
                <w:bCs/>
                <w:sz w:val="24"/>
                <w:lang w:val="en-CA"/>
              </w:rPr>
            </w:pPr>
            <w:r w:rsidRPr="00553260">
              <w:rPr>
                <w:rFonts w:ascii="Arial" w:hAnsi="Arial"/>
                <w:bCs/>
                <w:sz w:val="24"/>
                <w:lang w:val="en-CA"/>
              </w:rPr>
              <w:t xml:space="preserve">  Cash</w:t>
            </w:r>
          </w:p>
        </w:tc>
        <w:tc>
          <w:tcPr>
            <w:tcW w:w="1080" w:type="dxa"/>
            <w:gridSpan w:val="3"/>
            <w:tcMar>
              <w:top w:w="0" w:type="dxa"/>
              <w:left w:w="14" w:type="dxa"/>
              <w:bottom w:w="0" w:type="dxa"/>
              <w:right w:w="14" w:type="dxa"/>
            </w:tcMar>
            <w:hideMark/>
          </w:tcPr>
          <w:p w14:paraId="6B7AED23" w14:textId="77777777" w:rsidR="00030164" w:rsidRPr="00553260" w:rsidRDefault="00030164">
            <w:pPr>
              <w:ind w:right="76"/>
              <w:jc w:val="right"/>
              <w:rPr>
                <w:rFonts w:ascii="Arial" w:hAnsi="Arial"/>
                <w:bCs/>
                <w:sz w:val="24"/>
                <w:lang w:val="en-CA"/>
              </w:rPr>
            </w:pPr>
            <w:r w:rsidRPr="00553260">
              <w:rPr>
                <w:rFonts w:ascii="Arial" w:hAnsi="Arial"/>
                <w:bCs/>
                <w:sz w:val="24"/>
                <w:lang w:val="en-CA"/>
              </w:rPr>
              <w:t>$   1,000</w:t>
            </w:r>
          </w:p>
        </w:tc>
        <w:tc>
          <w:tcPr>
            <w:tcW w:w="540" w:type="dxa"/>
          </w:tcPr>
          <w:p w14:paraId="65E846AF" w14:textId="77777777" w:rsidR="00030164" w:rsidRPr="00553260" w:rsidRDefault="00030164">
            <w:pPr>
              <w:rPr>
                <w:rFonts w:ascii="Arial" w:hAnsi="Arial"/>
                <w:bCs/>
                <w:sz w:val="24"/>
                <w:lang w:val="en-CA"/>
              </w:rPr>
            </w:pPr>
          </w:p>
        </w:tc>
        <w:tc>
          <w:tcPr>
            <w:tcW w:w="3420" w:type="dxa"/>
            <w:hideMark/>
          </w:tcPr>
          <w:p w14:paraId="1AEC81DE" w14:textId="77777777" w:rsidR="00030164" w:rsidRPr="00553260" w:rsidRDefault="00030164">
            <w:pPr>
              <w:rPr>
                <w:rFonts w:ascii="Arial" w:hAnsi="Arial"/>
                <w:bCs/>
                <w:sz w:val="24"/>
                <w:lang w:val="en-CA"/>
              </w:rPr>
            </w:pPr>
            <w:r w:rsidRPr="00553260">
              <w:rPr>
                <w:rFonts w:ascii="Arial" w:hAnsi="Arial"/>
                <w:bCs/>
                <w:sz w:val="24"/>
                <w:lang w:val="en-CA"/>
              </w:rPr>
              <w:t xml:space="preserve">  Cash</w:t>
            </w:r>
          </w:p>
        </w:tc>
        <w:tc>
          <w:tcPr>
            <w:tcW w:w="1170" w:type="dxa"/>
            <w:tcMar>
              <w:top w:w="0" w:type="dxa"/>
              <w:left w:w="14" w:type="dxa"/>
              <w:bottom w:w="0" w:type="dxa"/>
              <w:right w:w="14" w:type="dxa"/>
            </w:tcMar>
            <w:hideMark/>
          </w:tcPr>
          <w:p w14:paraId="7E3ED066" w14:textId="77777777" w:rsidR="00030164" w:rsidRPr="00553260" w:rsidRDefault="00030164">
            <w:pPr>
              <w:ind w:right="166"/>
              <w:jc w:val="right"/>
              <w:rPr>
                <w:rFonts w:ascii="Arial" w:hAnsi="Arial"/>
                <w:bCs/>
                <w:sz w:val="24"/>
                <w:lang w:val="en-CA"/>
              </w:rPr>
            </w:pPr>
            <w:r w:rsidRPr="00553260">
              <w:rPr>
                <w:rFonts w:ascii="Arial" w:hAnsi="Arial"/>
                <w:bCs/>
                <w:sz w:val="24"/>
                <w:lang w:val="en-CA"/>
              </w:rPr>
              <w:t>$</w:t>
            </w:r>
            <w:r w:rsidRPr="00553260">
              <w:rPr>
                <w:rFonts w:ascii="Arial" w:hAnsi="Arial"/>
                <w:bCs/>
                <w:sz w:val="2"/>
                <w:lang w:val="en-CA"/>
              </w:rPr>
              <w:t xml:space="preserve">    </w:t>
            </w:r>
            <w:r w:rsidRPr="00553260">
              <w:rPr>
                <w:rFonts w:ascii="Arial" w:hAnsi="Arial"/>
                <w:bCs/>
                <w:sz w:val="24"/>
                <w:lang w:val="en-CA"/>
              </w:rPr>
              <w:t>6,000</w:t>
            </w:r>
          </w:p>
        </w:tc>
      </w:tr>
      <w:tr w:rsidR="00030164" w:rsidRPr="00553260" w14:paraId="18673DC9" w14:textId="77777777" w:rsidTr="00030164">
        <w:tc>
          <w:tcPr>
            <w:tcW w:w="3258" w:type="dxa"/>
            <w:hideMark/>
          </w:tcPr>
          <w:p w14:paraId="580E73F6" w14:textId="77777777" w:rsidR="00030164" w:rsidRPr="00553260" w:rsidRDefault="00030164">
            <w:pPr>
              <w:rPr>
                <w:rFonts w:ascii="Arial" w:hAnsi="Arial"/>
                <w:bCs/>
                <w:sz w:val="24"/>
                <w:lang w:val="en-CA"/>
              </w:rPr>
            </w:pPr>
            <w:r w:rsidRPr="00553260">
              <w:rPr>
                <w:rFonts w:ascii="Arial" w:hAnsi="Arial"/>
                <w:bCs/>
                <w:sz w:val="24"/>
                <w:lang w:val="en-CA"/>
              </w:rPr>
              <w:t xml:space="preserve">  Artwork</w:t>
            </w:r>
          </w:p>
        </w:tc>
        <w:tc>
          <w:tcPr>
            <w:tcW w:w="1080" w:type="dxa"/>
            <w:gridSpan w:val="3"/>
            <w:tcBorders>
              <w:top w:val="nil"/>
              <w:left w:val="nil"/>
              <w:bottom w:val="single" w:sz="4" w:space="0" w:color="auto"/>
              <w:right w:val="nil"/>
            </w:tcBorders>
            <w:tcMar>
              <w:top w:w="0" w:type="dxa"/>
              <w:left w:w="14" w:type="dxa"/>
              <w:bottom w:w="0" w:type="dxa"/>
              <w:right w:w="14" w:type="dxa"/>
            </w:tcMar>
            <w:hideMark/>
          </w:tcPr>
          <w:p w14:paraId="3D838852" w14:textId="77777777" w:rsidR="00030164" w:rsidRPr="00553260" w:rsidRDefault="00030164">
            <w:pPr>
              <w:ind w:right="76"/>
              <w:jc w:val="right"/>
              <w:rPr>
                <w:rFonts w:ascii="Arial" w:hAnsi="Arial"/>
                <w:bCs/>
                <w:sz w:val="24"/>
                <w:lang w:val="en-CA"/>
              </w:rPr>
            </w:pPr>
            <w:r w:rsidRPr="00553260">
              <w:rPr>
                <w:rFonts w:ascii="Arial" w:hAnsi="Arial"/>
                <w:bCs/>
                <w:sz w:val="24"/>
                <w:lang w:val="en-CA"/>
              </w:rPr>
              <w:t>1,400</w:t>
            </w:r>
          </w:p>
        </w:tc>
        <w:tc>
          <w:tcPr>
            <w:tcW w:w="540" w:type="dxa"/>
          </w:tcPr>
          <w:p w14:paraId="7A119777" w14:textId="77777777" w:rsidR="00030164" w:rsidRPr="00553260" w:rsidRDefault="00030164">
            <w:pPr>
              <w:rPr>
                <w:rFonts w:ascii="Arial" w:hAnsi="Arial"/>
                <w:bCs/>
                <w:sz w:val="24"/>
                <w:lang w:val="en-CA"/>
              </w:rPr>
            </w:pPr>
          </w:p>
        </w:tc>
        <w:tc>
          <w:tcPr>
            <w:tcW w:w="3420" w:type="dxa"/>
            <w:hideMark/>
          </w:tcPr>
          <w:p w14:paraId="0FEC9CBB" w14:textId="77777777" w:rsidR="00030164" w:rsidRPr="00553260" w:rsidRDefault="00030164">
            <w:pPr>
              <w:rPr>
                <w:rFonts w:ascii="Arial" w:hAnsi="Arial"/>
                <w:bCs/>
                <w:sz w:val="24"/>
                <w:lang w:val="en-CA"/>
              </w:rPr>
            </w:pPr>
            <w:r w:rsidRPr="00553260">
              <w:rPr>
                <w:rFonts w:ascii="Arial" w:hAnsi="Arial"/>
                <w:bCs/>
                <w:sz w:val="24"/>
                <w:lang w:val="en-CA"/>
              </w:rPr>
              <w:t xml:space="preserve">  PlayStation Console</w:t>
            </w:r>
          </w:p>
        </w:tc>
        <w:tc>
          <w:tcPr>
            <w:tcW w:w="1170" w:type="dxa"/>
            <w:tcBorders>
              <w:top w:val="nil"/>
              <w:left w:val="nil"/>
              <w:bottom w:val="single" w:sz="4" w:space="0" w:color="auto"/>
              <w:right w:val="nil"/>
            </w:tcBorders>
            <w:tcMar>
              <w:top w:w="0" w:type="dxa"/>
              <w:left w:w="14" w:type="dxa"/>
              <w:bottom w:w="0" w:type="dxa"/>
              <w:right w:w="14" w:type="dxa"/>
            </w:tcMar>
            <w:hideMark/>
          </w:tcPr>
          <w:p w14:paraId="03456603" w14:textId="77777777" w:rsidR="00030164" w:rsidRPr="00553260" w:rsidRDefault="00030164">
            <w:pPr>
              <w:ind w:right="166"/>
              <w:jc w:val="right"/>
              <w:rPr>
                <w:rFonts w:ascii="Arial" w:hAnsi="Arial"/>
                <w:bCs/>
                <w:sz w:val="24"/>
                <w:lang w:val="en-CA"/>
              </w:rPr>
            </w:pPr>
            <w:r w:rsidRPr="00553260">
              <w:rPr>
                <w:rFonts w:ascii="Arial" w:hAnsi="Arial"/>
                <w:bCs/>
                <w:sz w:val="24"/>
                <w:lang w:val="en-CA"/>
              </w:rPr>
              <w:t>180</w:t>
            </w:r>
          </w:p>
        </w:tc>
      </w:tr>
      <w:tr w:rsidR="00030164" w:rsidRPr="00553260" w14:paraId="59CC93AF" w14:textId="77777777" w:rsidTr="00030164">
        <w:tc>
          <w:tcPr>
            <w:tcW w:w="3258" w:type="dxa"/>
            <w:hideMark/>
          </w:tcPr>
          <w:p w14:paraId="4BBA0071" w14:textId="77777777" w:rsidR="00030164" w:rsidRPr="00553260" w:rsidRDefault="00030164">
            <w:pPr>
              <w:pStyle w:val="Heading4"/>
              <w:rPr>
                <w:rFonts w:cs="Times New Roman"/>
                <w:b w:val="0"/>
                <w:lang w:val="en-CA"/>
              </w:rPr>
            </w:pPr>
            <w:r w:rsidRPr="00553260">
              <w:rPr>
                <w:rFonts w:cs="Times New Roman"/>
                <w:b w:val="0"/>
                <w:lang w:val="en-CA"/>
              </w:rPr>
              <w:t xml:space="preserve">     Total Assets</w:t>
            </w:r>
          </w:p>
        </w:tc>
        <w:tc>
          <w:tcPr>
            <w:tcW w:w="1080" w:type="dxa"/>
            <w:gridSpan w:val="3"/>
            <w:tcBorders>
              <w:top w:val="single" w:sz="4" w:space="0" w:color="auto"/>
              <w:left w:val="nil"/>
              <w:bottom w:val="single" w:sz="4" w:space="0" w:color="auto"/>
              <w:right w:val="nil"/>
            </w:tcBorders>
            <w:tcMar>
              <w:top w:w="0" w:type="dxa"/>
              <w:left w:w="14" w:type="dxa"/>
              <w:bottom w:w="0" w:type="dxa"/>
              <w:right w:w="14" w:type="dxa"/>
            </w:tcMar>
            <w:hideMark/>
          </w:tcPr>
          <w:p w14:paraId="39AFD747" w14:textId="77777777" w:rsidR="00030164" w:rsidRPr="00553260" w:rsidRDefault="00030164">
            <w:pPr>
              <w:ind w:right="76"/>
              <w:jc w:val="right"/>
              <w:rPr>
                <w:rFonts w:ascii="Arial" w:hAnsi="Arial"/>
                <w:bCs/>
                <w:sz w:val="24"/>
                <w:lang w:val="en-CA"/>
              </w:rPr>
            </w:pPr>
            <w:r w:rsidRPr="00553260">
              <w:rPr>
                <w:rFonts w:ascii="Arial" w:hAnsi="Arial"/>
                <w:bCs/>
                <w:sz w:val="24"/>
                <w:lang w:val="en-CA"/>
              </w:rPr>
              <w:t>2,400</w:t>
            </w:r>
          </w:p>
        </w:tc>
        <w:tc>
          <w:tcPr>
            <w:tcW w:w="540" w:type="dxa"/>
          </w:tcPr>
          <w:p w14:paraId="29E28BAC" w14:textId="77777777" w:rsidR="00030164" w:rsidRPr="00553260" w:rsidRDefault="00030164">
            <w:pPr>
              <w:rPr>
                <w:rFonts w:ascii="Arial" w:hAnsi="Arial"/>
                <w:bCs/>
                <w:sz w:val="24"/>
                <w:lang w:val="en-CA"/>
              </w:rPr>
            </w:pPr>
          </w:p>
        </w:tc>
        <w:tc>
          <w:tcPr>
            <w:tcW w:w="3420" w:type="dxa"/>
            <w:hideMark/>
          </w:tcPr>
          <w:p w14:paraId="731506E5" w14:textId="77777777" w:rsidR="00030164" w:rsidRPr="00553260" w:rsidRDefault="00030164">
            <w:pPr>
              <w:rPr>
                <w:rFonts w:ascii="Arial" w:hAnsi="Arial"/>
                <w:bCs/>
                <w:sz w:val="24"/>
                <w:lang w:val="en-CA"/>
              </w:rPr>
            </w:pPr>
            <w:r w:rsidRPr="00553260">
              <w:rPr>
                <w:rFonts w:ascii="Arial" w:hAnsi="Arial"/>
                <w:sz w:val="24"/>
                <w:lang w:val="en-CA"/>
              </w:rPr>
              <w:t xml:space="preserve">     Total Assets</w:t>
            </w:r>
          </w:p>
        </w:tc>
        <w:tc>
          <w:tcPr>
            <w:tcW w:w="1170" w:type="dxa"/>
            <w:tcBorders>
              <w:top w:val="single" w:sz="4" w:space="0" w:color="auto"/>
              <w:left w:val="nil"/>
              <w:bottom w:val="nil"/>
              <w:right w:val="nil"/>
            </w:tcBorders>
            <w:tcMar>
              <w:top w:w="0" w:type="dxa"/>
              <w:left w:w="14" w:type="dxa"/>
              <w:bottom w:w="0" w:type="dxa"/>
              <w:right w:w="14" w:type="dxa"/>
            </w:tcMar>
            <w:hideMark/>
          </w:tcPr>
          <w:p w14:paraId="08B66EFD" w14:textId="77777777" w:rsidR="00030164" w:rsidRPr="00553260" w:rsidRDefault="00030164">
            <w:pPr>
              <w:ind w:right="166"/>
              <w:jc w:val="right"/>
              <w:rPr>
                <w:rFonts w:ascii="Arial" w:hAnsi="Arial"/>
                <w:bCs/>
                <w:sz w:val="24"/>
                <w:lang w:val="en-CA"/>
              </w:rPr>
            </w:pPr>
            <w:r w:rsidRPr="00553260">
              <w:rPr>
                <w:rFonts w:ascii="Arial" w:hAnsi="Arial"/>
                <w:bCs/>
                <w:sz w:val="24"/>
                <w:lang w:val="en-CA"/>
              </w:rPr>
              <w:t xml:space="preserve"> 6,180</w:t>
            </w:r>
          </w:p>
        </w:tc>
      </w:tr>
      <w:tr w:rsidR="00030164" w:rsidRPr="00553260" w14:paraId="0B4FDD89" w14:textId="77777777" w:rsidTr="00030164">
        <w:tc>
          <w:tcPr>
            <w:tcW w:w="3258" w:type="dxa"/>
          </w:tcPr>
          <w:p w14:paraId="184A8E1F" w14:textId="77777777" w:rsidR="00030164" w:rsidRPr="00553260" w:rsidRDefault="00030164">
            <w:pPr>
              <w:pStyle w:val="Heading4"/>
              <w:rPr>
                <w:rFonts w:cs="Times New Roman"/>
                <w:b w:val="0"/>
                <w:lang w:val="en-CA"/>
              </w:rPr>
            </w:pPr>
          </w:p>
        </w:tc>
        <w:tc>
          <w:tcPr>
            <w:tcW w:w="1080" w:type="dxa"/>
            <w:gridSpan w:val="3"/>
            <w:tcBorders>
              <w:top w:val="single" w:sz="4" w:space="0" w:color="auto"/>
              <w:left w:val="nil"/>
              <w:bottom w:val="nil"/>
              <w:right w:val="nil"/>
            </w:tcBorders>
            <w:tcMar>
              <w:top w:w="0" w:type="dxa"/>
              <w:left w:w="14" w:type="dxa"/>
              <w:bottom w:w="0" w:type="dxa"/>
              <w:right w:w="14" w:type="dxa"/>
            </w:tcMar>
          </w:tcPr>
          <w:p w14:paraId="7F3B042A" w14:textId="77777777" w:rsidR="00030164" w:rsidRPr="00553260" w:rsidRDefault="00030164">
            <w:pPr>
              <w:ind w:right="76"/>
              <w:jc w:val="right"/>
              <w:rPr>
                <w:rFonts w:ascii="Arial" w:hAnsi="Arial"/>
                <w:bCs/>
                <w:sz w:val="24"/>
                <w:lang w:val="en-CA"/>
              </w:rPr>
            </w:pPr>
          </w:p>
        </w:tc>
        <w:tc>
          <w:tcPr>
            <w:tcW w:w="540" w:type="dxa"/>
          </w:tcPr>
          <w:p w14:paraId="161BB559" w14:textId="77777777" w:rsidR="00030164" w:rsidRPr="00553260" w:rsidRDefault="00030164">
            <w:pPr>
              <w:rPr>
                <w:rFonts w:ascii="Arial" w:hAnsi="Arial"/>
                <w:bCs/>
                <w:sz w:val="24"/>
                <w:lang w:val="en-CA"/>
              </w:rPr>
            </w:pPr>
          </w:p>
        </w:tc>
        <w:tc>
          <w:tcPr>
            <w:tcW w:w="3420" w:type="dxa"/>
          </w:tcPr>
          <w:p w14:paraId="4008D500" w14:textId="77777777" w:rsidR="00030164" w:rsidRPr="00553260" w:rsidRDefault="00030164">
            <w:pPr>
              <w:rPr>
                <w:rFonts w:ascii="Arial" w:hAnsi="Arial"/>
                <w:bCs/>
                <w:sz w:val="24"/>
                <w:lang w:val="en-CA"/>
              </w:rPr>
            </w:pPr>
          </w:p>
        </w:tc>
        <w:tc>
          <w:tcPr>
            <w:tcW w:w="1170" w:type="dxa"/>
            <w:tcBorders>
              <w:top w:val="single" w:sz="4" w:space="0" w:color="auto"/>
              <w:left w:val="nil"/>
              <w:bottom w:val="nil"/>
              <w:right w:val="nil"/>
            </w:tcBorders>
            <w:tcMar>
              <w:top w:w="0" w:type="dxa"/>
              <w:left w:w="14" w:type="dxa"/>
              <w:bottom w:w="0" w:type="dxa"/>
              <w:right w:w="14" w:type="dxa"/>
            </w:tcMar>
          </w:tcPr>
          <w:p w14:paraId="2DE02749" w14:textId="77777777" w:rsidR="00030164" w:rsidRPr="00553260" w:rsidRDefault="00030164">
            <w:pPr>
              <w:ind w:right="166"/>
              <w:jc w:val="right"/>
              <w:rPr>
                <w:rFonts w:ascii="Arial" w:hAnsi="Arial"/>
                <w:bCs/>
                <w:sz w:val="24"/>
                <w:lang w:val="en-CA"/>
              </w:rPr>
            </w:pPr>
          </w:p>
        </w:tc>
      </w:tr>
      <w:tr w:rsidR="00030164" w:rsidRPr="00553260" w14:paraId="2304ECFC" w14:textId="77777777" w:rsidTr="00030164">
        <w:tc>
          <w:tcPr>
            <w:tcW w:w="3258" w:type="dxa"/>
            <w:hideMark/>
          </w:tcPr>
          <w:p w14:paraId="11F28539" w14:textId="77777777" w:rsidR="00030164" w:rsidRPr="00553260" w:rsidRDefault="00030164">
            <w:pPr>
              <w:rPr>
                <w:rFonts w:ascii="Arial" w:hAnsi="Arial" w:cs="Arial"/>
                <w:bCs/>
                <w:sz w:val="24"/>
                <w:szCs w:val="24"/>
                <w:lang w:val="en-CA"/>
              </w:rPr>
            </w:pPr>
            <w:r w:rsidRPr="00553260">
              <w:rPr>
                <w:rFonts w:ascii="Arial" w:hAnsi="Arial" w:cs="Arial"/>
                <w:sz w:val="24"/>
                <w:szCs w:val="24"/>
                <w:lang w:val="en-CA"/>
              </w:rPr>
              <w:t>Liabilities</w:t>
            </w:r>
          </w:p>
        </w:tc>
        <w:tc>
          <w:tcPr>
            <w:tcW w:w="1080" w:type="dxa"/>
            <w:gridSpan w:val="3"/>
            <w:tcMar>
              <w:top w:w="0" w:type="dxa"/>
              <w:left w:w="14" w:type="dxa"/>
              <w:bottom w:w="0" w:type="dxa"/>
              <w:right w:w="14" w:type="dxa"/>
            </w:tcMar>
          </w:tcPr>
          <w:p w14:paraId="1FED94E1" w14:textId="77777777" w:rsidR="00030164" w:rsidRPr="00553260" w:rsidRDefault="00030164">
            <w:pPr>
              <w:ind w:right="76"/>
              <w:jc w:val="right"/>
              <w:rPr>
                <w:rFonts w:ascii="Arial" w:hAnsi="Arial"/>
                <w:bCs/>
                <w:sz w:val="24"/>
                <w:lang w:val="en-CA"/>
              </w:rPr>
            </w:pPr>
          </w:p>
        </w:tc>
        <w:tc>
          <w:tcPr>
            <w:tcW w:w="540" w:type="dxa"/>
          </w:tcPr>
          <w:p w14:paraId="787545EA" w14:textId="77777777" w:rsidR="00030164" w:rsidRPr="00553260" w:rsidRDefault="00030164">
            <w:pPr>
              <w:rPr>
                <w:rFonts w:ascii="Arial" w:hAnsi="Arial"/>
                <w:bCs/>
                <w:sz w:val="24"/>
                <w:lang w:val="en-CA"/>
              </w:rPr>
            </w:pPr>
          </w:p>
        </w:tc>
        <w:tc>
          <w:tcPr>
            <w:tcW w:w="3420" w:type="dxa"/>
            <w:hideMark/>
          </w:tcPr>
          <w:p w14:paraId="46081B77" w14:textId="77777777" w:rsidR="00030164" w:rsidRPr="00553260" w:rsidRDefault="00030164">
            <w:pPr>
              <w:rPr>
                <w:rFonts w:ascii="Arial" w:hAnsi="Arial"/>
                <w:sz w:val="24"/>
                <w:lang w:val="en-CA"/>
              </w:rPr>
            </w:pPr>
            <w:r w:rsidRPr="00553260">
              <w:rPr>
                <w:rFonts w:ascii="Arial" w:hAnsi="Arial"/>
                <w:sz w:val="24"/>
                <w:lang w:val="en-CA"/>
              </w:rPr>
              <w:t>Liabilities</w:t>
            </w:r>
          </w:p>
        </w:tc>
        <w:tc>
          <w:tcPr>
            <w:tcW w:w="1170" w:type="dxa"/>
            <w:tcMar>
              <w:top w:w="0" w:type="dxa"/>
              <w:left w:w="14" w:type="dxa"/>
              <w:bottom w:w="0" w:type="dxa"/>
              <w:right w:w="14" w:type="dxa"/>
            </w:tcMar>
          </w:tcPr>
          <w:p w14:paraId="40128F01" w14:textId="77777777" w:rsidR="00030164" w:rsidRPr="00553260" w:rsidRDefault="00030164">
            <w:pPr>
              <w:ind w:right="166"/>
              <w:jc w:val="right"/>
              <w:rPr>
                <w:rFonts w:ascii="Arial" w:hAnsi="Arial"/>
                <w:bCs/>
                <w:sz w:val="24"/>
                <w:lang w:val="en-CA"/>
              </w:rPr>
            </w:pPr>
          </w:p>
        </w:tc>
      </w:tr>
      <w:tr w:rsidR="00030164" w:rsidRPr="00553260" w14:paraId="7F32BB93" w14:textId="77777777" w:rsidTr="00030164">
        <w:tc>
          <w:tcPr>
            <w:tcW w:w="3258" w:type="dxa"/>
            <w:hideMark/>
          </w:tcPr>
          <w:p w14:paraId="0F044E4D" w14:textId="77777777" w:rsidR="00030164" w:rsidRPr="00553260" w:rsidRDefault="00030164">
            <w:pPr>
              <w:rPr>
                <w:rFonts w:ascii="Arial" w:hAnsi="Arial"/>
                <w:bCs/>
                <w:sz w:val="24"/>
                <w:lang w:val="en-CA"/>
              </w:rPr>
            </w:pPr>
            <w:r w:rsidRPr="00553260">
              <w:rPr>
                <w:rFonts w:ascii="Arial" w:hAnsi="Arial"/>
                <w:bCs/>
                <w:sz w:val="24"/>
                <w:lang w:val="en-CA"/>
              </w:rPr>
              <w:t xml:space="preserve">  Loan Payable</w:t>
            </w:r>
          </w:p>
        </w:tc>
        <w:tc>
          <w:tcPr>
            <w:tcW w:w="1080" w:type="dxa"/>
            <w:gridSpan w:val="3"/>
            <w:tcBorders>
              <w:top w:val="nil"/>
              <w:left w:val="nil"/>
              <w:bottom w:val="single" w:sz="4" w:space="0" w:color="auto"/>
              <w:right w:val="nil"/>
            </w:tcBorders>
            <w:tcMar>
              <w:top w:w="0" w:type="dxa"/>
              <w:left w:w="14" w:type="dxa"/>
              <w:bottom w:w="0" w:type="dxa"/>
              <w:right w:w="14" w:type="dxa"/>
            </w:tcMar>
            <w:hideMark/>
          </w:tcPr>
          <w:p w14:paraId="333C8FC7" w14:textId="77777777" w:rsidR="00030164" w:rsidRPr="00553260" w:rsidRDefault="00030164">
            <w:pPr>
              <w:ind w:right="76"/>
              <w:jc w:val="right"/>
              <w:rPr>
                <w:rFonts w:ascii="Arial" w:hAnsi="Arial"/>
                <w:bCs/>
                <w:sz w:val="24"/>
                <w:lang w:val="en-CA"/>
              </w:rPr>
            </w:pPr>
            <w:r w:rsidRPr="00553260">
              <w:rPr>
                <w:rFonts w:ascii="Arial" w:hAnsi="Arial"/>
                <w:bCs/>
                <w:sz w:val="24"/>
                <w:lang w:val="en-CA"/>
              </w:rPr>
              <w:t xml:space="preserve">   250</w:t>
            </w:r>
          </w:p>
        </w:tc>
        <w:tc>
          <w:tcPr>
            <w:tcW w:w="540" w:type="dxa"/>
          </w:tcPr>
          <w:p w14:paraId="35649ACA" w14:textId="77777777" w:rsidR="00030164" w:rsidRPr="00553260" w:rsidRDefault="00030164">
            <w:pPr>
              <w:rPr>
                <w:rFonts w:ascii="Arial" w:hAnsi="Arial"/>
                <w:bCs/>
                <w:sz w:val="24"/>
                <w:lang w:val="en-CA"/>
              </w:rPr>
            </w:pPr>
          </w:p>
        </w:tc>
        <w:tc>
          <w:tcPr>
            <w:tcW w:w="3420" w:type="dxa"/>
            <w:hideMark/>
          </w:tcPr>
          <w:p w14:paraId="6F92F486" w14:textId="77777777" w:rsidR="00030164" w:rsidRPr="00553260" w:rsidRDefault="00030164">
            <w:pPr>
              <w:rPr>
                <w:rFonts w:ascii="Arial" w:hAnsi="Arial"/>
                <w:bCs/>
                <w:sz w:val="24"/>
                <w:lang w:val="en-CA"/>
              </w:rPr>
            </w:pPr>
            <w:r w:rsidRPr="00553260">
              <w:rPr>
                <w:rFonts w:ascii="Arial" w:hAnsi="Arial"/>
                <w:bCs/>
                <w:sz w:val="24"/>
                <w:lang w:val="en-CA"/>
              </w:rPr>
              <w:t xml:space="preserve">  Tuition Payable</w:t>
            </w:r>
          </w:p>
        </w:tc>
        <w:tc>
          <w:tcPr>
            <w:tcW w:w="1170" w:type="dxa"/>
            <w:tcMar>
              <w:top w:w="0" w:type="dxa"/>
              <w:left w:w="14" w:type="dxa"/>
              <w:bottom w:w="0" w:type="dxa"/>
              <w:right w:w="14" w:type="dxa"/>
            </w:tcMar>
            <w:hideMark/>
          </w:tcPr>
          <w:p w14:paraId="73BB9AE8" w14:textId="77777777" w:rsidR="00030164" w:rsidRPr="00553260" w:rsidRDefault="00030164">
            <w:pPr>
              <w:ind w:right="166"/>
              <w:jc w:val="right"/>
              <w:rPr>
                <w:rFonts w:ascii="Arial" w:hAnsi="Arial"/>
                <w:bCs/>
                <w:sz w:val="24"/>
                <w:lang w:val="en-CA"/>
              </w:rPr>
            </w:pPr>
            <w:r w:rsidRPr="00553260">
              <w:rPr>
                <w:rFonts w:ascii="Arial" w:hAnsi="Arial"/>
                <w:bCs/>
                <w:sz w:val="24"/>
                <w:lang w:val="en-CA"/>
              </w:rPr>
              <w:t xml:space="preserve">   800</w:t>
            </w:r>
          </w:p>
        </w:tc>
      </w:tr>
      <w:tr w:rsidR="00030164" w:rsidRPr="00553260" w14:paraId="6E74376E" w14:textId="77777777" w:rsidTr="00030164">
        <w:tc>
          <w:tcPr>
            <w:tcW w:w="3258" w:type="dxa"/>
            <w:hideMark/>
          </w:tcPr>
          <w:p w14:paraId="5852FC00" w14:textId="77777777" w:rsidR="00030164" w:rsidRPr="00553260" w:rsidRDefault="00030164">
            <w:pPr>
              <w:rPr>
                <w:rFonts w:ascii="Arial" w:hAnsi="Arial"/>
                <w:sz w:val="24"/>
                <w:lang w:val="en-CA"/>
              </w:rPr>
            </w:pPr>
            <w:r w:rsidRPr="00553260">
              <w:rPr>
                <w:rFonts w:ascii="Arial" w:hAnsi="Arial"/>
                <w:sz w:val="24"/>
                <w:lang w:val="en-CA"/>
              </w:rPr>
              <w:t xml:space="preserve">     Total Liabilities</w:t>
            </w:r>
          </w:p>
        </w:tc>
        <w:tc>
          <w:tcPr>
            <w:tcW w:w="1080" w:type="dxa"/>
            <w:gridSpan w:val="3"/>
            <w:tcBorders>
              <w:top w:val="single" w:sz="4" w:space="0" w:color="auto"/>
              <w:left w:val="nil"/>
              <w:bottom w:val="single" w:sz="4" w:space="0" w:color="auto"/>
              <w:right w:val="nil"/>
            </w:tcBorders>
            <w:tcMar>
              <w:top w:w="0" w:type="dxa"/>
              <w:left w:w="14" w:type="dxa"/>
              <w:bottom w:w="0" w:type="dxa"/>
              <w:right w:w="14" w:type="dxa"/>
            </w:tcMar>
            <w:hideMark/>
          </w:tcPr>
          <w:p w14:paraId="029A60BF" w14:textId="77777777" w:rsidR="00030164" w:rsidRPr="00553260" w:rsidRDefault="00030164">
            <w:pPr>
              <w:ind w:right="76"/>
              <w:jc w:val="right"/>
              <w:rPr>
                <w:rFonts w:ascii="Arial" w:hAnsi="Arial"/>
                <w:bCs/>
                <w:sz w:val="24"/>
                <w:lang w:val="en-CA"/>
              </w:rPr>
            </w:pPr>
            <w:r w:rsidRPr="00553260">
              <w:rPr>
                <w:rFonts w:ascii="Arial" w:hAnsi="Arial"/>
                <w:bCs/>
                <w:sz w:val="24"/>
                <w:lang w:val="en-CA"/>
              </w:rPr>
              <w:t>250</w:t>
            </w:r>
          </w:p>
        </w:tc>
        <w:tc>
          <w:tcPr>
            <w:tcW w:w="540" w:type="dxa"/>
          </w:tcPr>
          <w:p w14:paraId="777E4392" w14:textId="77777777" w:rsidR="00030164" w:rsidRPr="00553260" w:rsidRDefault="00030164">
            <w:pPr>
              <w:rPr>
                <w:rFonts w:ascii="Arial" w:hAnsi="Arial"/>
                <w:bCs/>
                <w:sz w:val="24"/>
                <w:lang w:val="en-CA"/>
              </w:rPr>
            </w:pPr>
          </w:p>
        </w:tc>
        <w:tc>
          <w:tcPr>
            <w:tcW w:w="3420" w:type="dxa"/>
            <w:hideMark/>
          </w:tcPr>
          <w:p w14:paraId="41F31D1F" w14:textId="77777777" w:rsidR="00030164" w:rsidRPr="00553260" w:rsidRDefault="00030164">
            <w:pPr>
              <w:rPr>
                <w:rFonts w:ascii="Arial" w:hAnsi="Arial"/>
                <w:bCs/>
                <w:sz w:val="24"/>
                <w:lang w:val="en-CA"/>
              </w:rPr>
            </w:pPr>
            <w:r w:rsidRPr="00553260">
              <w:rPr>
                <w:rFonts w:ascii="Arial" w:hAnsi="Arial"/>
                <w:bCs/>
                <w:sz w:val="24"/>
                <w:lang w:val="en-CA"/>
              </w:rPr>
              <w:t xml:space="preserve">  Loan Payable</w:t>
            </w:r>
          </w:p>
        </w:tc>
        <w:tc>
          <w:tcPr>
            <w:tcW w:w="1170" w:type="dxa"/>
            <w:tcBorders>
              <w:top w:val="nil"/>
              <w:left w:val="nil"/>
              <w:bottom w:val="single" w:sz="4" w:space="0" w:color="auto"/>
              <w:right w:val="nil"/>
            </w:tcBorders>
            <w:tcMar>
              <w:top w:w="0" w:type="dxa"/>
              <w:left w:w="14" w:type="dxa"/>
              <w:bottom w:w="0" w:type="dxa"/>
              <w:right w:w="14" w:type="dxa"/>
            </w:tcMar>
            <w:hideMark/>
          </w:tcPr>
          <w:p w14:paraId="26B0FA04" w14:textId="77777777" w:rsidR="00030164" w:rsidRPr="00553260" w:rsidRDefault="00030164">
            <w:pPr>
              <w:ind w:right="166"/>
              <w:jc w:val="right"/>
              <w:rPr>
                <w:rFonts w:ascii="Arial" w:hAnsi="Arial"/>
                <w:bCs/>
                <w:sz w:val="24"/>
                <w:lang w:val="en-CA"/>
              </w:rPr>
            </w:pPr>
            <w:r w:rsidRPr="00553260">
              <w:rPr>
                <w:rFonts w:ascii="Arial" w:hAnsi="Arial"/>
                <w:bCs/>
                <w:sz w:val="24"/>
                <w:lang w:val="en-CA"/>
              </w:rPr>
              <w:t>4,800</w:t>
            </w:r>
          </w:p>
        </w:tc>
      </w:tr>
      <w:tr w:rsidR="00030164" w:rsidRPr="00553260" w14:paraId="49600791" w14:textId="77777777" w:rsidTr="00030164">
        <w:tc>
          <w:tcPr>
            <w:tcW w:w="3258" w:type="dxa"/>
          </w:tcPr>
          <w:p w14:paraId="7B7F57D7" w14:textId="77777777" w:rsidR="00030164" w:rsidRPr="00553260" w:rsidRDefault="00030164">
            <w:pPr>
              <w:rPr>
                <w:rFonts w:ascii="Arial" w:hAnsi="Arial"/>
                <w:sz w:val="24"/>
                <w:lang w:val="en-CA"/>
              </w:rPr>
            </w:pPr>
          </w:p>
        </w:tc>
        <w:tc>
          <w:tcPr>
            <w:tcW w:w="1080" w:type="dxa"/>
            <w:gridSpan w:val="3"/>
            <w:tcBorders>
              <w:top w:val="single" w:sz="4" w:space="0" w:color="auto"/>
              <w:left w:val="nil"/>
              <w:bottom w:val="nil"/>
              <w:right w:val="nil"/>
            </w:tcBorders>
            <w:tcMar>
              <w:top w:w="0" w:type="dxa"/>
              <w:left w:w="14" w:type="dxa"/>
              <w:bottom w:w="0" w:type="dxa"/>
              <w:right w:w="14" w:type="dxa"/>
            </w:tcMar>
          </w:tcPr>
          <w:p w14:paraId="5F59CE10" w14:textId="77777777" w:rsidR="00030164" w:rsidRPr="00553260" w:rsidRDefault="00030164">
            <w:pPr>
              <w:ind w:right="76"/>
              <w:jc w:val="right"/>
              <w:rPr>
                <w:rFonts w:ascii="Arial" w:hAnsi="Arial"/>
                <w:bCs/>
                <w:sz w:val="24"/>
                <w:lang w:val="en-CA"/>
              </w:rPr>
            </w:pPr>
          </w:p>
        </w:tc>
        <w:tc>
          <w:tcPr>
            <w:tcW w:w="540" w:type="dxa"/>
          </w:tcPr>
          <w:p w14:paraId="13431880" w14:textId="77777777" w:rsidR="00030164" w:rsidRPr="00553260" w:rsidRDefault="00030164">
            <w:pPr>
              <w:rPr>
                <w:rFonts w:ascii="Arial" w:hAnsi="Arial"/>
                <w:bCs/>
                <w:sz w:val="24"/>
                <w:lang w:val="en-CA"/>
              </w:rPr>
            </w:pPr>
          </w:p>
        </w:tc>
        <w:tc>
          <w:tcPr>
            <w:tcW w:w="3420" w:type="dxa"/>
            <w:hideMark/>
          </w:tcPr>
          <w:p w14:paraId="100FB46E" w14:textId="77777777" w:rsidR="00030164" w:rsidRPr="00553260" w:rsidRDefault="00030164">
            <w:pPr>
              <w:rPr>
                <w:rFonts w:ascii="Arial" w:hAnsi="Arial"/>
                <w:sz w:val="24"/>
                <w:lang w:val="en-CA"/>
              </w:rPr>
            </w:pPr>
            <w:r w:rsidRPr="00553260">
              <w:rPr>
                <w:rFonts w:ascii="Arial" w:hAnsi="Arial"/>
                <w:sz w:val="24"/>
                <w:lang w:val="en-CA"/>
              </w:rPr>
              <w:t xml:space="preserve">     Total Liabilities</w:t>
            </w:r>
          </w:p>
        </w:tc>
        <w:tc>
          <w:tcPr>
            <w:tcW w:w="1170" w:type="dxa"/>
            <w:tcBorders>
              <w:top w:val="single" w:sz="4" w:space="0" w:color="auto"/>
              <w:left w:val="nil"/>
              <w:bottom w:val="single" w:sz="4" w:space="0" w:color="auto"/>
              <w:right w:val="nil"/>
            </w:tcBorders>
            <w:tcMar>
              <w:top w:w="0" w:type="dxa"/>
              <w:left w:w="14" w:type="dxa"/>
              <w:bottom w:w="0" w:type="dxa"/>
              <w:right w:w="14" w:type="dxa"/>
            </w:tcMar>
            <w:hideMark/>
          </w:tcPr>
          <w:p w14:paraId="45898FD7" w14:textId="77777777" w:rsidR="00030164" w:rsidRPr="00553260" w:rsidRDefault="00030164">
            <w:pPr>
              <w:ind w:right="166"/>
              <w:jc w:val="right"/>
              <w:rPr>
                <w:rFonts w:ascii="Arial" w:hAnsi="Arial"/>
                <w:bCs/>
                <w:sz w:val="24"/>
                <w:lang w:val="en-CA"/>
              </w:rPr>
            </w:pPr>
            <w:r w:rsidRPr="00553260">
              <w:rPr>
                <w:rFonts w:ascii="Arial" w:hAnsi="Arial"/>
                <w:bCs/>
                <w:sz w:val="24"/>
                <w:lang w:val="en-CA"/>
              </w:rPr>
              <w:t>5,600</w:t>
            </w:r>
          </w:p>
        </w:tc>
      </w:tr>
      <w:tr w:rsidR="00030164" w:rsidRPr="00553260" w14:paraId="17C8694A" w14:textId="77777777" w:rsidTr="00030164">
        <w:tc>
          <w:tcPr>
            <w:tcW w:w="3258" w:type="dxa"/>
          </w:tcPr>
          <w:p w14:paraId="040F2510" w14:textId="77777777" w:rsidR="00030164" w:rsidRPr="00553260" w:rsidRDefault="00030164">
            <w:pPr>
              <w:rPr>
                <w:rFonts w:ascii="Arial" w:hAnsi="Arial"/>
                <w:sz w:val="24"/>
                <w:lang w:val="en-CA"/>
              </w:rPr>
            </w:pPr>
          </w:p>
        </w:tc>
        <w:tc>
          <w:tcPr>
            <w:tcW w:w="1080" w:type="dxa"/>
            <w:gridSpan w:val="3"/>
            <w:tcBorders>
              <w:top w:val="nil"/>
              <w:left w:val="nil"/>
              <w:bottom w:val="single" w:sz="4" w:space="0" w:color="auto"/>
              <w:right w:val="nil"/>
            </w:tcBorders>
            <w:tcMar>
              <w:top w:w="0" w:type="dxa"/>
              <w:left w:w="14" w:type="dxa"/>
              <w:bottom w:w="0" w:type="dxa"/>
              <w:right w:w="14" w:type="dxa"/>
            </w:tcMar>
          </w:tcPr>
          <w:p w14:paraId="540D930E" w14:textId="77777777" w:rsidR="00030164" w:rsidRPr="00553260" w:rsidRDefault="00030164">
            <w:pPr>
              <w:ind w:right="76"/>
              <w:jc w:val="right"/>
              <w:rPr>
                <w:rFonts w:ascii="Arial" w:hAnsi="Arial"/>
                <w:bCs/>
                <w:sz w:val="24"/>
                <w:lang w:val="en-CA"/>
              </w:rPr>
            </w:pPr>
          </w:p>
        </w:tc>
        <w:tc>
          <w:tcPr>
            <w:tcW w:w="540" w:type="dxa"/>
          </w:tcPr>
          <w:p w14:paraId="27CF5B6D" w14:textId="77777777" w:rsidR="00030164" w:rsidRPr="00553260" w:rsidRDefault="00030164">
            <w:pPr>
              <w:rPr>
                <w:rFonts w:ascii="Arial" w:hAnsi="Arial"/>
                <w:bCs/>
                <w:sz w:val="24"/>
                <w:lang w:val="en-CA"/>
              </w:rPr>
            </w:pPr>
          </w:p>
        </w:tc>
        <w:tc>
          <w:tcPr>
            <w:tcW w:w="3420" w:type="dxa"/>
          </w:tcPr>
          <w:p w14:paraId="58F3282F" w14:textId="77777777" w:rsidR="00030164" w:rsidRPr="00553260" w:rsidRDefault="00030164">
            <w:pPr>
              <w:rPr>
                <w:rFonts w:ascii="Arial" w:hAnsi="Arial"/>
                <w:sz w:val="24"/>
                <w:lang w:val="en-CA"/>
              </w:rPr>
            </w:pPr>
          </w:p>
        </w:tc>
        <w:tc>
          <w:tcPr>
            <w:tcW w:w="1170" w:type="dxa"/>
            <w:tcBorders>
              <w:top w:val="single" w:sz="4" w:space="0" w:color="auto"/>
              <w:left w:val="nil"/>
              <w:bottom w:val="nil"/>
              <w:right w:val="nil"/>
            </w:tcBorders>
            <w:tcMar>
              <w:top w:w="0" w:type="dxa"/>
              <w:left w:w="14" w:type="dxa"/>
              <w:bottom w:w="0" w:type="dxa"/>
              <w:right w:w="14" w:type="dxa"/>
            </w:tcMar>
          </w:tcPr>
          <w:p w14:paraId="035966C6" w14:textId="77777777" w:rsidR="00030164" w:rsidRPr="00553260" w:rsidRDefault="00030164">
            <w:pPr>
              <w:ind w:right="166"/>
              <w:jc w:val="right"/>
              <w:rPr>
                <w:rFonts w:ascii="Arial" w:hAnsi="Arial"/>
                <w:bCs/>
                <w:sz w:val="24"/>
                <w:lang w:val="en-CA"/>
              </w:rPr>
            </w:pPr>
          </w:p>
        </w:tc>
      </w:tr>
      <w:tr w:rsidR="00030164" w:rsidRPr="00553260" w14:paraId="11BBF935" w14:textId="77777777" w:rsidTr="00030164">
        <w:tc>
          <w:tcPr>
            <w:tcW w:w="3258" w:type="dxa"/>
            <w:hideMark/>
          </w:tcPr>
          <w:p w14:paraId="7E7BE790" w14:textId="77777777" w:rsidR="00030164" w:rsidRPr="00553260" w:rsidRDefault="00030164">
            <w:pPr>
              <w:pStyle w:val="Heading4"/>
              <w:rPr>
                <w:rFonts w:cs="Times New Roman"/>
                <w:b w:val="0"/>
                <w:lang w:val="en-CA"/>
              </w:rPr>
            </w:pPr>
            <w:r w:rsidRPr="00553260">
              <w:rPr>
                <w:rFonts w:cs="Times New Roman"/>
                <w:b w:val="0"/>
                <w:lang w:val="en-CA"/>
              </w:rPr>
              <w:t>Net Worth</w:t>
            </w:r>
          </w:p>
        </w:tc>
        <w:tc>
          <w:tcPr>
            <w:tcW w:w="1080" w:type="dxa"/>
            <w:gridSpan w:val="3"/>
            <w:tcBorders>
              <w:top w:val="single" w:sz="4" w:space="0" w:color="auto"/>
              <w:left w:val="nil"/>
              <w:bottom w:val="double" w:sz="4" w:space="0" w:color="auto"/>
              <w:right w:val="nil"/>
            </w:tcBorders>
            <w:tcMar>
              <w:top w:w="0" w:type="dxa"/>
              <w:left w:w="14" w:type="dxa"/>
              <w:bottom w:w="0" w:type="dxa"/>
              <w:right w:w="14" w:type="dxa"/>
            </w:tcMar>
            <w:hideMark/>
          </w:tcPr>
          <w:p w14:paraId="726F7B8A" w14:textId="77777777" w:rsidR="00030164" w:rsidRPr="00553260" w:rsidRDefault="00030164">
            <w:pPr>
              <w:ind w:right="76"/>
              <w:jc w:val="right"/>
              <w:rPr>
                <w:rFonts w:ascii="Arial" w:hAnsi="Arial"/>
                <w:bCs/>
                <w:sz w:val="24"/>
                <w:lang w:val="en-CA"/>
              </w:rPr>
            </w:pPr>
            <w:r w:rsidRPr="00553260">
              <w:rPr>
                <w:rFonts w:ascii="Arial" w:hAnsi="Arial"/>
                <w:bCs/>
                <w:sz w:val="24"/>
                <w:lang w:val="en-CA"/>
              </w:rPr>
              <w:t>$   2,150</w:t>
            </w:r>
          </w:p>
        </w:tc>
        <w:tc>
          <w:tcPr>
            <w:tcW w:w="540" w:type="dxa"/>
          </w:tcPr>
          <w:p w14:paraId="39E363A1" w14:textId="77777777" w:rsidR="00030164" w:rsidRPr="00553260" w:rsidRDefault="00030164">
            <w:pPr>
              <w:rPr>
                <w:rFonts w:ascii="Arial" w:hAnsi="Arial"/>
                <w:bCs/>
                <w:sz w:val="24"/>
                <w:lang w:val="en-CA"/>
              </w:rPr>
            </w:pPr>
          </w:p>
        </w:tc>
        <w:tc>
          <w:tcPr>
            <w:tcW w:w="3420" w:type="dxa"/>
            <w:hideMark/>
          </w:tcPr>
          <w:p w14:paraId="6371F320" w14:textId="77777777" w:rsidR="00030164" w:rsidRPr="00553260" w:rsidRDefault="00030164">
            <w:pPr>
              <w:rPr>
                <w:rFonts w:ascii="Arial" w:hAnsi="Arial"/>
                <w:sz w:val="24"/>
                <w:lang w:val="en-CA"/>
              </w:rPr>
            </w:pPr>
            <w:r w:rsidRPr="00553260">
              <w:rPr>
                <w:rFonts w:ascii="Arial" w:hAnsi="Arial"/>
                <w:sz w:val="24"/>
                <w:lang w:val="en-CA"/>
              </w:rPr>
              <w:t>Net Worth</w:t>
            </w:r>
          </w:p>
        </w:tc>
        <w:tc>
          <w:tcPr>
            <w:tcW w:w="1170" w:type="dxa"/>
            <w:tcBorders>
              <w:top w:val="nil"/>
              <w:left w:val="nil"/>
              <w:bottom w:val="double" w:sz="4" w:space="0" w:color="auto"/>
              <w:right w:val="nil"/>
            </w:tcBorders>
            <w:tcMar>
              <w:top w:w="0" w:type="dxa"/>
              <w:left w:w="14" w:type="dxa"/>
              <w:bottom w:w="0" w:type="dxa"/>
              <w:right w:w="14" w:type="dxa"/>
            </w:tcMar>
            <w:hideMark/>
          </w:tcPr>
          <w:p w14:paraId="2588F216" w14:textId="77777777" w:rsidR="00030164" w:rsidRPr="00553260" w:rsidRDefault="00030164">
            <w:pPr>
              <w:ind w:right="166"/>
              <w:jc w:val="right"/>
              <w:rPr>
                <w:rFonts w:ascii="Arial" w:hAnsi="Arial"/>
                <w:bCs/>
                <w:sz w:val="24"/>
                <w:lang w:val="en-CA"/>
              </w:rPr>
            </w:pPr>
            <w:r w:rsidRPr="00553260">
              <w:rPr>
                <w:rFonts w:ascii="Arial" w:hAnsi="Arial"/>
                <w:bCs/>
                <w:sz w:val="24"/>
                <w:lang w:val="en-CA"/>
              </w:rPr>
              <w:t xml:space="preserve">$  </w:t>
            </w:r>
            <w:r w:rsidRPr="00553260">
              <w:rPr>
                <w:rFonts w:ascii="Arial" w:hAnsi="Arial"/>
                <w:bCs/>
                <w:sz w:val="2"/>
                <w:lang w:val="en-CA"/>
              </w:rPr>
              <w:t xml:space="preserve">     </w:t>
            </w:r>
            <w:r w:rsidRPr="00553260">
              <w:rPr>
                <w:rFonts w:ascii="Arial" w:hAnsi="Arial"/>
                <w:bCs/>
                <w:sz w:val="24"/>
                <w:lang w:val="en-CA"/>
              </w:rPr>
              <w:t xml:space="preserve"> 580</w:t>
            </w:r>
          </w:p>
        </w:tc>
      </w:tr>
      <w:tr w:rsidR="00030164" w:rsidRPr="00553260" w14:paraId="68CEAF7E" w14:textId="77777777" w:rsidTr="00030164">
        <w:tc>
          <w:tcPr>
            <w:tcW w:w="3348" w:type="dxa"/>
            <w:gridSpan w:val="2"/>
          </w:tcPr>
          <w:p w14:paraId="7354171B" w14:textId="77777777" w:rsidR="00030164" w:rsidRPr="00553260" w:rsidRDefault="00030164">
            <w:pPr>
              <w:rPr>
                <w:lang w:val="en-CA"/>
              </w:rPr>
            </w:pPr>
          </w:p>
        </w:tc>
        <w:tc>
          <w:tcPr>
            <w:tcW w:w="990" w:type="dxa"/>
            <w:gridSpan w:val="2"/>
          </w:tcPr>
          <w:p w14:paraId="7C075121" w14:textId="77777777" w:rsidR="00030164" w:rsidRPr="00553260" w:rsidRDefault="00030164">
            <w:pPr>
              <w:rPr>
                <w:lang w:val="en-CA"/>
              </w:rPr>
            </w:pPr>
          </w:p>
        </w:tc>
        <w:tc>
          <w:tcPr>
            <w:tcW w:w="540" w:type="dxa"/>
          </w:tcPr>
          <w:p w14:paraId="3FC0559A" w14:textId="77777777" w:rsidR="00030164" w:rsidRPr="00553260" w:rsidRDefault="00030164">
            <w:pPr>
              <w:rPr>
                <w:lang w:val="en-CA"/>
              </w:rPr>
            </w:pPr>
          </w:p>
        </w:tc>
        <w:tc>
          <w:tcPr>
            <w:tcW w:w="3420" w:type="dxa"/>
          </w:tcPr>
          <w:p w14:paraId="50A0BD1A" w14:textId="77777777" w:rsidR="00030164" w:rsidRPr="00553260" w:rsidRDefault="00030164">
            <w:pPr>
              <w:rPr>
                <w:lang w:val="en-CA"/>
              </w:rPr>
            </w:pPr>
          </w:p>
        </w:tc>
        <w:tc>
          <w:tcPr>
            <w:tcW w:w="1170" w:type="dxa"/>
            <w:tcBorders>
              <w:top w:val="double" w:sz="4" w:space="0" w:color="auto"/>
              <w:left w:val="nil"/>
              <w:bottom w:val="nil"/>
              <w:right w:val="nil"/>
            </w:tcBorders>
            <w:tcMar>
              <w:top w:w="0" w:type="dxa"/>
              <w:left w:w="14" w:type="dxa"/>
              <w:bottom w:w="0" w:type="dxa"/>
              <w:right w:w="14" w:type="dxa"/>
            </w:tcMar>
          </w:tcPr>
          <w:p w14:paraId="41836536" w14:textId="77777777" w:rsidR="00030164" w:rsidRPr="00553260" w:rsidRDefault="00030164">
            <w:pPr>
              <w:rPr>
                <w:lang w:val="en-CA"/>
              </w:rPr>
            </w:pPr>
          </w:p>
        </w:tc>
      </w:tr>
    </w:tbl>
    <w:p w14:paraId="5C2F5DAC" w14:textId="77777777" w:rsidR="00030164" w:rsidRPr="00553260" w:rsidRDefault="00030164" w:rsidP="00030164">
      <w:pPr>
        <w:rPr>
          <w:rFonts w:ascii="Arial" w:hAnsi="Arial"/>
          <w:b/>
          <w:sz w:val="24"/>
          <w:lang w:val="en-CA"/>
        </w:rPr>
      </w:pPr>
    </w:p>
    <w:p w14:paraId="202974B7" w14:textId="77777777" w:rsidR="00030164" w:rsidRPr="00553260" w:rsidRDefault="00030164" w:rsidP="00030164">
      <w:pPr>
        <w:rPr>
          <w:rFonts w:ascii="Arial" w:hAnsi="Arial" w:cs="Arial"/>
          <w:bCs/>
          <w:sz w:val="24"/>
          <w:szCs w:val="24"/>
          <w:lang w:val="en-CA"/>
        </w:rPr>
      </w:pPr>
      <w:r w:rsidRPr="00553260">
        <w:rPr>
          <w:rFonts w:ascii="Arial" w:hAnsi="Arial" w:cs="Arial"/>
          <w:bCs/>
          <w:sz w:val="24"/>
          <w:szCs w:val="24"/>
          <w:lang w:val="en-CA"/>
        </w:rPr>
        <w:t>The notes are an important part of these balance sheets.</w:t>
      </w:r>
    </w:p>
    <w:p w14:paraId="716F532A" w14:textId="77777777" w:rsidR="00030164" w:rsidRPr="00553260" w:rsidRDefault="00030164" w:rsidP="00030164">
      <w:pPr>
        <w:rPr>
          <w:rFonts w:ascii="Arial" w:hAnsi="Arial" w:cs="Arial"/>
          <w:bCs/>
          <w:sz w:val="24"/>
          <w:szCs w:val="24"/>
          <w:lang w:val="en-CA"/>
        </w:rPr>
      </w:pPr>
    </w:p>
    <w:p w14:paraId="56D6656C" w14:textId="77777777" w:rsidR="00030164" w:rsidRPr="00553260" w:rsidRDefault="00030164" w:rsidP="00030164">
      <w:pPr>
        <w:pStyle w:val="text"/>
        <w:spacing w:before="0" w:line="240" w:lineRule="auto"/>
        <w:rPr>
          <w:bCs/>
          <w:lang w:val="en-CA"/>
        </w:rPr>
      </w:pPr>
      <w:r w:rsidRPr="00553260">
        <w:rPr>
          <w:bCs/>
          <w:u w:val="single"/>
          <w:lang w:val="en-CA"/>
        </w:rPr>
        <w:t>Notes</w:t>
      </w:r>
      <w:r w:rsidRPr="00553260">
        <w:rPr>
          <w:bCs/>
          <w:lang w:val="en-CA"/>
        </w:rPr>
        <w:t>:</w:t>
      </w:r>
    </w:p>
    <w:p w14:paraId="79FDC11D" w14:textId="77777777" w:rsidR="00030164" w:rsidRPr="00553260" w:rsidRDefault="00030164" w:rsidP="00030164">
      <w:pPr>
        <w:pStyle w:val="text"/>
        <w:numPr>
          <w:ilvl w:val="0"/>
          <w:numId w:val="12"/>
        </w:numPr>
        <w:spacing w:before="0" w:line="240" w:lineRule="auto"/>
        <w:rPr>
          <w:bCs/>
          <w:lang w:val="en-CA"/>
        </w:rPr>
      </w:pPr>
      <w:r w:rsidRPr="00553260">
        <w:rPr>
          <w:bCs/>
          <w:lang w:val="en-CA"/>
        </w:rPr>
        <w:t>The goal in preparing these balance sheets is to estimate each individual’s net worth, represented as the excess of assets over liabilities.</w:t>
      </w:r>
    </w:p>
    <w:p w14:paraId="16E6706C" w14:textId="77777777" w:rsidR="00030164" w:rsidRPr="00553260" w:rsidRDefault="00030164" w:rsidP="00030164">
      <w:pPr>
        <w:pStyle w:val="text"/>
        <w:numPr>
          <w:ilvl w:val="0"/>
          <w:numId w:val="12"/>
        </w:numPr>
        <w:spacing w:before="0" w:line="240" w:lineRule="auto"/>
        <w:rPr>
          <w:bCs/>
          <w:lang w:val="en-CA"/>
        </w:rPr>
      </w:pPr>
      <w:r w:rsidRPr="00553260">
        <w:rPr>
          <w:bCs/>
          <w:lang w:val="en-CA"/>
        </w:rPr>
        <w:t xml:space="preserve">Use of historical cost is consistent with generally accepted accounting principles. Note that these asset values have not been adjusted for “value” consumed through use, which is not consistent with generally accepted accounting principles. The fair value balance sheets are based on the estimated current values of assets, some of which are greater and others less than their cost. </w:t>
      </w:r>
    </w:p>
    <w:p w14:paraId="21738E84" w14:textId="77777777" w:rsidR="00030164" w:rsidRPr="00553260" w:rsidRDefault="00030164" w:rsidP="00030164">
      <w:pPr>
        <w:pStyle w:val="text"/>
        <w:numPr>
          <w:ilvl w:val="0"/>
          <w:numId w:val="12"/>
        </w:numPr>
        <w:spacing w:before="0" w:line="240" w:lineRule="auto"/>
        <w:rPr>
          <w:bCs/>
          <w:lang w:val="en-CA"/>
        </w:rPr>
      </w:pPr>
      <w:r w:rsidRPr="00553260">
        <w:rPr>
          <w:bCs/>
          <w:lang w:val="en-CA"/>
        </w:rPr>
        <w:t>Some potential assets (e.g., Porsche) are not recorded because their likelihood of occurrence is not certain.</w:t>
      </w:r>
    </w:p>
    <w:p w14:paraId="692F2907" w14:textId="77777777" w:rsidR="00030164" w:rsidRPr="00553260" w:rsidRDefault="00030164" w:rsidP="00030164">
      <w:pPr>
        <w:pStyle w:val="text"/>
        <w:spacing w:before="0" w:line="240" w:lineRule="auto"/>
        <w:ind w:left="360"/>
        <w:rPr>
          <w:bCs/>
          <w:lang w:val="en-CA"/>
        </w:rPr>
      </w:pPr>
    </w:p>
    <w:p w14:paraId="5145F1E5" w14:textId="77777777" w:rsidR="00030164" w:rsidRPr="00553260" w:rsidRDefault="00030164" w:rsidP="00030164">
      <w:pPr>
        <w:pStyle w:val="text"/>
        <w:spacing w:before="0" w:line="240" w:lineRule="auto"/>
        <w:rPr>
          <w:bCs/>
          <w:lang w:val="en-CA"/>
        </w:rPr>
      </w:pPr>
      <w:r w:rsidRPr="00553260">
        <w:rPr>
          <w:bCs/>
          <w:lang w:val="en-CA"/>
        </w:rPr>
        <w:t>Req. 2</w:t>
      </w:r>
    </w:p>
    <w:p w14:paraId="035DBDCE" w14:textId="77777777" w:rsidR="00030164" w:rsidRPr="00553260" w:rsidRDefault="00030164" w:rsidP="00030164">
      <w:pPr>
        <w:pStyle w:val="text"/>
        <w:spacing w:before="0" w:line="240" w:lineRule="auto"/>
        <w:rPr>
          <w:bCs/>
          <w:lang w:val="en-CA"/>
        </w:rPr>
      </w:pPr>
    </w:p>
    <w:p w14:paraId="3E47329F" w14:textId="77777777" w:rsidR="00030164" w:rsidRPr="00553260" w:rsidRDefault="00030164" w:rsidP="00030164">
      <w:pPr>
        <w:rPr>
          <w:rFonts w:ascii="Arial" w:hAnsi="Arial" w:cs="Arial"/>
          <w:bCs/>
          <w:sz w:val="24"/>
          <w:szCs w:val="24"/>
          <w:lang w:val="en-CA"/>
        </w:rPr>
      </w:pPr>
      <w:r w:rsidRPr="00553260">
        <w:rPr>
          <w:rFonts w:ascii="Arial" w:hAnsi="Arial" w:cs="Arial"/>
          <w:bCs/>
          <w:sz w:val="24"/>
          <w:szCs w:val="24"/>
          <w:lang w:val="en-CA"/>
        </w:rPr>
        <w:t xml:space="preserve">Based on the calculations of net worth and underlying assumptions indicated above, Ashley is “better off” because her net worth ($1,550 or $2,150) is greater than Jason’s ($650 or $580). A creditor is more likely to lend money to Ashley because she has a greater net worth. Alternatively, a creditor might lend to both characters, but charge Jason a higher interest rate to compensate for the increased risk that he might not be able to repay the loan. </w:t>
      </w:r>
    </w:p>
    <w:p w14:paraId="4C6DCCBC" w14:textId="77777777" w:rsidR="00030164" w:rsidRPr="00553260" w:rsidRDefault="00030164" w:rsidP="00030164">
      <w:pPr>
        <w:rPr>
          <w:rFonts w:ascii="Arial" w:hAnsi="Arial" w:cs="Arial"/>
          <w:bCs/>
          <w:sz w:val="24"/>
          <w:szCs w:val="24"/>
          <w:lang w:val="en-CA"/>
        </w:rPr>
      </w:pPr>
    </w:p>
    <w:p w14:paraId="2B54335F" w14:textId="77777777" w:rsidR="00030164" w:rsidRPr="00553260" w:rsidRDefault="00030164" w:rsidP="00030164">
      <w:pPr>
        <w:rPr>
          <w:rFonts w:ascii="Arial" w:hAnsi="Arial" w:cs="Arial"/>
          <w:bCs/>
          <w:sz w:val="24"/>
          <w:szCs w:val="24"/>
          <w:lang w:val="en-CA"/>
        </w:rPr>
      </w:pPr>
      <w:r w:rsidRPr="00553260">
        <w:rPr>
          <w:rFonts w:ascii="Arial" w:hAnsi="Arial" w:cs="Arial"/>
          <w:bCs/>
          <w:sz w:val="24"/>
          <w:szCs w:val="24"/>
          <w:lang w:val="en-CA"/>
        </w:rPr>
        <w:t xml:space="preserve">Note that choosing between historical cost and fair values inevitably requires trading off the reliability of accounting information (cost is not as subjective as fair values) and the potential relevance of that information (fair values may be more relevant when determining an individual’s net worth).  </w:t>
      </w:r>
    </w:p>
    <w:p w14:paraId="58438CA4" w14:textId="77777777" w:rsidR="00030164" w:rsidRPr="00553260" w:rsidRDefault="00030164" w:rsidP="00030164">
      <w:pPr>
        <w:rPr>
          <w:rFonts w:ascii="Arial" w:hAnsi="Arial" w:cs="Arial"/>
          <w:b/>
          <w:bCs/>
          <w:sz w:val="24"/>
          <w:szCs w:val="24"/>
          <w:lang w:val="en-CA"/>
        </w:rPr>
      </w:pPr>
      <w:r w:rsidRPr="00553260">
        <w:rPr>
          <w:rFonts w:cs="Arial"/>
          <w:lang w:val="en-CA"/>
        </w:rPr>
        <w:br w:type="page"/>
      </w:r>
      <w:r w:rsidRPr="00553260">
        <w:rPr>
          <w:rFonts w:ascii="Arial" w:hAnsi="Arial" w:cs="Arial"/>
          <w:b/>
          <w:bCs/>
          <w:sz w:val="24"/>
          <w:szCs w:val="24"/>
          <w:lang w:val="en-CA"/>
        </w:rPr>
        <w:lastRenderedPageBreak/>
        <w:t>S1-6 (continued):</w:t>
      </w:r>
    </w:p>
    <w:p w14:paraId="32775435" w14:textId="77777777" w:rsidR="00030164" w:rsidRPr="00553260" w:rsidRDefault="00030164" w:rsidP="00030164">
      <w:pPr>
        <w:rPr>
          <w:rFonts w:ascii="Arial" w:hAnsi="Arial" w:cs="Arial"/>
          <w:bCs/>
          <w:sz w:val="24"/>
          <w:szCs w:val="24"/>
          <w:lang w:val="en-CA"/>
        </w:rPr>
      </w:pPr>
    </w:p>
    <w:p w14:paraId="26E64CEC" w14:textId="77777777" w:rsidR="00030164" w:rsidRPr="00553260" w:rsidRDefault="00030164" w:rsidP="00030164">
      <w:pPr>
        <w:pStyle w:val="text"/>
        <w:spacing w:before="0" w:line="240" w:lineRule="auto"/>
        <w:rPr>
          <w:rFonts w:cs="Arial"/>
          <w:lang w:val="en-CA"/>
        </w:rPr>
      </w:pPr>
      <w:r w:rsidRPr="00553260">
        <w:rPr>
          <w:rFonts w:cs="Arial"/>
          <w:lang w:val="en-CA"/>
        </w:rPr>
        <w:t>Req. 3</w:t>
      </w:r>
    </w:p>
    <w:p w14:paraId="6C21C123" w14:textId="77777777" w:rsidR="00030164" w:rsidRPr="00553260" w:rsidRDefault="00030164" w:rsidP="00030164">
      <w:pPr>
        <w:rPr>
          <w:rFonts w:ascii="Arial" w:hAnsi="Arial"/>
          <w:bCs/>
          <w:sz w:val="24"/>
          <w:lang w:val="en-CA"/>
        </w:rPr>
      </w:pPr>
    </w:p>
    <w:p w14:paraId="65FB5FE3" w14:textId="77777777" w:rsidR="00030164" w:rsidRPr="00553260" w:rsidRDefault="00030164" w:rsidP="00030164">
      <w:pPr>
        <w:rPr>
          <w:rFonts w:ascii="Arial" w:hAnsi="Arial"/>
          <w:bCs/>
          <w:sz w:val="24"/>
          <w:lang w:val="en-CA"/>
        </w:rPr>
      </w:pPr>
      <w:r w:rsidRPr="00553260">
        <w:rPr>
          <w:rFonts w:ascii="Arial" w:hAnsi="Arial"/>
          <w:bCs/>
          <w:sz w:val="24"/>
          <w:lang w:val="en-CA"/>
        </w:rPr>
        <w:t>An income statement lists the amounts earned (revenues) and costs incurred (expenses) during a particular period of time, producing “net income” that represents the excess of revenues over expenses. An income statement is presented below for both Ashley and Jason. Notes for these income statements are presented below, along with a conclusion about which individual is more successful.</w:t>
      </w:r>
    </w:p>
    <w:p w14:paraId="779A7130" w14:textId="77777777" w:rsidR="00030164" w:rsidRPr="00553260" w:rsidRDefault="00030164" w:rsidP="00030164">
      <w:pPr>
        <w:pStyle w:val="text"/>
        <w:spacing w:before="0" w:line="240" w:lineRule="auto"/>
        <w:rPr>
          <w:rFonts w:cs="Arial"/>
          <w:lang w:val="en-CA"/>
        </w:rPr>
      </w:pPr>
    </w:p>
    <w:tbl>
      <w:tblPr>
        <w:tblW w:w="9360" w:type="dxa"/>
        <w:tblLayout w:type="fixed"/>
        <w:tblCellMar>
          <w:left w:w="0" w:type="dxa"/>
          <w:right w:w="0" w:type="dxa"/>
        </w:tblCellMar>
        <w:tblLook w:val="04A0" w:firstRow="1" w:lastRow="0" w:firstColumn="1" w:lastColumn="0" w:noHBand="0" w:noVBand="1"/>
      </w:tblPr>
      <w:tblGrid>
        <w:gridCol w:w="3600"/>
        <w:gridCol w:w="1042"/>
        <w:gridCol w:w="236"/>
        <w:gridCol w:w="3582"/>
        <w:gridCol w:w="900"/>
      </w:tblGrid>
      <w:tr w:rsidR="00030164" w:rsidRPr="00553260" w14:paraId="5D062F41" w14:textId="77777777" w:rsidTr="00030164">
        <w:trPr>
          <w:cantSplit/>
        </w:trPr>
        <w:tc>
          <w:tcPr>
            <w:tcW w:w="4642" w:type="dxa"/>
            <w:gridSpan w:val="2"/>
            <w:hideMark/>
          </w:tcPr>
          <w:p w14:paraId="7AF52396" w14:textId="77777777" w:rsidR="00030164" w:rsidRPr="00553260" w:rsidRDefault="00030164">
            <w:pPr>
              <w:jc w:val="center"/>
              <w:rPr>
                <w:rFonts w:ascii="Arial" w:hAnsi="Arial" w:cs="Arial"/>
                <w:b/>
                <w:sz w:val="24"/>
                <w:lang w:val="en-CA"/>
              </w:rPr>
            </w:pPr>
            <w:r w:rsidRPr="00553260">
              <w:rPr>
                <w:rFonts w:ascii="Arial" w:hAnsi="Arial" w:cs="Arial"/>
                <w:b/>
                <w:sz w:val="24"/>
                <w:lang w:val="en-CA"/>
              </w:rPr>
              <w:t>Ashley</w:t>
            </w:r>
          </w:p>
        </w:tc>
        <w:tc>
          <w:tcPr>
            <w:tcW w:w="236" w:type="dxa"/>
          </w:tcPr>
          <w:p w14:paraId="29633A17" w14:textId="77777777" w:rsidR="00030164" w:rsidRPr="00553260" w:rsidRDefault="00030164">
            <w:pPr>
              <w:jc w:val="center"/>
              <w:rPr>
                <w:rFonts w:ascii="Arial" w:hAnsi="Arial" w:cs="Arial"/>
                <w:b/>
                <w:sz w:val="24"/>
                <w:lang w:val="en-CA"/>
              </w:rPr>
            </w:pPr>
          </w:p>
        </w:tc>
        <w:tc>
          <w:tcPr>
            <w:tcW w:w="4482" w:type="dxa"/>
            <w:gridSpan w:val="2"/>
            <w:hideMark/>
          </w:tcPr>
          <w:p w14:paraId="5EB83CED" w14:textId="77777777" w:rsidR="00030164" w:rsidRPr="00553260" w:rsidRDefault="00030164">
            <w:pPr>
              <w:jc w:val="center"/>
              <w:rPr>
                <w:rFonts w:ascii="Arial" w:hAnsi="Arial" w:cs="Arial"/>
                <w:b/>
                <w:sz w:val="24"/>
                <w:lang w:val="en-CA"/>
              </w:rPr>
            </w:pPr>
            <w:r w:rsidRPr="00553260">
              <w:rPr>
                <w:rFonts w:ascii="Arial" w:hAnsi="Arial" w:cs="Arial"/>
                <w:b/>
                <w:sz w:val="24"/>
                <w:lang w:val="en-CA"/>
              </w:rPr>
              <w:t>Jason</w:t>
            </w:r>
          </w:p>
        </w:tc>
      </w:tr>
      <w:tr w:rsidR="00030164" w:rsidRPr="00553260" w14:paraId="5E37D58A" w14:textId="77777777" w:rsidTr="00030164">
        <w:tc>
          <w:tcPr>
            <w:tcW w:w="3600" w:type="dxa"/>
            <w:hideMark/>
          </w:tcPr>
          <w:p w14:paraId="514FC4AD" w14:textId="77777777" w:rsidR="00030164" w:rsidRPr="00553260" w:rsidRDefault="00030164">
            <w:pPr>
              <w:rPr>
                <w:rFonts w:ascii="Arial" w:hAnsi="Arial"/>
                <w:sz w:val="24"/>
                <w:lang w:val="en-CA"/>
              </w:rPr>
            </w:pPr>
            <w:r w:rsidRPr="00553260">
              <w:rPr>
                <w:rFonts w:ascii="Arial" w:hAnsi="Arial"/>
                <w:sz w:val="24"/>
                <w:lang w:val="en-CA"/>
              </w:rPr>
              <w:t>Revenue</w:t>
            </w:r>
          </w:p>
        </w:tc>
        <w:tc>
          <w:tcPr>
            <w:tcW w:w="1042" w:type="dxa"/>
          </w:tcPr>
          <w:p w14:paraId="7C39088C" w14:textId="77777777" w:rsidR="00030164" w:rsidRPr="00553260" w:rsidRDefault="00030164">
            <w:pPr>
              <w:ind w:right="128"/>
              <w:jc w:val="right"/>
              <w:rPr>
                <w:rFonts w:ascii="Arial" w:hAnsi="Arial"/>
                <w:bCs/>
                <w:sz w:val="24"/>
                <w:lang w:val="en-CA"/>
              </w:rPr>
            </w:pPr>
          </w:p>
        </w:tc>
        <w:tc>
          <w:tcPr>
            <w:tcW w:w="236" w:type="dxa"/>
          </w:tcPr>
          <w:p w14:paraId="3309CBAF" w14:textId="77777777" w:rsidR="00030164" w:rsidRPr="00553260" w:rsidRDefault="00030164">
            <w:pPr>
              <w:rPr>
                <w:rFonts w:ascii="Arial" w:hAnsi="Arial"/>
                <w:sz w:val="24"/>
                <w:lang w:val="en-CA"/>
              </w:rPr>
            </w:pPr>
          </w:p>
        </w:tc>
        <w:tc>
          <w:tcPr>
            <w:tcW w:w="3582" w:type="dxa"/>
            <w:hideMark/>
          </w:tcPr>
          <w:p w14:paraId="19D7D6E9" w14:textId="77777777" w:rsidR="00030164" w:rsidRPr="00553260" w:rsidRDefault="00030164">
            <w:pPr>
              <w:rPr>
                <w:rFonts w:ascii="Arial" w:hAnsi="Arial"/>
                <w:sz w:val="24"/>
                <w:lang w:val="en-CA"/>
              </w:rPr>
            </w:pPr>
            <w:r w:rsidRPr="00553260">
              <w:rPr>
                <w:rFonts w:ascii="Arial" w:hAnsi="Arial"/>
                <w:sz w:val="24"/>
                <w:lang w:val="en-CA"/>
              </w:rPr>
              <w:t>Revenue</w:t>
            </w:r>
          </w:p>
        </w:tc>
        <w:tc>
          <w:tcPr>
            <w:tcW w:w="900" w:type="dxa"/>
          </w:tcPr>
          <w:p w14:paraId="085C766C" w14:textId="77777777" w:rsidR="00030164" w:rsidRPr="00553260" w:rsidRDefault="00030164">
            <w:pPr>
              <w:ind w:right="80"/>
              <w:jc w:val="right"/>
              <w:rPr>
                <w:rFonts w:ascii="Arial" w:hAnsi="Arial"/>
                <w:bCs/>
                <w:sz w:val="24"/>
                <w:lang w:val="en-CA"/>
              </w:rPr>
            </w:pPr>
          </w:p>
        </w:tc>
      </w:tr>
      <w:tr w:rsidR="00030164" w:rsidRPr="00553260" w14:paraId="7AEF64F4" w14:textId="77777777" w:rsidTr="00030164">
        <w:tc>
          <w:tcPr>
            <w:tcW w:w="3600" w:type="dxa"/>
            <w:hideMark/>
          </w:tcPr>
          <w:p w14:paraId="1F07F3D7" w14:textId="77777777" w:rsidR="00030164" w:rsidRPr="00553260" w:rsidRDefault="00030164">
            <w:pPr>
              <w:pStyle w:val="text"/>
              <w:spacing w:before="0" w:line="240" w:lineRule="auto"/>
              <w:rPr>
                <w:bCs/>
                <w:lang w:val="en-CA"/>
              </w:rPr>
            </w:pPr>
            <w:r w:rsidRPr="00553260">
              <w:rPr>
                <w:bCs/>
                <w:lang w:val="en-CA"/>
              </w:rPr>
              <w:t xml:space="preserve">  Part Time Job (for October)</w:t>
            </w:r>
          </w:p>
        </w:tc>
        <w:tc>
          <w:tcPr>
            <w:tcW w:w="1042" w:type="dxa"/>
            <w:tcBorders>
              <w:top w:val="nil"/>
              <w:left w:val="nil"/>
              <w:bottom w:val="single" w:sz="4" w:space="0" w:color="auto"/>
              <w:right w:val="nil"/>
            </w:tcBorders>
            <w:tcMar>
              <w:top w:w="0" w:type="dxa"/>
              <w:left w:w="14" w:type="dxa"/>
              <w:bottom w:w="0" w:type="dxa"/>
              <w:right w:w="14" w:type="dxa"/>
            </w:tcMar>
            <w:hideMark/>
          </w:tcPr>
          <w:p w14:paraId="0F223761" w14:textId="77777777" w:rsidR="00030164" w:rsidRPr="00553260" w:rsidRDefault="00030164">
            <w:pPr>
              <w:ind w:right="128"/>
              <w:jc w:val="right"/>
              <w:rPr>
                <w:rFonts w:ascii="Arial" w:hAnsi="Arial"/>
                <w:bCs/>
                <w:sz w:val="24"/>
                <w:lang w:val="en-CA"/>
              </w:rPr>
            </w:pPr>
            <w:r w:rsidRPr="00553260">
              <w:rPr>
                <w:rFonts w:ascii="Arial" w:hAnsi="Arial"/>
                <w:bCs/>
                <w:sz w:val="24"/>
                <w:lang w:val="en-CA"/>
              </w:rPr>
              <w:t>$ 1,500</w:t>
            </w:r>
          </w:p>
        </w:tc>
        <w:tc>
          <w:tcPr>
            <w:tcW w:w="236" w:type="dxa"/>
          </w:tcPr>
          <w:p w14:paraId="2EB34786" w14:textId="77777777" w:rsidR="00030164" w:rsidRPr="00553260" w:rsidRDefault="00030164">
            <w:pPr>
              <w:rPr>
                <w:rFonts w:ascii="Arial" w:hAnsi="Arial"/>
                <w:sz w:val="24"/>
                <w:lang w:val="en-CA"/>
              </w:rPr>
            </w:pPr>
          </w:p>
        </w:tc>
        <w:tc>
          <w:tcPr>
            <w:tcW w:w="3582" w:type="dxa"/>
            <w:hideMark/>
          </w:tcPr>
          <w:p w14:paraId="2ECBBDDE" w14:textId="77777777" w:rsidR="00030164" w:rsidRPr="00553260" w:rsidRDefault="00030164">
            <w:pPr>
              <w:pStyle w:val="text"/>
              <w:spacing w:before="0" w:line="240" w:lineRule="auto"/>
              <w:rPr>
                <w:bCs/>
                <w:lang w:val="en-CA"/>
              </w:rPr>
            </w:pPr>
            <w:r w:rsidRPr="00553260">
              <w:rPr>
                <w:bCs/>
                <w:lang w:val="en-CA"/>
              </w:rPr>
              <w:t xml:space="preserve">  Lottery Ticket Winnings</w:t>
            </w:r>
          </w:p>
        </w:tc>
        <w:tc>
          <w:tcPr>
            <w:tcW w:w="900" w:type="dxa"/>
            <w:tcBorders>
              <w:top w:val="nil"/>
              <w:left w:val="nil"/>
              <w:bottom w:val="single" w:sz="4" w:space="0" w:color="auto"/>
              <w:right w:val="nil"/>
            </w:tcBorders>
            <w:hideMark/>
          </w:tcPr>
          <w:p w14:paraId="593FAD7C" w14:textId="77777777" w:rsidR="00030164" w:rsidRPr="00553260" w:rsidRDefault="00030164">
            <w:pPr>
              <w:ind w:right="80"/>
              <w:jc w:val="right"/>
              <w:rPr>
                <w:rFonts w:ascii="Arial" w:hAnsi="Arial"/>
                <w:bCs/>
                <w:sz w:val="24"/>
                <w:lang w:val="en-CA"/>
              </w:rPr>
            </w:pPr>
            <w:r w:rsidRPr="00553260">
              <w:rPr>
                <w:rFonts w:ascii="Arial" w:hAnsi="Arial"/>
                <w:bCs/>
                <w:sz w:val="24"/>
                <w:lang w:val="en-CA"/>
              </w:rPr>
              <w:t>$</w:t>
            </w:r>
            <w:r w:rsidRPr="00553260">
              <w:rPr>
                <w:rFonts w:ascii="Arial" w:hAnsi="Arial"/>
                <w:bCs/>
                <w:sz w:val="2"/>
                <w:lang w:val="en-CA"/>
              </w:rPr>
              <w:t xml:space="preserve">       </w:t>
            </w:r>
            <w:r w:rsidRPr="00553260">
              <w:rPr>
                <w:rFonts w:ascii="Arial" w:hAnsi="Arial"/>
                <w:bCs/>
                <w:sz w:val="24"/>
                <w:lang w:val="en-CA"/>
              </w:rPr>
              <w:t>1,950</w:t>
            </w:r>
          </w:p>
        </w:tc>
      </w:tr>
      <w:tr w:rsidR="00030164" w:rsidRPr="00553260" w14:paraId="6D3D6814" w14:textId="77777777" w:rsidTr="00030164">
        <w:tc>
          <w:tcPr>
            <w:tcW w:w="3600" w:type="dxa"/>
            <w:hideMark/>
          </w:tcPr>
          <w:p w14:paraId="4D00EEF5" w14:textId="77777777" w:rsidR="00030164" w:rsidRPr="00553260" w:rsidRDefault="00030164">
            <w:pPr>
              <w:rPr>
                <w:rFonts w:ascii="Arial" w:hAnsi="Arial"/>
                <w:sz w:val="24"/>
                <w:lang w:val="en-CA"/>
              </w:rPr>
            </w:pPr>
            <w:r w:rsidRPr="00553260">
              <w:rPr>
                <w:rFonts w:ascii="Arial" w:hAnsi="Arial"/>
                <w:sz w:val="24"/>
                <w:lang w:val="en-CA"/>
              </w:rPr>
              <w:t>Expenses</w:t>
            </w:r>
          </w:p>
        </w:tc>
        <w:tc>
          <w:tcPr>
            <w:tcW w:w="1042" w:type="dxa"/>
            <w:tcBorders>
              <w:top w:val="single" w:sz="4" w:space="0" w:color="auto"/>
              <w:left w:val="nil"/>
              <w:bottom w:val="nil"/>
              <w:right w:val="nil"/>
            </w:tcBorders>
            <w:tcMar>
              <w:top w:w="0" w:type="dxa"/>
              <w:left w:w="14" w:type="dxa"/>
              <w:bottom w:w="0" w:type="dxa"/>
              <w:right w:w="14" w:type="dxa"/>
            </w:tcMar>
          </w:tcPr>
          <w:p w14:paraId="37DC12D5" w14:textId="77777777" w:rsidR="00030164" w:rsidRPr="00553260" w:rsidRDefault="00030164">
            <w:pPr>
              <w:ind w:right="128"/>
              <w:jc w:val="right"/>
              <w:rPr>
                <w:rFonts w:ascii="Arial" w:hAnsi="Arial"/>
                <w:bCs/>
                <w:sz w:val="24"/>
                <w:lang w:val="en-CA"/>
              </w:rPr>
            </w:pPr>
          </w:p>
        </w:tc>
        <w:tc>
          <w:tcPr>
            <w:tcW w:w="236" w:type="dxa"/>
          </w:tcPr>
          <w:p w14:paraId="10CB4974" w14:textId="77777777" w:rsidR="00030164" w:rsidRPr="00553260" w:rsidRDefault="00030164">
            <w:pPr>
              <w:rPr>
                <w:rFonts w:ascii="Arial" w:hAnsi="Arial"/>
                <w:sz w:val="24"/>
                <w:lang w:val="en-CA"/>
              </w:rPr>
            </w:pPr>
          </w:p>
        </w:tc>
        <w:tc>
          <w:tcPr>
            <w:tcW w:w="3582" w:type="dxa"/>
            <w:hideMark/>
          </w:tcPr>
          <w:p w14:paraId="61CD92F9" w14:textId="77777777" w:rsidR="00030164" w:rsidRPr="00553260" w:rsidRDefault="00030164">
            <w:pPr>
              <w:rPr>
                <w:rFonts w:ascii="Arial" w:hAnsi="Arial"/>
                <w:sz w:val="24"/>
                <w:lang w:val="en-CA"/>
              </w:rPr>
            </w:pPr>
            <w:r w:rsidRPr="00553260">
              <w:rPr>
                <w:rFonts w:ascii="Arial" w:hAnsi="Arial"/>
                <w:sz w:val="24"/>
                <w:lang w:val="en-CA"/>
              </w:rPr>
              <w:t>Expenses</w:t>
            </w:r>
          </w:p>
        </w:tc>
        <w:tc>
          <w:tcPr>
            <w:tcW w:w="900" w:type="dxa"/>
            <w:tcBorders>
              <w:top w:val="single" w:sz="4" w:space="0" w:color="auto"/>
              <w:left w:val="nil"/>
              <w:bottom w:val="nil"/>
              <w:right w:val="nil"/>
            </w:tcBorders>
          </w:tcPr>
          <w:p w14:paraId="268C3E43" w14:textId="77777777" w:rsidR="00030164" w:rsidRPr="00553260" w:rsidRDefault="00030164">
            <w:pPr>
              <w:ind w:right="80"/>
              <w:jc w:val="right"/>
              <w:rPr>
                <w:rFonts w:ascii="Arial" w:hAnsi="Arial"/>
                <w:bCs/>
                <w:sz w:val="24"/>
                <w:lang w:val="en-CA"/>
              </w:rPr>
            </w:pPr>
          </w:p>
        </w:tc>
      </w:tr>
      <w:tr w:rsidR="00030164" w:rsidRPr="00553260" w14:paraId="27B23D5E" w14:textId="77777777" w:rsidTr="00030164">
        <w:tc>
          <w:tcPr>
            <w:tcW w:w="3600" w:type="dxa"/>
            <w:hideMark/>
          </w:tcPr>
          <w:p w14:paraId="67CEBC00" w14:textId="77777777" w:rsidR="00030164" w:rsidRPr="00553260" w:rsidRDefault="00030164">
            <w:pPr>
              <w:pStyle w:val="text"/>
              <w:spacing w:before="0" w:line="240" w:lineRule="auto"/>
              <w:rPr>
                <w:bCs/>
                <w:lang w:val="en-CA"/>
              </w:rPr>
            </w:pPr>
            <w:r w:rsidRPr="00553260">
              <w:rPr>
                <w:bCs/>
                <w:lang w:val="en-CA"/>
              </w:rPr>
              <w:t xml:space="preserve">  Rent Expense (for October)</w:t>
            </w:r>
          </w:p>
        </w:tc>
        <w:tc>
          <w:tcPr>
            <w:tcW w:w="1042" w:type="dxa"/>
            <w:tcMar>
              <w:top w:w="0" w:type="dxa"/>
              <w:left w:w="14" w:type="dxa"/>
              <w:bottom w:w="0" w:type="dxa"/>
              <w:right w:w="14" w:type="dxa"/>
            </w:tcMar>
            <w:hideMark/>
          </w:tcPr>
          <w:p w14:paraId="010F4C35" w14:textId="77777777" w:rsidR="00030164" w:rsidRPr="00553260" w:rsidRDefault="00030164">
            <w:pPr>
              <w:ind w:right="128"/>
              <w:jc w:val="right"/>
              <w:rPr>
                <w:rFonts w:ascii="Arial" w:hAnsi="Arial"/>
                <w:bCs/>
                <w:sz w:val="24"/>
                <w:lang w:val="en-CA"/>
              </w:rPr>
            </w:pPr>
            <w:r w:rsidRPr="00553260">
              <w:rPr>
                <w:rFonts w:ascii="Arial" w:hAnsi="Arial"/>
                <w:bCs/>
                <w:sz w:val="24"/>
                <w:lang w:val="en-CA"/>
              </w:rPr>
              <w:t xml:space="preserve"> 470</w:t>
            </w:r>
          </w:p>
        </w:tc>
        <w:tc>
          <w:tcPr>
            <w:tcW w:w="236" w:type="dxa"/>
          </w:tcPr>
          <w:p w14:paraId="42EB3890" w14:textId="77777777" w:rsidR="00030164" w:rsidRPr="00553260" w:rsidRDefault="00030164">
            <w:pPr>
              <w:rPr>
                <w:rFonts w:ascii="Arial" w:hAnsi="Arial"/>
                <w:sz w:val="24"/>
                <w:lang w:val="en-CA"/>
              </w:rPr>
            </w:pPr>
          </w:p>
        </w:tc>
        <w:tc>
          <w:tcPr>
            <w:tcW w:w="3582" w:type="dxa"/>
            <w:hideMark/>
          </w:tcPr>
          <w:p w14:paraId="54E5C5B4" w14:textId="77777777" w:rsidR="00030164" w:rsidRPr="00553260" w:rsidRDefault="00030164">
            <w:pPr>
              <w:pStyle w:val="text"/>
              <w:spacing w:before="0" w:line="240" w:lineRule="auto"/>
              <w:rPr>
                <w:bCs/>
                <w:lang w:val="en-CA"/>
              </w:rPr>
            </w:pPr>
            <w:r w:rsidRPr="00553260">
              <w:rPr>
                <w:bCs/>
                <w:lang w:val="en-CA"/>
              </w:rPr>
              <w:t xml:space="preserve">  Rent Expense (for October)</w:t>
            </w:r>
          </w:p>
        </w:tc>
        <w:tc>
          <w:tcPr>
            <w:tcW w:w="900" w:type="dxa"/>
            <w:hideMark/>
          </w:tcPr>
          <w:p w14:paraId="0DDE6415" w14:textId="77777777" w:rsidR="00030164" w:rsidRPr="00553260" w:rsidRDefault="00030164">
            <w:pPr>
              <w:ind w:right="80"/>
              <w:jc w:val="right"/>
              <w:rPr>
                <w:rFonts w:ascii="Arial" w:hAnsi="Arial"/>
                <w:bCs/>
                <w:sz w:val="24"/>
                <w:lang w:val="en-CA"/>
              </w:rPr>
            </w:pPr>
            <w:r w:rsidRPr="00553260">
              <w:rPr>
                <w:rFonts w:ascii="Arial" w:hAnsi="Arial"/>
                <w:bCs/>
                <w:sz w:val="24"/>
                <w:lang w:val="en-CA"/>
              </w:rPr>
              <w:t xml:space="preserve"> 800</w:t>
            </w:r>
          </w:p>
        </w:tc>
      </w:tr>
      <w:tr w:rsidR="00030164" w:rsidRPr="00553260" w14:paraId="1F15E1CF" w14:textId="77777777" w:rsidTr="00030164">
        <w:tc>
          <w:tcPr>
            <w:tcW w:w="3600" w:type="dxa"/>
            <w:hideMark/>
          </w:tcPr>
          <w:p w14:paraId="7BE8FA6A" w14:textId="77777777" w:rsidR="00030164" w:rsidRPr="00553260" w:rsidRDefault="00030164">
            <w:pPr>
              <w:pStyle w:val="text"/>
              <w:spacing w:before="0" w:line="240" w:lineRule="auto"/>
              <w:rPr>
                <w:bCs/>
                <w:lang w:val="en-CA"/>
              </w:rPr>
            </w:pPr>
            <w:r w:rsidRPr="00553260">
              <w:rPr>
                <w:bCs/>
                <w:lang w:val="en-CA"/>
              </w:rPr>
              <w:t xml:space="preserve">  Living Expenses (for October)</w:t>
            </w:r>
          </w:p>
        </w:tc>
        <w:tc>
          <w:tcPr>
            <w:tcW w:w="1042" w:type="dxa"/>
            <w:tcBorders>
              <w:top w:val="nil"/>
              <w:left w:val="nil"/>
              <w:bottom w:val="single" w:sz="4" w:space="0" w:color="auto"/>
              <w:right w:val="nil"/>
            </w:tcBorders>
            <w:tcMar>
              <w:top w:w="0" w:type="dxa"/>
              <w:left w:w="14" w:type="dxa"/>
              <w:bottom w:w="0" w:type="dxa"/>
              <w:right w:w="14" w:type="dxa"/>
            </w:tcMar>
            <w:hideMark/>
          </w:tcPr>
          <w:p w14:paraId="33DBA859" w14:textId="77777777" w:rsidR="00030164" w:rsidRPr="00553260" w:rsidRDefault="00030164">
            <w:pPr>
              <w:ind w:right="128"/>
              <w:jc w:val="right"/>
              <w:rPr>
                <w:rFonts w:ascii="Arial" w:hAnsi="Arial"/>
                <w:bCs/>
                <w:sz w:val="24"/>
                <w:lang w:val="en-CA"/>
              </w:rPr>
            </w:pPr>
            <w:r w:rsidRPr="00553260">
              <w:rPr>
                <w:rFonts w:ascii="Arial" w:hAnsi="Arial"/>
                <w:bCs/>
                <w:sz w:val="24"/>
                <w:lang w:val="en-CA"/>
              </w:rPr>
              <w:t>950</w:t>
            </w:r>
          </w:p>
        </w:tc>
        <w:tc>
          <w:tcPr>
            <w:tcW w:w="236" w:type="dxa"/>
          </w:tcPr>
          <w:p w14:paraId="0CD63148" w14:textId="77777777" w:rsidR="00030164" w:rsidRPr="00553260" w:rsidRDefault="00030164">
            <w:pPr>
              <w:rPr>
                <w:rFonts w:ascii="Arial" w:hAnsi="Arial"/>
                <w:sz w:val="24"/>
                <w:lang w:val="en-CA"/>
              </w:rPr>
            </w:pPr>
          </w:p>
        </w:tc>
        <w:tc>
          <w:tcPr>
            <w:tcW w:w="3582" w:type="dxa"/>
            <w:hideMark/>
          </w:tcPr>
          <w:p w14:paraId="102D4D8F" w14:textId="77777777" w:rsidR="00030164" w:rsidRPr="00553260" w:rsidRDefault="00030164">
            <w:pPr>
              <w:pStyle w:val="text"/>
              <w:spacing w:before="0" w:line="240" w:lineRule="auto"/>
              <w:rPr>
                <w:bCs/>
                <w:lang w:val="en-CA"/>
              </w:rPr>
            </w:pPr>
            <w:r w:rsidRPr="00553260">
              <w:rPr>
                <w:bCs/>
                <w:lang w:val="en-CA"/>
              </w:rPr>
              <w:t xml:space="preserve">  Living Expenses (for October)</w:t>
            </w:r>
          </w:p>
        </w:tc>
        <w:tc>
          <w:tcPr>
            <w:tcW w:w="900" w:type="dxa"/>
            <w:tcBorders>
              <w:top w:val="nil"/>
              <w:left w:val="nil"/>
              <w:bottom w:val="single" w:sz="4" w:space="0" w:color="auto"/>
              <w:right w:val="nil"/>
            </w:tcBorders>
            <w:hideMark/>
          </w:tcPr>
          <w:p w14:paraId="3505157B" w14:textId="77777777" w:rsidR="00030164" w:rsidRPr="00553260" w:rsidRDefault="00030164">
            <w:pPr>
              <w:ind w:right="80"/>
              <w:jc w:val="right"/>
              <w:rPr>
                <w:rFonts w:ascii="Arial" w:hAnsi="Arial"/>
                <w:bCs/>
                <w:sz w:val="24"/>
                <w:lang w:val="en-CA"/>
              </w:rPr>
            </w:pPr>
            <w:r w:rsidRPr="00553260">
              <w:rPr>
                <w:rFonts w:ascii="Arial" w:hAnsi="Arial"/>
                <w:bCs/>
                <w:sz w:val="24"/>
                <w:lang w:val="en-CA"/>
              </w:rPr>
              <w:t>950</w:t>
            </w:r>
          </w:p>
        </w:tc>
      </w:tr>
      <w:tr w:rsidR="00030164" w:rsidRPr="00553260" w14:paraId="17F8666D" w14:textId="77777777" w:rsidTr="00030164">
        <w:tc>
          <w:tcPr>
            <w:tcW w:w="3600" w:type="dxa"/>
            <w:hideMark/>
          </w:tcPr>
          <w:p w14:paraId="258478AD" w14:textId="77777777" w:rsidR="00030164" w:rsidRPr="00553260" w:rsidRDefault="00030164">
            <w:pPr>
              <w:rPr>
                <w:rFonts w:ascii="Arial" w:hAnsi="Arial"/>
                <w:sz w:val="24"/>
                <w:lang w:val="en-CA"/>
              </w:rPr>
            </w:pPr>
            <w:r w:rsidRPr="00553260">
              <w:rPr>
                <w:rFonts w:ascii="Arial" w:hAnsi="Arial"/>
                <w:sz w:val="24"/>
                <w:lang w:val="en-CA"/>
              </w:rPr>
              <w:t xml:space="preserve">     Total Expenses</w:t>
            </w:r>
          </w:p>
        </w:tc>
        <w:tc>
          <w:tcPr>
            <w:tcW w:w="1042" w:type="dxa"/>
            <w:tcBorders>
              <w:top w:val="single" w:sz="4" w:space="0" w:color="auto"/>
              <w:left w:val="nil"/>
              <w:bottom w:val="single" w:sz="4" w:space="0" w:color="auto"/>
              <w:right w:val="nil"/>
            </w:tcBorders>
            <w:tcMar>
              <w:top w:w="0" w:type="dxa"/>
              <w:left w:w="14" w:type="dxa"/>
              <w:bottom w:w="0" w:type="dxa"/>
              <w:right w:w="14" w:type="dxa"/>
            </w:tcMar>
            <w:hideMark/>
          </w:tcPr>
          <w:p w14:paraId="66163A58" w14:textId="77777777" w:rsidR="00030164" w:rsidRPr="00553260" w:rsidRDefault="00030164">
            <w:pPr>
              <w:ind w:right="128"/>
              <w:jc w:val="right"/>
              <w:rPr>
                <w:rFonts w:ascii="Arial" w:hAnsi="Arial"/>
                <w:bCs/>
                <w:sz w:val="24"/>
                <w:lang w:val="en-CA"/>
              </w:rPr>
            </w:pPr>
            <w:r w:rsidRPr="00553260">
              <w:rPr>
                <w:rFonts w:ascii="Arial" w:hAnsi="Arial"/>
                <w:bCs/>
                <w:sz w:val="24"/>
                <w:lang w:val="en-CA"/>
              </w:rPr>
              <w:t>1,</w:t>
            </w:r>
            <w:del w:id="14" w:author="Robert Ducharme" w:date="2017-07-21T19:01:00Z">
              <w:r w:rsidRPr="00553260" w:rsidDel="00757C9F">
                <w:rPr>
                  <w:rFonts w:ascii="Arial" w:hAnsi="Arial"/>
                  <w:bCs/>
                  <w:sz w:val="24"/>
                  <w:lang w:val="en-CA"/>
                </w:rPr>
                <w:delText xml:space="preserve"> </w:delText>
              </w:r>
            </w:del>
            <w:r w:rsidRPr="00553260">
              <w:rPr>
                <w:rFonts w:ascii="Arial" w:hAnsi="Arial"/>
                <w:bCs/>
                <w:sz w:val="24"/>
                <w:lang w:val="en-CA"/>
              </w:rPr>
              <w:t>420</w:t>
            </w:r>
          </w:p>
        </w:tc>
        <w:tc>
          <w:tcPr>
            <w:tcW w:w="236" w:type="dxa"/>
          </w:tcPr>
          <w:p w14:paraId="7DC93654" w14:textId="77777777" w:rsidR="00030164" w:rsidRPr="00553260" w:rsidRDefault="00030164">
            <w:pPr>
              <w:rPr>
                <w:rFonts w:ascii="Arial" w:hAnsi="Arial"/>
                <w:sz w:val="24"/>
                <w:lang w:val="en-CA"/>
              </w:rPr>
            </w:pPr>
          </w:p>
        </w:tc>
        <w:tc>
          <w:tcPr>
            <w:tcW w:w="3582" w:type="dxa"/>
            <w:hideMark/>
          </w:tcPr>
          <w:p w14:paraId="2B363817" w14:textId="77777777" w:rsidR="00030164" w:rsidRPr="00553260" w:rsidRDefault="00030164">
            <w:pPr>
              <w:rPr>
                <w:rFonts w:ascii="Arial" w:hAnsi="Arial"/>
                <w:sz w:val="24"/>
                <w:lang w:val="en-CA"/>
              </w:rPr>
            </w:pPr>
            <w:r w:rsidRPr="00553260">
              <w:rPr>
                <w:rFonts w:ascii="Arial" w:hAnsi="Arial"/>
                <w:sz w:val="24"/>
                <w:lang w:val="en-CA"/>
              </w:rPr>
              <w:t xml:space="preserve">     Total Expenses</w:t>
            </w:r>
          </w:p>
        </w:tc>
        <w:tc>
          <w:tcPr>
            <w:tcW w:w="900" w:type="dxa"/>
            <w:tcBorders>
              <w:top w:val="single" w:sz="4" w:space="0" w:color="auto"/>
              <w:left w:val="nil"/>
              <w:bottom w:val="single" w:sz="4" w:space="0" w:color="auto"/>
              <w:right w:val="nil"/>
            </w:tcBorders>
            <w:hideMark/>
          </w:tcPr>
          <w:p w14:paraId="5A12A2B2" w14:textId="77777777" w:rsidR="00030164" w:rsidRPr="00553260" w:rsidRDefault="00030164">
            <w:pPr>
              <w:ind w:right="80"/>
              <w:jc w:val="right"/>
              <w:rPr>
                <w:rFonts w:ascii="Arial" w:hAnsi="Arial"/>
                <w:bCs/>
                <w:sz w:val="24"/>
                <w:lang w:val="en-CA"/>
              </w:rPr>
            </w:pPr>
            <w:r w:rsidRPr="00553260">
              <w:rPr>
                <w:rFonts w:ascii="Arial" w:hAnsi="Arial"/>
                <w:bCs/>
                <w:sz w:val="24"/>
                <w:lang w:val="en-CA"/>
              </w:rPr>
              <w:t xml:space="preserve"> 1,750</w:t>
            </w:r>
          </w:p>
        </w:tc>
      </w:tr>
      <w:tr w:rsidR="00030164" w:rsidRPr="00553260" w14:paraId="3BEF50CA" w14:textId="77777777" w:rsidTr="00030164">
        <w:tc>
          <w:tcPr>
            <w:tcW w:w="3600" w:type="dxa"/>
            <w:hideMark/>
          </w:tcPr>
          <w:p w14:paraId="2F7E1C52" w14:textId="77777777" w:rsidR="00030164" w:rsidRPr="00553260" w:rsidRDefault="00030164">
            <w:pPr>
              <w:rPr>
                <w:rFonts w:ascii="Arial" w:hAnsi="Arial"/>
                <w:sz w:val="24"/>
                <w:lang w:val="en-CA"/>
              </w:rPr>
            </w:pPr>
            <w:r w:rsidRPr="00553260">
              <w:rPr>
                <w:rFonts w:ascii="Arial" w:hAnsi="Arial"/>
                <w:sz w:val="24"/>
                <w:lang w:val="en-CA"/>
              </w:rPr>
              <w:t>Net Income</w:t>
            </w:r>
          </w:p>
        </w:tc>
        <w:tc>
          <w:tcPr>
            <w:tcW w:w="1042" w:type="dxa"/>
            <w:tcBorders>
              <w:top w:val="single" w:sz="4" w:space="0" w:color="auto"/>
              <w:left w:val="nil"/>
              <w:bottom w:val="double" w:sz="4" w:space="0" w:color="auto"/>
              <w:right w:val="nil"/>
            </w:tcBorders>
            <w:tcMar>
              <w:top w:w="0" w:type="dxa"/>
              <w:left w:w="14" w:type="dxa"/>
              <w:bottom w:w="0" w:type="dxa"/>
              <w:right w:w="14" w:type="dxa"/>
            </w:tcMar>
            <w:hideMark/>
          </w:tcPr>
          <w:p w14:paraId="14113C86" w14:textId="77777777" w:rsidR="00030164" w:rsidRPr="00553260" w:rsidRDefault="00030164">
            <w:pPr>
              <w:ind w:right="128"/>
              <w:jc w:val="right"/>
              <w:rPr>
                <w:rFonts w:ascii="Arial" w:hAnsi="Arial"/>
                <w:bCs/>
                <w:sz w:val="24"/>
                <w:lang w:val="en-CA"/>
              </w:rPr>
            </w:pPr>
            <w:r w:rsidRPr="00553260">
              <w:rPr>
                <w:rFonts w:ascii="Arial" w:hAnsi="Arial"/>
                <w:bCs/>
                <w:sz w:val="24"/>
                <w:lang w:val="en-CA"/>
              </w:rPr>
              <w:t>$      80</w:t>
            </w:r>
          </w:p>
        </w:tc>
        <w:tc>
          <w:tcPr>
            <w:tcW w:w="236" w:type="dxa"/>
          </w:tcPr>
          <w:p w14:paraId="744BA623" w14:textId="77777777" w:rsidR="00030164" w:rsidRPr="00553260" w:rsidRDefault="00030164">
            <w:pPr>
              <w:rPr>
                <w:rFonts w:ascii="Arial" w:hAnsi="Arial"/>
                <w:sz w:val="24"/>
                <w:lang w:val="en-CA"/>
              </w:rPr>
            </w:pPr>
          </w:p>
        </w:tc>
        <w:tc>
          <w:tcPr>
            <w:tcW w:w="3582" w:type="dxa"/>
            <w:hideMark/>
          </w:tcPr>
          <w:p w14:paraId="1531752B" w14:textId="77777777" w:rsidR="00030164" w:rsidRPr="00553260" w:rsidRDefault="00030164">
            <w:pPr>
              <w:rPr>
                <w:rFonts w:ascii="Arial" w:hAnsi="Arial"/>
                <w:sz w:val="24"/>
                <w:lang w:val="en-CA"/>
              </w:rPr>
            </w:pPr>
            <w:r w:rsidRPr="00553260">
              <w:rPr>
                <w:rFonts w:ascii="Arial" w:hAnsi="Arial"/>
                <w:sz w:val="24"/>
                <w:lang w:val="en-CA"/>
              </w:rPr>
              <w:t>Net Income</w:t>
            </w:r>
          </w:p>
        </w:tc>
        <w:tc>
          <w:tcPr>
            <w:tcW w:w="900" w:type="dxa"/>
            <w:tcBorders>
              <w:top w:val="single" w:sz="4" w:space="0" w:color="auto"/>
              <w:left w:val="nil"/>
              <w:bottom w:val="double" w:sz="4" w:space="0" w:color="auto"/>
              <w:right w:val="nil"/>
            </w:tcBorders>
            <w:hideMark/>
          </w:tcPr>
          <w:p w14:paraId="2568AE31" w14:textId="77777777" w:rsidR="00030164" w:rsidRPr="00553260" w:rsidRDefault="00030164">
            <w:pPr>
              <w:ind w:right="80"/>
              <w:jc w:val="right"/>
              <w:rPr>
                <w:rFonts w:ascii="Arial" w:hAnsi="Arial"/>
                <w:bCs/>
                <w:sz w:val="24"/>
                <w:lang w:val="en-CA"/>
              </w:rPr>
            </w:pPr>
            <w:r w:rsidRPr="00553260">
              <w:rPr>
                <w:rFonts w:ascii="Arial" w:hAnsi="Arial"/>
                <w:bCs/>
                <w:sz w:val="24"/>
                <w:lang w:val="en-CA"/>
              </w:rPr>
              <w:t xml:space="preserve">$  </w:t>
            </w:r>
            <w:r w:rsidRPr="00553260">
              <w:rPr>
                <w:rFonts w:ascii="Arial" w:hAnsi="Arial"/>
                <w:bCs/>
                <w:sz w:val="2"/>
                <w:lang w:val="en-CA"/>
              </w:rPr>
              <w:t xml:space="preserve">     </w:t>
            </w:r>
            <w:r w:rsidRPr="00553260">
              <w:rPr>
                <w:rFonts w:ascii="Arial" w:hAnsi="Arial"/>
                <w:bCs/>
                <w:sz w:val="24"/>
                <w:lang w:val="en-CA"/>
              </w:rPr>
              <w:t xml:space="preserve"> 200</w:t>
            </w:r>
          </w:p>
        </w:tc>
      </w:tr>
    </w:tbl>
    <w:p w14:paraId="66FB17B1" w14:textId="77777777" w:rsidR="00030164" w:rsidRPr="00553260" w:rsidRDefault="00030164" w:rsidP="00030164">
      <w:pPr>
        <w:rPr>
          <w:rFonts w:ascii="Arial" w:hAnsi="Arial"/>
          <w:sz w:val="24"/>
          <w:lang w:val="en-CA"/>
        </w:rPr>
      </w:pPr>
    </w:p>
    <w:p w14:paraId="49C8D7FD" w14:textId="77777777" w:rsidR="00030164" w:rsidRPr="00553260" w:rsidRDefault="00030164" w:rsidP="00030164">
      <w:pPr>
        <w:pStyle w:val="text"/>
        <w:spacing w:before="0" w:line="240" w:lineRule="auto"/>
        <w:rPr>
          <w:bCs/>
          <w:lang w:val="en-CA"/>
        </w:rPr>
      </w:pPr>
      <w:r w:rsidRPr="00553260">
        <w:rPr>
          <w:bCs/>
          <w:u w:val="single"/>
          <w:lang w:val="en-CA"/>
        </w:rPr>
        <w:t>Notes</w:t>
      </w:r>
      <w:r w:rsidRPr="00553260">
        <w:rPr>
          <w:bCs/>
          <w:lang w:val="en-CA"/>
        </w:rPr>
        <w:t>:</w:t>
      </w:r>
    </w:p>
    <w:p w14:paraId="3912D3F6" w14:textId="77777777" w:rsidR="00030164" w:rsidRPr="00553260" w:rsidRDefault="00030164" w:rsidP="00030164">
      <w:pPr>
        <w:pStyle w:val="text"/>
        <w:numPr>
          <w:ilvl w:val="0"/>
          <w:numId w:val="13"/>
        </w:numPr>
        <w:tabs>
          <w:tab w:val="num" w:pos="360"/>
        </w:tabs>
        <w:spacing w:before="0" w:line="240" w:lineRule="auto"/>
        <w:ind w:left="360"/>
        <w:rPr>
          <w:bCs/>
          <w:lang w:val="en-CA"/>
        </w:rPr>
      </w:pPr>
      <w:r w:rsidRPr="00553260">
        <w:rPr>
          <w:bCs/>
          <w:lang w:val="en-CA"/>
        </w:rPr>
        <w:t>Jason’s lottery ticket winnings are not likely to recur in the future.</w:t>
      </w:r>
    </w:p>
    <w:p w14:paraId="225A500C" w14:textId="77777777" w:rsidR="00030164" w:rsidRPr="00553260" w:rsidRDefault="00030164" w:rsidP="00030164">
      <w:pPr>
        <w:pStyle w:val="text"/>
        <w:numPr>
          <w:ilvl w:val="0"/>
          <w:numId w:val="13"/>
        </w:numPr>
        <w:tabs>
          <w:tab w:val="num" w:pos="360"/>
        </w:tabs>
        <w:spacing w:before="0" w:line="240" w:lineRule="auto"/>
        <w:ind w:left="360"/>
        <w:rPr>
          <w:bCs/>
          <w:lang w:val="en-CA"/>
        </w:rPr>
      </w:pPr>
      <w:r w:rsidRPr="00553260">
        <w:rPr>
          <w:bCs/>
          <w:lang w:val="en-CA"/>
        </w:rPr>
        <w:t>Income taxes are not reported (although they would apply to both Ashley and Jason).</w:t>
      </w:r>
    </w:p>
    <w:p w14:paraId="7DBDA15D" w14:textId="77777777" w:rsidR="00030164" w:rsidRPr="00553260" w:rsidRDefault="00030164" w:rsidP="00030164">
      <w:pPr>
        <w:rPr>
          <w:rFonts w:ascii="Arial" w:hAnsi="Arial"/>
          <w:sz w:val="24"/>
          <w:lang w:val="en-CA"/>
        </w:rPr>
      </w:pPr>
    </w:p>
    <w:p w14:paraId="6EE47826" w14:textId="77777777" w:rsidR="00030164" w:rsidRPr="00553260" w:rsidRDefault="00030164" w:rsidP="00030164">
      <w:pPr>
        <w:rPr>
          <w:rFonts w:ascii="Arial" w:hAnsi="Arial"/>
          <w:sz w:val="24"/>
          <w:lang w:val="en-CA"/>
        </w:rPr>
      </w:pPr>
      <w:r w:rsidRPr="00553260">
        <w:rPr>
          <w:rFonts w:ascii="Arial" w:hAnsi="Arial"/>
          <w:sz w:val="24"/>
          <w:lang w:val="en-CA"/>
        </w:rPr>
        <w:t>Req.4</w:t>
      </w:r>
    </w:p>
    <w:p w14:paraId="4DE24450" w14:textId="77777777" w:rsidR="00030164" w:rsidRPr="00553260" w:rsidRDefault="00030164" w:rsidP="00030164">
      <w:pPr>
        <w:rPr>
          <w:rFonts w:ascii="Arial" w:hAnsi="Arial"/>
          <w:sz w:val="24"/>
          <w:lang w:val="en-CA"/>
        </w:rPr>
      </w:pPr>
    </w:p>
    <w:p w14:paraId="7C638A4C" w14:textId="77777777" w:rsidR="00030164" w:rsidRPr="00553260" w:rsidRDefault="00030164" w:rsidP="00030164">
      <w:pPr>
        <w:rPr>
          <w:rFonts w:ascii="Arial" w:hAnsi="Arial"/>
          <w:bCs/>
          <w:sz w:val="24"/>
          <w:u w:val="single"/>
          <w:lang w:val="en-CA"/>
        </w:rPr>
      </w:pPr>
      <w:r w:rsidRPr="00553260">
        <w:rPr>
          <w:rFonts w:ascii="Arial" w:hAnsi="Arial"/>
          <w:bCs/>
          <w:sz w:val="24"/>
          <w:u w:val="single"/>
          <w:lang w:val="en-CA"/>
        </w:rPr>
        <w:t>Conclusion</w:t>
      </w:r>
      <w:r w:rsidRPr="00553260">
        <w:rPr>
          <w:rFonts w:ascii="Arial" w:hAnsi="Arial"/>
          <w:bCs/>
          <w:sz w:val="24"/>
          <w:lang w:val="en-CA"/>
        </w:rPr>
        <w:t>:</w:t>
      </w:r>
      <w:r w:rsidRPr="00553260">
        <w:rPr>
          <w:rFonts w:ascii="Arial" w:hAnsi="Arial"/>
          <w:bCs/>
          <w:sz w:val="24"/>
          <w:u w:val="single"/>
          <w:lang w:val="en-CA"/>
        </w:rPr>
        <w:t xml:space="preserve"> </w:t>
      </w:r>
    </w:p>
    <w:p w14:paraId="11BD92A1" w14:textId="77777777" w:rsidR="00030164" w:rsidRPr="00553260" w:rsidRDefault="00030164" w:rsidP="00030164">
      <w:pPr>
        <w:rPr>
          <w:rFonts w:ascii="Arial" w:hAnsi="Arial"/>
          <w:bCs/>
          <w:sz w:val="24"/>
          <w:lang w:val="en-CA"/>
        </w:rPr>
      </w:pPr>
      <w:r w:rsidRPr="00553260">
        <w:rPr>
          <w:rFonts w:ascii="Arial" w:hAnsi="Arial"/>
          <w:sz w:val="24"/>
          <w:lang w:val="en-CA"/>
        </w:rPr>
        <w:t xml:space="preserve">Based on the net income numbers alone, Jason was more successful in the current period. However, his revenues are likely to be non-recurring, whereas Ashley’s appear more stable and likely to recur in the future.  For this reason, one might conclude that Ashley actually was more successful, but that the current period’s net income does not yet reflect this greater success. </w:t>
      </w:r>
      <w:r w:rsidRPr="00553260">
        <w:rPr>
          <w:rFonts w:ascii="Arial" w:hAnsi="Arial"/>
          <w:bCs/>
          <w:sz w:val="24"/>
          <w:lang w:val="en-CA"/>
        </w:rPr>
        <w:t>As a long-term creditor, it would be better to lend money to Ashley as she has a more stable source of income to meet future expenses. Notice that you should not reach a conclusion based only on the numbers.</w:t>
      </w:r>
    </w:p>
    <w:p w14:paraId="30AED845" w14:textId="77777777" w:rsidR="006F49CC" w:rsidRPr="00553260" w:rsidRDefault="006F49CC" w:rsidP="00ED0FE2">
      <w:pPr>
        <w:rPr>
          <w:rFonts w:ascii="Arial" w:hAnsi="Arial" w:cs="Arial"/>
          <w:bCs/>
          <w:sz w:val="24"/>
          <w:szCs w:val="24"/>
          <w:lang w:val="en-CA"/>
        </w:rPr>
      </w:pPr>
    </w:p>
    <w:p w14:paraId="3EABA83B" w14:textId="77777777" w:rsidR="00FE3B63" w:rsidRPr="00553260" w:rsidRDefault="00DA5A70" w:rsidP="00ED0FE2">
      <w:pPr>
        <w:rPr>
          <w:rFonts w:ascii="Arial" w:hAnsi="Arial" w:cs="Arial"/>
          <w:b/>
          <w:sz w:val="24"/>
          <w:szCs w:val="24"/>
          <w:lang w:val="en-CA"/>
        </w:rPr>
      </w:pPr>
      <w:r w:rsidRPr="00553260">
        <w:rPr>
          <w:rFonts w:ascii="Arial" w:hAnsi="Arial" w:cs="Arial"/>
          <w:b/>
          <w:sz w:val="24"/>
          <w:szCs w:val="24"/>
          <w:lang w:val="en-CA"/>
        </w:rPr>
        <w:br w:type="page"/>
      </w:r>
      <w:r w:rsidR="00FE3B63" w:rsidRPr="00553260">
        <w:rPr>
          <w:rFonts w:ascii="Arial" w:hAnsi="Arial" w:cs="Arial"/>
          <w:b/>
          <w:sz w:val="24"/>
          <w:szCs w:val="24"/>
          <w:lang w:val="en-CA"/>
        </w:rPr>
        <w:lastRenderedPageBreak/>
        <w:t>S1-7</w:t>
      </w:r>
    </w:p>
    <w:p w14:paraId="5A61BF1E" w14:textId="77777777" w:rsidR="006F49CC" w:rsidRPr="00553260" w:rsidRDefault="006F49CC" w:rsidP="00ED0FE2">
      <w:pPr>
        <w:rPr>
          <w:rFonts w:ascii="Arial" w:hAnsi="Arial" w:cs="Arial"/>
          <w:bCs/>
          <w:sz w:val="24"/>
          <w:szCs w:val="24"/>
          <w:lang w:val="en-CA"/>
        </w:rPr>
      </w:pPr>
    </w:p>
    <w:p w14:paraId="72EDBA03" w14:textId="77777777" w:rsidR="0098616D" w:rsidRPr="00553260" w:rsidRDefault="008D2A00" w:rsidP="00ED0FE2">
      <w:pPr>
        <w:rPr>
          <w:rFonts w:ascii="Arial" w:hAnsi="Arial" w:cs="Arial"/>
          <w:sz w:val="24"/>
          <w:szCs w:val="24"/>
          <w:lang w:val="en-CA"/>
        </w:rPr>
      </w:pPr>
      <w:r w:rsidRPr="00553260">
        <w:rPr>
          <w:rFonts w:ascii="Arial" w:hAnsi="Arial" w:cs="Arial"/>
          <w:noProof/>
          <w:sz w:val="24"/>
          <w:szCs w:val="24"/>
          <w:lang w:val="en-CA" w:eastAsia="en-CA"/>
        </w:rPr>
        <w:drawing>
          <wp:inline distT="0" distB="0" distL="0" distR="0" wp14:anchorId="107B63D0" wp14:editId="68B0CA0C">
            <wp:extent cx="4352290" cy="41757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52290" cy="4175760"/>
                    </a:xfrm>
                    <a:prstGeom prst="rect">
                      <a:avLst/>
                    </a:prstGeom>
                    <a:noFill/>
                    <a:ln>
                      <a:noFill/>
                    </a:ln>
                  </pic:spPr>
                </pic:pic>
              </a:graphicData>
            </a:graphic>
          </wp:inline>
        </w:drawing>
      </w:r>
    </w:p>
    <w:p w14:paraId="2505F64F" w14:textId="77777777" w:rsidR="0098616D" w:rsidRPr="00553260" w:rsidRDefault="0098616D" w:rsidP="00ED0FE2">
      <w:pPr>
        <w:rPr>
          <w:rFonts w:ascii="Arial" w:hAnsi="Arial" w:cs="Arial"/>
          <w:sz w:val="24"/>
          <w:szCs w:val="24"/>
          <w:lang w:val="en-CA"/>
        </w:rPr>
      </w:pPr>
    </w:p>
    <w:p w14:paraId="70C6F9DB" w14:textId="77777777" w:rsidR="00F55434" w:rsidRPr="00553260" w:rsidRDefault="00F55434" w:rsidP="00ED0FE2">
      <w:pPr>
        <w:rPr>
          <w:rFonts w:ascii="Arial" w:hAnsi="Arial" w:cs="Arial"/>
          <w:sz w:val="24"/>
          <w:szCs w:val="24"/>
          <w:lang w:val="en-CA"/>
        </w:rPr>
      </w:pPr>
    </w:p>
    <w:p w14:paraId="1C6C3980" w14:textId="77777777" w:rsidR="00F55434" w:rsidRPr="00553260" w:rsidRDefault="00DA5A70" w:rsidP="00ED0FE2">
      <w:pPr>
        <w:rPr>
          <w:rFonts w:ascii="Arial" w:hAnsi="Arial" w:cs="Arial"/>
          <w:b/>
          <w:sz w:val="24"/>
          <w:szCs w:val="24"/>
          <w:lang w:val="en-CA"/>
        </w:rPr>
      </w:pPr>
      <w:r w:rsidRPr="00553260">
        <w:rPr>
          <w:rFonts w:ascii="Arial" w:hAnsi="Arial" w:cs="Arial"/>
          <w:b/>
          <w:sz w:val="24"/>
          <w:szCs w:val="24"/>
          <w:lang w:val="en-CA"/>
        </w:rPr>
        <w:br w:type="page"/>
      </w:r>
      <w:r w:rsidR="00F55434" w:rsidRPr="00553260">
        <w:rPr>
          <w:rFonts w:ascii="Arial" w:hAnsi="Arial" w:cs="Arial"/>
          <w:b/>
          <w:sz w:val="24"/>
          <w:szCs w:val="24"/>
          <w:lang w:val="en-CA"/>
        </w:rPr>
        <w:lastRenderedPageBreak/>
        <w:t>S1-7 (continued)</w:t>
      </w:r>
    </w:p>
    <w:p w14:paraId="7EE6AF8C" w14:textId="77777777" w:rsidR="00F55434" w:rsidRPr="00553260" w:rsidRDefault="00F55434" w:rsidP="00ED0FE2">
      <w:pPr>
        <w:rPr>
          <w:rFonts w:ascii="Arial" w:hAnsi="Arial" w:cs="Arial"/>
          <w:sz w:val="24"/>
          <w:szCs w:val="24"/>
          <w:lang w:val="en-CA"/>
        </w:rPr>
      </w:pPr>
    </w:p>
    <w:p w14:paraId="72E99C12" w14:textId="77777777" w:rsidR="0098616D" w:rsidRPr="00553260" w:rsidRDefault="001612C1" w:rsidP="00ED0FE2">
      <w:pPr>
        <w:rPr>
          <w:rFonts w:ascii="Arial" w:hAnsi="Arial" w:cs="Arial"/>
          <w:sz w:val="24"/>
          <w:szCs w:val="24"/>
          <w:lang w:val="en-CA"/>
        </w:rPr>
      </w:pPr>
      <w:r w:rsidRPr="00553260">
        <w:rPr>
          <w:rFonts w:ascii="Arial" w:hAnsi="Arial" w:cs="Arial"/>
          <w:noProof/>
          <w:sz w:val="24"/>
          <w:szCs w:val="24"/>
          <w:lang w:val="en-CA" w:eastAsia="en-CA"/>
        </w:rPr>
        <mc:AlternateContent>
          <mc:Choice Requires="wps">
            <w:drawing>
              <wp:anchor distT="4294967295" distB="4294967295" distL="114300" distR="114300" simplePos="0" relativeHeight="251657216" behindDoc="0" locked="0" layoutInCell="1" allowOverlap="1" wp14:anchorId="614423FF" wp14:editId="0E25CE39">
                <wp:simplePos x="0" y="0"/>
                <wp:positionH relativeFrom="column">
                  <wp:posOffset>3181350</wp:posOffset>
                </wp:positionH>
                <wp:positionV relativeFrom="paragraph">
                  <wp:posOffset>1817369</wp:posOffset>
                </wp:positionV>
                <wp:extent cx="523875" cy="0"/>
                <wp:effectExtent l="0" t="0" r="28575" b="1905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A976F1" id="_x0000_t32" coordsize="21600,21600" o:spt="32" o:oned="t" path="m,l21600,21600e" filled="f">
                <v:path arrowok="t" fillok="f" o:connecttype="none"/>
                <o:lock v:ext="edit" shapetype="t"/>
              </v:shapetype>
              <v:shape id="AutoShape 19" o:spid="_x0000_s1026" type="#_x0000_t32" style="position:absolute;margin-left:250.5pt;margin-top:143.1pt;width:41.25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"/>
            </w:pict>
          </mc:Fallback>
        </mc:AlternateContent>
      </w:r>
      <w:r w:rsidR="000D5653" w:rsidRPr="00553260">
        <w:rPr>
          <w:rFonts w:ascii="Arial" w:hAnsi="Arial" w:cs="Arial"/>
          <w:noProof/>
          <w:sz w:val="24"/>
          <w:szCs w:val="24"/>
          <w:lang w:val="en-CA" w:eastAsia="en-CA"/>
        </w:rPr>
        <w:drawing>
          <wp:inline distT="0" distB="0" distL="0" distR="0" wp14:anchorId="5B65195A" wp14:editId="508A77D2">
            <wp:extent cx="4194175" cy="36391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4175" cy="3639185"/>
                    </a:xfrm>
                    <a:prstGeom prst="rect">
                      <a:avLst/>
                    </a:prstGeom>
                    <a:noFill/>
                    <a:ln>
                      <a:noFill/>
                    </a:ln>
                  </pic:spPr>
                </pic:pic>
              </a:graphicData>
            </a:graphic>
          </wp:inline>
        </w:drawing>
      </w:r>
    </w:p>
    <w:p w14:paraId="07155574" w14:textId="77777777" w:rsidR="00434045" w:rsidRPr="00553260" w:rsidRDefault="00434045" w:rsidP="00ED0FE2">
      <w:pPr>
        <w:rPr>
          <w:rFonts w:ascii="Arial" w:hAnsi="Arial" w:cs="Arial"/>
          <w:sz w:val="24"/>
          <w:szCs w:val="24"/>
          <w:lang w:val="en-CA"/>
        </w:rPr>
      </w:pPr>
    </w:p>
    <w:p w14:paraId="587C00CE" w14:textId="77777777" w:rsidR="00434045" w:rsidRPr="00553260" w:rsidRDefault="00434045" w:rsidP="00ED0FE2">
      <w:pPr>
        <w:rPr>
          <w:rFonts w:ascii="Arial" w:hAnsi="Arial" w:cs="Arial"/>
          <w:sz w:val="24"/>
          <w:szCs w:val="24"/>
          <w:lang w:val="en-CA"/>
        </w:rPr>
      </w:pPr>
    </w:p>
    <w:p w14:paraId="2837CB7C" w14:textId="77777777" w:rsidR="00434045" w:rsidRPr="00553260" w:rsidRDefault="00100526" w:rsidP="00ED0FE2">
      <w:pPr>
        <w:rPr>
          <w:rFonts w:ascii="Arial" w:hAnsi="Arial" w:cs="Arial"/>
          <w:sz w:val="24"/>
          <w:szCs w:val="24"/>
          <w:lang w:val="en-CA"/>
        </w:rPr>
      </w:pPr>
      <w:r w:rsidRPr="00553260">
        <w:rPr>
          <w:rFonts w:ascii="Arial" w:hAnsi="Arial" w:cs="Arial"/>
          <w:b/>
          <w:sz w:val="24"/>
          <w:szCs w:val="24"/>
          <w:lang w:val="en-CA"/>
        </w:rPr>
        <w:br w:type="page"/>
      </w:r>
      <w:r w:rsidR="000F0C6E" w:rsidRPr="00553260">
        <w:rPr>
          <w:rFonts w:ascii="Arial" w:hAnsi="Arial" w:cs="Arial"/>
          <w:b/>
          <w:sz w:val="24"/>
          <w:szCs w:val="24"/>
          <w:lang w:val="en-CA"/>
        </w:rPr>
        <w:lastRenderedPageBreak/>
        <w:t xml:space="preserve">ANSWERS TO </w:t>
      </w:r>
      <w:r w:rsidR="00512322" w:rsidRPr="00553260">
        <w:rPr>
          <w:rFonts w:ascii="Arial" w:hAnsi="Arial" w:cs="Arial"/>
          <w:b/>
          <w:sz w:val="24"/>
          <w:szCs w:val="24"/>
          <w:lang w:val="en-CA"/>
        </w:rPr>
        <w:t>CONTINUING CASE</w:t>
      </w:r>
    </w:p>
    <w:p w14:paraId="7F86160E" w14:textId="77777777" w:rsidR="00512322" w:rsidRPr="00553260" w:rsidRDefault="00512322" w:rsidP="00ED0FE2">
      <w:pPr>
        <w:rPr>
          <w:rFonts w:ascii="Arial" w:hAnsi="Arial" w:cs="Arial"/>
          <w:b/>
          <w:sz w:val="24"/>
          <w:szCs w:val="24"/>
          <w:lang w:val="en-CA"/>
        </w:rPr>
      </w:pPr>
    </w:p>
    <w:p w14:paraId="56091843" w14:textId="77777777" w:rsidR="00434045" w:rsidRPr="00553260" w:rsidRDefault="00434045" w:rsidP="00ED0FE2">
      <w:pPr>
        <w:rPr>
          <w:rFonts w:ascii="Arial" w:hAnsi="Arial" w:cs="Arial"/>
          <w:b/>
          <w:sz w:val="24"/>
          <w:szCs w:val="24"/>
          <w:lang w:val="en-CA"/>
        </w:rPr>
      </w:pPr>
      <w:bookmarkStart w:id="15" w:name="OLE_LINK14"/>
      <w:bookmarkStart w:id="16" w:name="OLE_LINK15"/>
      <w:bookmarkStart w:id="17" w:name="OLE_LINK16"/>
      <w:r w:rsidRPr="00553260">
        <w:rPr>
          <w:rFonts w:ascii="Arial" w:hAnsi="Arial" w:cs="Arial"/>
          <w:b/>
          <w:sz w:val="24"/>
          <w:szCs w:val="24"/>
          <w:lang w:val="en-CA"/>
        </w:rPr>
        <w:t>CC1</w:t>
      </w:r>
      <w:r w:rsidR="00E943E9" w:rsidRPr="00553260">
        <w:rPr>
          <w:rFonts w:ascii="Arial" w:hAnsi="Arial" w:cs="Arial"/>
          <w:b/>
          <w:sz w:val="24"/>
          <w:szCs w:val="24"/>
          <w:lang w:val="en-CA"/>
        </w:rPr>
        <w:t>-1</w:t>
      </w:r>
    </w:p>
    <w:bookmarkEnd w:id="15"/>
    <w:bookmarkEnd w:id="16"/>
    <w:bookmarkEnd w:id="17"/>
    <w:p w14:paraId="35F4A1E0" w14:textId="77777777" w:rsidR="00434045" w:rsidRPr="00553260" w:rsidRDefault="00434045" w:rsidP="00ED0FE2">
      <w:pPr>
        <w:rPr>
          <w:rFonts w:ascii="Arial" w:hAnsi="Arial" w:cs="Arial"/>
          <w:sz w:val="24"/>
          <w:szCs w:val="24"/>
          <w:lang w:val="en-CA"/>
        </w:rPr>
      </w:pPr>
    </w:p>
    <w:p w14:paraId="04F2D88F" w14:textId="77777777" w:rsidR="00434045" w:rsidRPr="00553260" w:rsidRDefault="00434045" w:rsidP="00ED0FE2">
      <w:pPr>
        <w:rPr>
          <w:rFonts w:ascii="Arial" w:hAnsi="Arial" w:cs="Arial"/>
          <w:sz w:val="24"/>
          <w:szCs w:val="24"/>
          <w:lang w:val="en-CA"/>
        </w:rPr>
      </w:pPr>
      <w:r w:rsidRPr="00553260">
        <w:rPr>
          <w:rFonts w:ascii="Arial" w:hAnsi="Arial" w:cs="Arial"/>
          <w:sz w:val="24"/>
          <w:szCs w:val="24"/>
          <w:lang w:val="en-CA"/>
        </w:rPr>
        <w:t>Req. 1</w:t>
      </w:r>
    </w:p>
    <w:p w14:paraId="736A92AE" w14:textId="77777777" w:rsidR="00434045" w:rsidRPr="00553260" w:rsidRDefault="00434045" w:rsidP="00ED0FE2">
      <w:pPr>
        <w:rPr>
          <w:rFonts w:ascii="Arial" w:hAnsi="Arial" w:cs="Arial"/>
          <w:sz w:val="24"/>
          <w:szCs w:val="24"/>
          <w:lang w:val="en-CA"/>
        </w:rPr>
      </w:pPr>
    </w:p>
    <w:tbl>
      <w:tblPr>
        <w:tblW w:w="0" w:type="auto"/>
        <w:tblCellMar>
          <w:left w:w="0" w:type="dxa"/>
          <w:right w:w="0" w:type="dxa"/>
        </w:tblCellMar>
        <w:tblLook w:val="04A0" w:firstRow="1" w:lastRow="0" w:firstColumn="1" w:lastColumn="0" w:noHBand="0" w:noVBand="1"/>
      </w:tblPr>
      <w:tblGrid>
        <w:gridCol w:w="5353"/>
        <w:gridCol w:w="2585"/>
        <w:gridCol w:w="1151"/>
      </w:tblGrid>
      <w:tr w:rsidR="00434045" w:rsidRPr="00553260" w14:paraId="00E04515" w14:textId="77777777">
        <w:trPr>
          <w:trHeight w:val="1143"/>
        </w:trPr>
        <w:tc>
          <w:tcPr>
            <w:tcW w:w="9089" w:type="dxa"/>
            <w:gridSpan w:val="3"/>
          </w:tcPr>
          <w:p w14:paraId="5A8A07E8" w14:textId="77777777" w:rsidR="00434045" w:rsidRPr="00553260" w:rsidRDefault="00467A9A" w:rsidP="00ED0FE2">
            <w:pPr>
              <w:jc w:val="center"/>
              <w:rPr>
                <w:rFonts w:ascii="Arial" w:hAnsi="Arial" w:cs="Arial"/>
                <w:sz w:val="24"/>
                <w:szCs w:val="24"/>
                <w:lang w:val="en-CA"/>
              </w:rPr>
            </w:pPr>
            <w:r w:rsidRPr="00553260">
              <w:rPr>
                <w:rFonts w:ascii="Arial" w:hAnsi="Arial" w:cs="Arial"/>
                <w:sz w:val="24"/>
                <w:szCs w:val="24"/>
                <w:lang w:val="en-CA"/>
              </w:rPr>
              <w:t>NICOLE’S GETAWAY SPA</w:t>
            </w:r>
          </w:p>
          <w:p w14:paraId="7C5E424B" w14:textId="77777777" w:rsidR="00434045" w:rsidRPr="00553260" w:rsidRDefault="00434045" w:rsidP="00ED0FE2">
            <w:pPr>
              <w:jc w:val="center"/>
              <w:rPr>
                <w:rFonts w:ascii="Arial" w:hAnsi="Arial" w:cs="Arial"/>
                <w:sz w:val="24"/>
                <w:szCs w:val="24"/>
                <w:lang w:val="en-CA"/>
              </w:rPr>
            </w:pPr>
            <w:r w:rsidRPr="00553260">
              <w:rPr>
                <w:rFonts w:ascii="Arial" w:hAnsi="Arial" w:cs="Arial"/>
                <w:sz w:val="24"/>
                <w:szCs w:val="24"/>
                <w:lang w:val="en-CA"/>
              </w:rPr>
              <w:t>Income Statement</w:t>
            </w:r>
            <w:r w:rsidR="006973E7" w:rsidRPr="00553260">
              <w:rPr>
                <w:rFonts w:ascii="Arial" w:hAnsi="Arial" w:cs="Arial"/>
                <w:sz w:val="24"/>
                <w:szCs w:val="24"/>
                <w:lang w:val="en-CA"/>
              </w:rPr>
              <w:t xml:space="preserve"> (forecasted)</w:t>
            </w:r>
          </w:p>
          <w:p w14:paraId="4722307B" w14:textId="77777777" w:rsidR="00434045" w:rsidRPr="00553260" w:rsidRDefault="00434045" w:rsidP="00ED0FE2">
            <w:pPr>
              <w:jc w:val="center"/>
              <w:rPr>
                <w:rFonts w:ascii="Arial" w:hAnsi="Arial" w:cs="Arial"/>
                <w:sz w:val="24"/>
                <w:szCs w:val="24"/>
                <w:lang w:val="en-CA"/>
              </w:rPr>
            </w:pPr>
            <w:r w:rsidRPr="00553260">
              <w:rPr>
                <w:rFonts w:ascii="Arial" w:hAnsi="Arial" w:cs="Arial"/>
                <w:sz w:val="24"/>
                <w:szCs w:val="24"/>
                <w:lang w:val="en-CA"/>
              </w:rPr>
              <w:t xml:space="preserve">For the Year Ended December 31, </w:t>
            </w:r>
            <w:r w:rsidR="00D365D0" w:rsidRPr="00553260">
              <w:rPr>
                <w:rFonts w:ascii="Arial" w:hAnsi="Arial" w:cs="Arial"/>
                <w:sz w:val="24"/>
                <w:szCs w:val="24"/>
                <w:lang w:val="en-CA"/>
              </w:rPr>
              <w:t>2017</w:t>
            </w:r>
          </w:p>
          <w:p w14:paraId="05AAB4A1" w14:textId="77777777" w:rsidR="00434045" w:rsidRPr="00553260" w:rsidRDefault="00434045" w:rsidP="00ED0FE2">
            <w:pPr>
              <w:rPr>
                <w:rFonts w:ascii="Arial" w:hAnsi="Arial" w:cs="Arial"/>
                <w:sz w:val="24"/>
                <w:szCs w:val="24"/>
                <w:lang w:val="en-CA"/>
              </w:rPr>
            </w:pPr>
          </w:p>
        </w:tc>
      </w:tr>
      <w:tr w:rsidR="00434045" w:rsidRPr="00553260" w14:paraId="39F16623" w14:textId="77777777" w:rsidTr="00427F24">
        <w:trPr>
          <w:trHeight w:val="291"/>
        </w:trPr>
        <w:tc>
          <w:tcPr>
            <w:tcW w:w="5353" w:type="dxa"/>
          </w:tcPr>
          <w:p w14:paraId="36C6D9C5" w14:textId="77777777" w:rsidR="00434045" w:rsidRPr="00553260" w:rsidRDefault="00434045" w:rsidP="00ED0FE2">
            <w:pPr>
              <w:rPr>
                <w:rFonts w:ascii="Arial" w:hAnsi="Arial" w:cs="Arial"/>
                <w:sz w:val="24"/>
                <w:szCs w:val="24"/>
                <w:lang w:val="en-CA"/>
              </w:rPr>
            </w:pPr>
            <w:r w:rsidRPr="00553260">
              <w:rPr>
                <w:rFonts w:ascii="Arial" w:hAnsi="Arial" w:cs="Arial"/>
                <w:sz w:val="24"/>
                <w:szCs w:val="24"/>
                <w:lang w:val="en-CA"/>
              </w:rPr>
              <w:t>Sales Revenue</w:t>
            </w:r>
          </w:p>
        </w:tc>
        <w:tc>
          <w:tcPr>
            <w:tcW w:w="2585" w:type="dxa"/>
          </w:tcPr>
          <w:p w14:paraId="059D3BAE" w14:textId="77777777" w:rsidR="00434045" w:rsidRPr="00553260" w:rsidRDefault="00434045" w:rsidP="00ED0FE2">
            <w:pPr>
              <w:rPr>
                <w:rFonts w:ascii="Arial" w:hAnsi="Arial" w:cs="Arial"/>
                <w:sz w:val="24"/>
                <w:szCs w:val="24"/>
                <w:lang w:val="en-CA"/>
              </w:rPr>
            </w:pPr>
          </w:p>
        </w:tc>
        <w:tc>
          <w:tcPr>
            <w:tcW w:w="1151" w:type="dxa"/>
          </w:tcPr>
          <w:p w14:paraId="7C072A5F" w14:textId="77777777" w:rsidR="00434045" w:rsidRPr="00553260" w:rsidRDefault="000F0C6E" w:rsidP="00BA664D">
            <w:pPr>
              <w:tabs>
                <w:tab w:val="left" w:pos="1086"/>
                <w:tab w:val="right" w:pos="4686"/>
              </w:tabs>
              <w:jc w:val="right"/>
              <w:rPr>
                <w:rFonts w:ascii="Arial" w:hAnsi="Arial" w:cs="Arial"/>
                <w:sz w:val="24"/>
                <w:szCs w:val="24"/>
                <w:lang w:val="en-CA"/>
              </w:rPr>
            </w:pPr>
            <w:r w:rsidRPr="00553260">
              <w:rPr>
                <w:rFonts w:ascii="Arial" w:hAnsi="Arial" w:cs="Arial"/>
                <w:sz w:val="24"/>
                <w:szCs w:val="24"/>
                <w:u w:val="single"/>
                <w:lang w:val="en-CA"/>
              </w:rPr>
              <w:t>$  40,00</w:t>
            </w:r>
            <w:r w:rsidR="00434045" w:rsidRPr="00553260">
              <w:rPr>
                <w:rFonts w:ascii="Arial" w:hAnsi="Arial" w:cs="Arial"/>
                <w:sz w:val="24"/>
                <w:szCs w:val="24"/>
                <w:u w:val="single"/>
                <w:lang w:val="en-CA"/>
              </w:rPr>
              <w:t>0</w:t>
            </w:r>
          </w:p>
        </w:tc>
      </w:tr>
      <w:tr w:rsidR="00434045" w:rsidRPr="00553260" w14:paraId="1C4C8683" w14:textId="77777777" w:rsidTr="00427F24">
        <w:trPr>
          <w:trHeight w:val="1152"/>
        </w:trPr>
        <w:tc>
          <w:tcPr>
            <w:tcW w:w="5353" w:type="dxa"/>
          </w:tcPr>
          <w:p w14:paraId="7CE82EA5" w14:textId="77777777" w:rsidR="00064B4C" w:rsidRPr="00553260" w:rsidRDefault="00434045" w:rsidP="00ED0FE2">
            <w:pPr>
              <w:rPr>
                <w:rFonts w:ascii="Arial" w:hAnsi="Arial" w:cs="Arial"/>
                <w:sz w:val="24"/>
                <w:szCs w:val="24"/>
                <w:lang w:val="en-CA"/>
              </w:rPr>
            </w:pPr>
            <w:r w:rsidRPr="00553260">
              <w:rPr>
                <w:rFonts w:ascii="Arial" w:hAnsi="Arial" w:cs="Arial"/>
                <w:sz w:val="24"/>
                <w:szCs w:val="24"/>
                <w:lang w:val="en-CA"/>
              </w:rPr>
              <w:t>Expenses:</w:t>
            </w:r>
          </w:p>
          <w:p w14:paraId="7252594A" w14:textId="77777777" w:rsidR="00434045" w:rsidRPr="00553260" w:rsidRDefault="00064B4C" w:rsidP="00ED0FE2">
            <w:pPr>
              <w:rPr>
                <w:rFonts w:ascii="Arial" w:hAnsi="Arial" w:cs="Arial"/>
                <w:sz w:val="24"/>
                <w:szCs w:val="24"/>
                <w:lang w:val="en-CA"/>
              </w:rPr>
            </w:pPr>
            <w:r w:rsidRPr="00553260">
              <w:rPr>
                <w:rFonts w:ascii="Arial" w:hAnsi="Arial" w:cs="Arial"/>
                <w:sz w:val="24"/>
                <w:szCs w:val="24"/>
                <w:lang w:val="en-CA"/>
              </w:rPr>
              <w:t xml:space="preserve">  </w:t>
            </w:r>
            <w:r w:rsidR="00FE3B63" w:rsidRPr="00553260">
              <w:rPr>
                <w:rFonts w:ascii="Arial" w:hAnsi="Arial" w:cs="Arial"/>
                <w:sz w:val="24"/>
                <w:szCs w:val="24"/>
                <w:lang w:val="en-CA"/>
              </w:rPr>
              <w:t>Wages</w:t>
            </w:r>
            <w:r w:rsidR="0088790E" w:rsidRPr="00553260">
              <w:rPr>
                <w:rFonts w:ascii="Arial" w:hAnsi="Arial" w:cs="Arial"/>
                <w:sz w:val="24"/>
                <w:szCs w:val="24"/>
                <w:lang w:val="en-CA"/>
              </w:rPr>
              <w:t xml:space="preserve"> E</w:t>
            </w:r>
            <w:r w:rsidR="00434045" w:rsidRPr="00553260">
              <w:rPr>
                <w:rFonts w:ascii="Arial" w:hAnsi="Arial" w:cs="Arial"/>
                <w:sz w:val="24"/>
                <w:szCs w:val="24"/>
                <w:lang w:val="en-CA"/>
              </w:rPr>
              <w:t>xpense</w:t>
            </w:r>
          </w:p>
          <w:p w14:paraId="5C3854B5" w14:textId="77777777" w:rsidR="00FE3B63" w:rsidRPr="00553260" w:rsidRDefault="00064B4C" w:rsidP="00ED0FE2">
            <w:pPr>
              <w:tabs>
                <w:tab w:val="left" w:pos="180"/>
              </w:tabs>
              <w:rPr>
                <w:rFonts w:ascii="Arial" w:hAnsi="Arial" w:cs="Arial"/>
                <w:sz w:val="24"/>
                <w:szCs w:val="24"/>
                <w:lang w:val="en-CA"/>
              </w:rPr>
            </w:pPr>
            <w:r w:rsidRPr="00553260">
              <w:rPr>
                <w:rFonts w:ascii="Arial" w:hAnsi="Arial" w:cs="Arial"/>
                <w:sz w:val="24"/>
                <w:szCs w:val="24"/>
                <w:lang w:val="en-CA"/>
              </w:rPr>
              <w:t xml:space="preserve">  </w:t>
            </w:r>
            <w:r w:rsidR="00FE3B63" w:rsidRPr="00553260">
              <w:rPr>
                <w:rFonts w:ascii="Arial" w:hAnsi="Arial" w:cs="Arial"/>
                <w:sz w:val="24"/>
                <w:szCs w:val="24"/>
                <w:lang w:val="en-CA"/>
              </w:rPr>
              <w:t>Supplies Expense</w:t>
            </w:r>
          </w:p>
          <w:p w14:paraId="78168216" w14:textId="77777777" w:rsidR="00434045" w:rsidRPr="00553260" w:rsidRDefault="00FE3B63" w:rsidP="00ED0FE2">
            <w:pPr>
              <w:tabs>
                <w:tab w:val="left" w:pos="180"/>
              </w:tabs>
              <w:rPr>
                <w:rFonts w:ascii="Arial" w:hAnsi="Arial" w:cs="Arial"/>
                <w:sz w:val="24"/>
                <w:szCs w:val="24"/>
                <w:lang w:val="en-CA"/>
              </w:rPr>
            </w:pPr>
            <w:r w:rsidRPr="00553260">
              <w:rPr>
                <w:rFonts w:ascii="Arial" w:hAnsi="Arial" w:cs="Arial"/>
                <w:sz w:val="24"/>
                <w:szCs w:val="24"/>
                <w:lang w:val="en-CA"/>
              </w:rPr>
              <w:t xml:space="preserve">  </w:t>
            </w:r>
            <w:r w:rsidR="0088790E" w:rsidRPr="00553260">
              <w:rPr>
                <w:rFonts w:ascii="Arial" w:hAnsi="Arial" w:cs="Arial"/>
                <w:sz w:val="24"/>
                <w:szCs w:val="24"/>
                <w:lang w:val="en-CA"/>
              </w:rPr>
              <w:t>Selling and A</w:t>
            </w:r>
            <w:r w:rsidR="00434045" w:rsidRPr="00553260">
              <w:rPr>
                <w:rFonts w:ascii="Arial" w:hAnsi="Arial" w:cs="Arial"/>
                <w:sz w:val="24"/>
                <w:szCs w:val="24"/>
                <w:lang w:val="en-CA"/>
              </w:rPr>
              <w:t>dministrative</w:t>
            </w:r>
            <w:r w:rsidR="001F2760" w:rsidRPr="00553260">
              <w:rPr>
                <w:rFonts w:ascii="Arial" w:hAnsi="Arial" w:cs="Arial"/>
                <w:sz w:val="24"/>
                <w:szCs w:val="24"/>
                <w:lang w:val="en-CA"/>
              </w:rPr>
              <w:t xml:space="preserve"> </w:t>
            </w:r>
            <w:r w:rsidR="0088790E" w:rsidRPr="00553260">
              <w:rPr>
                <w:rFonts w:ascii="Arial" w:hAnsi="Arial" w:cs="Arial"/>
                <w:sz w:val="24"/>
                <w:szCs w:val="24"/>
                <w:lang w:val="en-CA"/>
              </w:rPr>
              <w:t>E</w:t>
            </w:r>
            <w:r w:rsidR="00434045" w:rsidRPr="00553260">
              <w:rPr>
                <w:rFonts w:ascii="Arial" w:hAnsi="Arial" w:cs="Arial"/>
                <w:sz w:val="24"/>
                <w:szCs w:val="24"/>
                <w:lang w:val="en-CA"/>
              </w:rPr>
              <w:t>xpenses</w:t>
            </w:r>
          </w:p>
          <w:p w14:paraId="12897A22" w14:textId="77777777" w:rsidR="00434045" w:rsidRPr="00553260" w:rsidRDefault="00064B4C" w:rsidP="00ED0FE2">
            <w:pPr>
              <w:tabs>
                <w:tab w:val="left" w:pos="180"/>
              </w:tabs>
              <w:rPr>
                <w:rFonts w:ascii="Arial" w:hAnsi="Arial" w:cs="Arial"/>
                <w:sz w:val="24"/>
                <w:szCs w:val="24"/>
                <w:lang w:val="en-CA"/>
              </w:rPr>
            </w:pPr>
            <w:r w:rsidRPr="00553260">
              <w:rPr>
                <w:rFonts w:ascii="Arial" w:hAnsi="Arial" w:cs="Arial"/>
                <w:sz w:val="24"/>
                <w:szCs w:val="24"/>
                <w:lang w:val="en-CA"/>
              </w:rPr>
              <w:t xml:space="preserve">  </w:t>
            </w:r>
            <w:r w:rsidR="0088790E" w:rsidRPr="00553260">
              <w:rPr>
                <w:rFonts w:ascii="Arial" w:hAnsi="Arial" w:cs="Arial"/>
                <w:sz w:val="24"/>
                <w:szCs w:val="24"/>
                <w:lang w:val="en-CA"/>
              </w:rPr>
              <w:t>Income Tax E</w:t>
            </w:r>
            <w:r w:rsidR="00434045" w:rsidRPr="00553260">
              <w:rPr>
                <w:rFonts w:ascii="Arial" w:hAnsi="Arial" w:cs="Arial"/>
                <w:sz w:val="24"/>
                <w:szCs w:val="24"/>
                <w:lang w:val="en-CA"/>
              </w:rPr>
              <w:t>xpense</w:t>
            </w:r>
          </w:p>
        </w:tc>
        <w:tc>
          <w:tcPr>
            <w:tcW w:w="2585" w:type="dxa"/>
          </w:tcPr>
          <w:p w14:paraId="3F1F32CF" w14:textId="77777777" w:rsidR="00434045" w:rsidRPr="00553260" w:rsidRDefault="00434045" w:rsidP="00ED0FE2">
            <w:pPr>
              <w:rPr>
                <w:rFonts w:ascii="Arial" w:hAnsi="Arial" w:cs="Arial"/>
                <w:sz w:val="24"/>
                <w:szCs w:val="24"/>
                <w:lang w:val="en-CA"/>
              </w:rPr>
            </w:pPr>
          </w:p>
          <w:p w14:paraId="2AECFB7A" w14:textId="77777777" w:rsidR="00434045" w:rsidRPr="00553260" w:rsidRDefault="00434045" w:rsidP="00ED0FE2">
            <w:pPr>
              <w:jc w:val="right"/>
              <w:rPr>
                <w:rFonts w:ascii="Arial" w:hAnsi="Arial" w:cs="Arial"/>
                <w:sz w:val="24"/>
                <w:szCs w:val="24"/>
                <w:u w:val="single"/>
                <w:lang w:val="en-CA"/>
              </w:rPr>
            </w:pPr>
          </w:p>
        </w:tc>
        <w:tc>
          <w:tcPr>
            <w:tcW w:w="1151" w:type="dxa"/>
            <w:tcBorders>
              <w:bottom w:val="single" w:sz="4" w:space="0" w:color="auto"/>
            </w:tcBorders>
          </w:tcPr>
          <w:p w14:paraId="60784DB6" w14:textId="77777777" w:rsidR="00064B4C" w:rsidRPr="00553260" w:rsidRDefault="00064B4C" w:rsidP="00ED0FE2">
            <w:pPr>
              <w:jc w:val="right"/>
              <w:rPr>
                <w:rFonts w:ascii="Arial" w:hAnsi="Arial" w:cs="Arial"/>
                <w:sz w:val="24"/>
                <w:szCs w:val="24"/>
                <w:lang w:val="en-CA"/>
              </w:rPr>
            </w:pPr>
          </w:p>
          <w:p w14:paraId="024A2985" w14:textId="77777777" w:rsidR="00064B4C" w:rsidRPr="00553260" w:rsidRDefault="00DA5A70" w:rsidP="00ED0FE2">
            <w:pPr>
              <w:jc w:val="right"/>
              <w:rPr>
                <w:rFonts w:ascii="Arial" w:hAnsi="Arial" w:cs="Arial"/>
                <w:sz w:val="24"/>
                <w:szCs w:val="24"/>
                <w:lang w:val="en-CA"/>
              </w:rPr>
            </w:pPr>
            <w:r w:rsidRPr="00553260">
              <w:rPr>
                <w:rFonts w:ascii="Arial" w:hAnsi="Arial" w:cs="Arial"/>
                <w:sz w:val="24"/>
                <w:szCs w:val="24"/>
                <w:lang w:val="en-CA"/>
              </w:rPr>
              <w:t>2</w:t>
            </w:r>
            <w:r w:rsidR="00064B4C" w:rsidRPr="00553260">
              <w:rPr>
                <w:rFonts w:ascii="Arial" w:hAnsi="Arial" w:cs="Arial"/>
                <w:sz w:val="24"/>
                <w:szCs w:val="24"/>
                <w:lang w:val="en-CA"/>
              </w:rPr>
              <w:t>4,000</w:t>
            </w:r>
          </w:p>
          <w:p w14:paraId="72278418" w14:textId="77777777" w:rsidR="00FE3B63" w:rsidRPr="00553260" w:rsidRDefault="00FE3B63" w:rsidP="00ED0FE2">
            <w:pPr>
              <w:jc w:val="right"/>
              <w:rPr>
                <w:rFonts w:ascii="Arial" w:hAnsi="Arial" w:cs="Arial"/>
                <w:sz w:val="24"/>
                <w:szCs w:val="24"/>
                <w:lang w:val="en-CA"/>
              </w:rPr>
            </w:pPr>
            <w:r w:rsidRPr="00553260">
              <w:rPr>
                <w:rFonts w:ascii="Arial" w:hAnsi="Arial" w:cs="Arial"/>
                <w:sz w:val="24"/>
                <w:szCs w:val="24"/>
                <w:lang w:val="en-CA"/>
              </w:rPr>
              <w:t>7,000</w:t>
            </w:r>
          </w:p>
          <w:p w14:paraId="71037013" w14:textId="77777777" w:rsidR="00064B4C" w:rsidRPr="00553260" w:rsidRDefault="00FE3B63" w:rsidP="00ED0FE2">
            <w:pPr>
              <w:jc w:val="right"/>
              <w:rPr>
                <w:rFonts w:ascii="Arial" w:hAnsi="Arial" w:cs="Arial"/>
                <w:sz w:val="24"/>
                <w:szCs w:val="24"/>
                <w:lang w:val="en-CA"/>
              </w:rPr>
            </w:pPr>
            <w:r w:rsidRPr="00553260">
              <w:rPr>
                <w:rFonts w:ascii="Arial" w:hAnsi="Arial" w:cs="Arial"/>
                <w:sz w:val="24"/>
                <w:szCs w:val="24"/>
                <w:lang w:val="en-CA"/>
              </w:rPr>
              <w:t>5</w:t>
            </w:r>
            <w:r w:rsidR="00064B4C" w:rsidRPr="00553260">
              <w:rPr>
                <w:rFonts w:ascii="Arial" w:hAnsi="Arial" w:cs="Arial"/>
                <w:sz w:val="24"/>
                <w:szCs w:val="24"/>
                <w:lang w:val="en-CA"/>
              </w:rPr>
              <w:t>,000</w:t>
            </w:r>
          </w:p>
          <w:p w14:paraId="2BEF7447" w14:textId="77777777" w:rsidR="00434045" w:rsidRPr="00553260" w:rsidRDefault="00064B4C" w:rsidP="00ED0FE2">
            <w:pPr>
              <w:jc w:val="right"/>
              <w:rPr>
                <w:rFonts w:ascii="Arial" w:hAnsi="Arial" w:cs="Arial"/>
                <w:sz w:val="24"/>
                <w:szCs w:val="24"/>
                <w:lang w:val="en-CA"/>
              </w:rPr>
            </w:pPr>
            <w:r w:rsidRPr="00553260">
              <w:rPr>
                <w:rFonts w:ascii="Arial" w:hAnsi="Arial" w:cs="Arial"/>
                <w:sz w:val="24"/>
                <w:szCs w:val="24"/>
                <w:lang w:val="en-CA"/>
              </w:rPr>
              <w:t>1,600</w:t>
            </w:r>
          </w:p>
        </w:tc>
      </w:tr>
      <w:tr w:rsidR="00434045" w:rsidRPr="00553260" w14:paraId="65BBE687" w14:textId="77777777" w:rsidTr="00427F24">
        <w:trPr>
          <w:trHeight w:val="275"/>
        </w:trPr>
        <w:tc>
          <w:tcPr>
            <w:tcW w:w="5353" w:type="dxa"/>
          </w:tcPr>
          <w:p w14:paraId="3ED10457" w14:textId="77777777" w:rsidR="00434045" w:rsidRPr="00553260" w:rsidRDefault="00064B4C" w:rsidP="00ED0FE2">
            <w:pPr>
              <w:spacing w:line="276" w:lineRule="auto"/>
              <w:rPr>
                <w:rFonts w:ascii="Arial" w:hAnsi="Arial" w:cs="Arial"/>
                <w:sz w:val="24"/>
                <w:szCs w:val="24"/>
                <w:lang w:val="en-CA"/>
              </w:rPr>
            </w:pPr>
            <w:r w:rsidRPr="00553260">
              <w:rPr>
                <w:rFonts w:ascii="Arial" w:hAnsi="Arial" w:cs="Arial"/>
                <w:sz w:val="24"/>
                <w:szCs w:val="24"/>
                <w:lang w:val="en-CA"/>
              </w:rPr>
              <w:t xml:space="preserve">     </w:t>
            </w:r>
            <w:r w:rsidR="0088790E" w:rsidRPr="00553260">
              <w:rPr>
                <w:rFonts w:ascii="Arial" w:hAnsi="Arial" w:cs="Arial"/>
                <w:sz w:val="24"/>
                <w:szCs w:val="24"/>
                <w:lang w:val="en-CA"/>
              </w:rPr>
              <w:t>Total E</w:t>
            </w:r>
            <w:r w:rsidR="00434045" w:rsidRPr="00553260">
              <w:rPr>
                <w:rFonts w:ascii="Arial" w:hAnsi="Arial" w:cs="Arial"/>
                <w:sz w:val="24"/>
                <w:szCs w:val="24"/>
                <w:lang w:val="en-CA"/>
              </w:rPr>
              <w:t>xpenses</w:t>
            </w:r>
          </w:p>
        </w:tc>
        <w:tc>
          <w:tcPr>
            <w:tcW w:w="2585" w:type="dxa"/>
          </w:tcPr>
          <w:p w14:paraId="73A052A5" w14:textId="77777777" w:rsidR="00434045" w:rsidRPr="00553260" w:rsidRDefault="00434045" w:rsidP="00ED0FE2">
            <w:pPr>
              <w:spacing w:line="276" w:lineRule="auto"/>
              <w:rPr>
                <w:rFonts w:ascii="Arial" w:hAnsi="Arial" w:cs="Arial"/>
                <w:sz w:val="24"/>
                <w:szCs w:val="24"/>
                <w:lang w:val="en-CA"/>
              </w:rPr>
            </w:pPr>
          </w:p>
        </w:tc>
        <w:tc>
          <w:tcPr>
            <w:tcW w:w="1151" w:type="dxa"/>
            <w:tcBorders>
              <w:top w:val="single" w:sz="4" w:space="0" w:color="auto"/>
              <w:bottom w:val="single" w:sz="4" w:space="0" w:color="auto"/>
            </w:tcBorders>
          </w:tcPr>
          <w:p w14:paraId="688F8A5C" w14:textId="77777777" w:rsidR="00434045" w:rsidRPr="00553260" w:rsidRDefault="00434045" w:rsidP="00ED0FE2">
            <w:pPr>
              <w:spacing w:line="276" w:lineRule="auto"/>
              <w:jc w:val="right"/>
              <w:rPr>
                <w:rFonts w:ascii="Arial" w:hAnsi="Arial" w:cs="Arial"/>
                <w:sz w:val="24"/>
                <w:szCs w:val="24"/>
                <w:lang w:val="en-CA"/>
              </w:rPr>
            </w:pPr>
            <w:r w:rsidRPr="00553260">
              <w:rPr>
                <w:rFonts w:ascii="Arial" w:hAnsi="Arial" w:cs="Arial"/>
                <w:sz w:val="24"/>
                <w:szCs w:val="24"/>
                <w:lang w:val="en-CA"/>
              </w:rPr>
              <w:t>37,600</w:t>
            </w:r>
          </w:p>
        </w:tc>
      </w:tr>
      <w:tr w:rsidR="00434045" w:rsidRPr="00553260" w14:paraId="4BD6B71A" w14:textId="77777777" w:rsidTr="00427F24">
        <w:trPr>
          <w:trHeight w:val="272"/>
        </w:trPr>
        <w:tc>
          <w:tcPr>
            <w:tcW w:w="5353" w:type="dxa"/>
          </w:tcPr>
          <w:p w14:paraId="7487B397" w14:textId="77777777" w:rsidR="00434045" w:rsidRPr="00553260" w:rsidRDefault="0088790E" w:rsidP="00ED0FE2">
            <w:pPr>
              <w:spacing w:line="276" w:lineRule="auto"/>
              <w:rPr>
                <w:rFonts w:ascii="Arial" w:hAnsi="Arial" w:cs="Arial"/>
                <w:sz w:val="24"/>
                <w:szCs w:val="24"/>
                <w:lang w:val="en-CA"/>
              </w:rPr>
            </w:pPr>
            <w:r w:rsidRPr="00553260">
              <w:rPr>
                <w:rFonts w:ascii="Arial" w:hAnsi="Arial" w:cs="Arial"/>
                <w:sz w:val="24"/>
                <w:szCs w:val="24"/>
                <w:lang w:val="en-CA"/>
              </w:rPr>
              <w:t>Net I</w:t>
            </w:r>
            <w:r w:rsidR="00434045" w:rsidRPr="00553260">
              <w:rPr>
                <w:rFonts w:ascii="Arial" w:hAnsi="Arial" w:cs="Arial"/>
                <w:sz w:val="24"/>
                <w:szCs w:val="24"/>
                <w:lang w:val="en-CA"/>
              </w:rPr>
              <w:t>ncome</w:t>
            </w:r>
          </w:p>
        </w:tc>
        <w:tc>
          <w:tcPr>
            <w:tcW w:w="2585" w:type="dxa"/>
          </w:tcPr>
          <w:p w14:paraId="15018CF0" w14:textId="77777777" w:rsidR="00434045" w:rsidRPr="00553260" w:rsidRDefault="00434045" w:rsidP="00ED0FE2">
            <w:pPr>
              <w:spacing w:line="276" w:lineRule="auto"/>
              <w:rPr>
                <w:rFonts w:ascii="Arial" w:hAnsi="Arial" w:cs="Arial"/>
                <w:sz w:val="24"/>
                <w:szCs w:val="24"/>
                <w:lang w:val="en-CA"/>
              </w:rPr>
            </w:pPr>
          </w:p>
        </w:tc>
        <w:tc>
          <w:tcPr>
            <w:tcW w:w="1151" w:type="dxa"/>
            <w:tcBorders>
              <w:top w:val="single" w:sz="4" w:space="0" w:color="auto"/>
              <w:bottom w:val="double" w:sz="4" w:space="0" w:color="auto"/>
            </w:tcBorders>
          </w:tcPr>
          <w:p w14:paraId="77888802" w14:textId="77777777" w:rsidR="00434045" w:rsidRPr="00553260" w:rsidRDefault="00434045" w:rsidP="00BA664D">
            <w:pPr>
              <w:tabs>
                <w:tab w:val="left" w:pos="972"/>
              </w:tabs>
              <w:spacing w:line="276" w:lineRule="auto"/>
              <w:jc w:val="right"/>
              <w:rPr>
                <w:rFonts w:ascii="Arial" w:hAnsi="Arial" w:cs="Arial"/>
                <w:sz w:val="24"/>
                <w:szCs w:val="24"/>
                <w:lang w:val="en-CA"/>
              </w:rPr>
            </w:pPr>
            <w:r w:rsidRPr="00553260">
              <w:rPr>
                <w:rFonts w:ascii="Arial" w:hAnsi="Arial" w:cs="Arial"/>
                <w:sz w:val="24"/>
                <w:szCs w:val="24"/>
                <w:lang w:val="en-CA"/>
              </w:rPr>
              <w:t>$</w:t>
            </w:r>
            <w:r w:rsidR="000F0C6E" w:rsidRPr="00553260">
              <w:rPr>
                <w:rFonts w:ascii="Arial" w:hAnsi="Arial" w:cs="Arial"/>
                <w:sz w:val="24"/>
                <w:szCs w:val="24"/>
                <w:lang w:val="en-CA"/>
              </w:rPr>
              <w:t xml:space="preserve">    </w:t>
            </w:r>
            <w:r w:rsidRPr="00553260">
              <w:rPr>
                <w:rFonts w:ascii="Arial" w:hAnsi="Arial" w:cs="Arial"/>
                <w:sz w:val="24"/>
                <w:szCs w:val="24"/>
                <w:lang w:val="en-CA"/>
              </w:rPr>
              <w:t>2,400</w:t>
            </w:r>
          </w:p>
        </w:tc>
      </w:tr>
    </w:tbl>
    <w:p w14:paraId="073B3C63" w14:textId="77777777" w:rsidR="00434045" w:rsidRPr="00553260" w:rsidRDefault="00434045" w:rsidP="00ED0FE2">
      <w:pPr>
        <w:rPr>
          <w:rFonts w:ascii="Arial" w:hAnsi="Arial" w:cs="Arial"/>
          <w:sz w:val="24"/>
          <w:szCs w:val="24"/>
          <w:lang w:val="en-CA"/>
        </w:rPr>
      </w:pPr>
    </w:p>
    <w:p w14:paraId="06885093" w14:textId="77777777" w:rsidR="000F0C6E" w:rsidRPr="00553260" w:rsidRDefault="00DA5A70" w:rsidP="00ED0FE2">
      <w:pPr>
        <w:rPr>
          <w:rFonts w:ascii="Arial" w:hAnsi="Arial" w:cs="Arial"/>
          <w:b/>
          <w:sz w:val="24"/>
          <w:szCs w:val="24"/>
          <w:lang w:val="en-CA"/>
        </w:rPr>
      </w:pPr>
      <w:r w:rsidRPr="00553260">
        <w:rPr>
          <w:rFonts w:ascii="Arial" w:hAnsi="Arial" w:cs="Arial"/>
          <w:b/>
          <w:sz w:val="24"/>
          <w:szCs w:val="24"/>
          <w:lang w:val="en-CA"/>
        </w:rPr>
        <w:br w:type="page"/>
      </w:r>
      <w:r w:rsidR="009C6293" w:rsidRPr="00553260">
        <w:rPr>
          <w:rFonts w:ascii="Arial" w:hAnsi="Arial" w:cs="Arial"/>
          <w:b/>
          <w:sz w:val="24"/>
          <w:szCs w:val="24"/>
          <w:lang w:val="en-CA"/>
        </w:rPr>
        <w:lastRenderedPageBreak/>
        <w:t>CC1-1</w:t>
      </w:r>
      <w:r w:rsidR="000F0C6E" w:rsidRPr="00553260">
        <w:rPr>
          <w:rFonts w:ascii="Arial" w:hAnsi="Arial" w:cs="Arial"/>
          <w:b/>
          <w:sz w:val="24"/>
          <w:szCs w:val="24"/>
          <w:lang w:val="en-CA"/>
        </w:rPr>
        <w:t xml:space="preserve"> (continued)</w:t>
      </w:r>
    </w:p>
    <w:p w14:paraId="3687CA21" w14:textId="77777777" w:rsidR="000F0C6E" w:rsidRPr="00553260" w:rsidRDefault="000F0C6E" w:rsidP="00ED0FE2">
      <w:pPr>
        <w:rPr>
          <w:rFonts w:ascii="Arial" w:hAnsi="Arial" w:cs="Arial"/>
          <w:sz w:val="24"/>
          <w:szCs w:val="24"/>
          <w:lang w:val="en-CA"/>
        </w:rPr>
      </w:pPr>
    </w:p>
    <w:p w14:paraId="12622CB5" w14:textId="77777777" w:rsidR="00434045" w:rsidRPr="00553260" w:rsidRDefault="00434045" w:rsidP="00ED0FE2">
      <w:pPr>
        <w:rPr>
          <w:rFonts w:ascii="Arial" w:hAnsi="Arial" w:cs="Arial"/>
          <w:sz w:val="24"/>
          <w:szCs w:val="24"/>
          <w:lang w:val="en-CA"/>
        </w:rPr>
      </w:pPr>
      <w:r w:rsidRPr="00553260">
        <w:rPr>
          <w:rFonts w:ascii="Arial" w:hAnsi="Arial" w:cs="Arial"/>
          <w:sz w:val="24"/>
          <w:szCs w:val="24"/>
          <w:lang w:val="en-CA"/>
        </w:rPr>
        <w:t>Req. 2</w:t>
      </w:r>
    </w:p>
    <w:p w14:paraId="5B59D1A0" w14:textId="77777777" w:rsidR="00434045" w:rsidRPr="00553260" w:rsidRDefault="00434045" w:rsidP="00ED0FE2">
      <w:pPr>
        <w:rPr>
          <w:rFonts w:ascii="Arial" w:hAnsi="Arial" w:cs="Arial"/>
          <w:sz w:val="24"/>
          <w:szCs w:val="24"/>
          <w:lang w:val="en-CA"/>
        </w:rPr>
      </w:pPr>
    </w:p>
    <w:tbl>
      <w:tblPr>
        <w:tblW w:w="0" w:type="auto"/>
        <w:tblLayout w:type="fixed"/>
        <w:tblCellMar>
          <w:left w:w="0" w:type="dxa"/>
          <w:right w:w="0" w:type="dxa"/>
        </w:tblCellMar>
        <w:tblLook w:val="04A0" w:firstRow="1" w:lastRow="0" w:firstColumn="1" w:lastColumn="0" w:noHBand="0" w:noVBand="1"/>
      </w:tblPr>
      <w:tblGrid>
        <w:gridCol w:w="6024"/>
        <w:gridCol w:w="1914"/>
        <w:gridCol w:w="1206"/>
      </w:tblGrid>
      <w:tr w:rsidR="00434045" w:rsidRPr="00553260" w14:paraId="45927FA2" w14:textId="77777777">
        <w:trPr>
          <w:trHeight w:val="1141"/>
        </w:trPr>
        <w:tc>
          <w:tcPr>
            <w:tcW w:w="9144" w:type="dxa"/>
            <w:gridSpan w:val="3"/>
          </w:tcPr>
          <w:p w14:paraId="1FCBD7F8" w14:textId="77777777" w:rsidR="00467A9A" w:rsidRPr="00553260" w:rsidRDefault="00467A9A" w:rsidP="00ED0FE2">
            <w:pPr>
              <w:jc w:val="center"/>
              <w:rPr>
                <w:rFonts w:ascii="Arial" w:hAnsi="Arial" w:cs="Arial"/>
                <w:sz w:val="24"/>
                <w:szCs w:val="24"/>
                <w:lang w:val="en-CA"/>
              </w:rPr>
            </w:pPr>
            <w:r w:rsidRPr="00553260">
              <w:rPr>
                <w:rFonts w:ascii="Arial" w:hAnsi="Arial" w:cs="Arial"/>
                <w:sz w:val="24"/>
                <w:szCs w:val="24"/>
                <w:lang w:val="en-CA"/>
              </w:rPr>
              <w:t xml:space="preserve">NICOLE’S GETAWAY SPA </w:t>
            </w:r>
          </w:p>
          <w:p w14:paraId="6A290DB2" w14:textId="77777777" w:rsidR="00434045" w:rsidRPr="00553260" w:rsidRDefault="00434045" w:rsidP="00ED0FE2">
            <w:pPr>
              <w:jc w:val="center"/>
              <w:rPr>
                <w:rFonts w:ascii="Arial" w:hAnsi="Arial" w:cs="Arial"/>
                <w:sz w:val="24"/>
                <w:szCs w:val="24"/>
                <w:lang w:val="en-CA"/>
              </w:rPr>
            </w:pPr>
            <w:r w:rsidRPr="00553260">
              <w:rPr>
                <w:rFonts w:ascii="Arial" w:hAnsi="Arial" w:cs="Arial"/>
                <w:sz w:val="24"/>
                <w:szCs w:val="24"/>
                <w:lang w:val="en-CA"/>
              </w:rPr>
              <w:t>Statement of Retained Earnings</w:t>
            </w:r>
            <w:r w:rsidR="006973E7" w:rsidRPr="00553260">
              <w:rPr>
                <w:rFonts w:ascii="Arial" w:hAnsi="Arial" w:cs="Arial"/>
                <w:sz w:val="24"/>
                <w:szCs w:val="24"/>
                <w:lang w:val="en-CA"/>
              </w:rPr>
              <w:t xml:space="preserve"> (forecasted)</w:t>
            </w:r>
          </w:p>
          <w:p w14:paraId="43FF663E" w14:textId="77777777" w:rsidR="00434045" w:rsidRPr="00553260" w:rsidRDefault="00434045" w:rsidP="00ED0FE2">
            <w:pPr>
              <w:jc w:val="center"/>
              <w:rPr>
                <w:rFonts w:ascii="Arial" w:hAnsi="Arial" w:cs="Arial"/>
                <w:sz w:val="24"/>
                <w:szCs w:val="24"/>
                <w:lang w:val="en-CA"/>
              </w:rPr>
            </w:pPr>
            <w:r w:rsidRPr="00553260">
              <w:rPr>
                <w:rFonts w:ascii="Arial" w:hAnsi="Arial" w:cs="Arial"/>
                <w:sz w:val="24"/>
                <w:szCs w:val="24"/>
                <w:lang w:val="en-CA"/>
              </w:rPr>
              <w:t xml:space="preserve">For the Year Ended December 31, </w:t>
            </w:r>
            <w:r w:rsidR="00D365D0" w:rsidRPr="00553260">
              <w:rPr>
                <w:rFonts w:ascii="Arial" w:hAnsi="Arial" w:cs="Arial"/>
                <w:sz w:val="24"/>
                <w:szCs w:val="24"/>
                <w:lang w:val="en-CA"/>
              </w:rPr>
              <w:t>2017</w:t>
            </w:r>
          </w:p>
          <w:p w14:paraId="380226AD" w14:textId="77777777" w:rsidR="00434045" w:rsidRPr="00553260" w:rsidRDefault="00434045" w:rsidP="00ED0FE2">
            <w:pPr>
              <w:rPr>
                <w:rFonts w:ascii="Arial" w:hAnsi="Arial" w:cs="Arial"/>
                <w:sz w:val="24"/>
                <w:szCs w:val="24"/>
                <w:lang w:val="en-CA"/>
              </w:rPr>
            </w:pPr>
          </w:p>
        </w:tc>
      </w:tr>
      <w:tr w:rsidR="00434045" w:rsidRPr="00553260" w14:paraId="0E461BB4" w14:textId="77777777" w:rsidTr="00BA664D">
        <w:trPr>
          <w:trHeight w:val="291"/>
        </w:trPr>
        <w:tc>
          <w:tcPr>
            <w:tcW w:w="6024" w:type="dxa"/>
          </w:tcPr>
          <w:p w14:paraId="203739F4" w14:textId="77777777" w:rsidR="00434045" w:rsidRPr="00553260" w:rsidRDefault="00434045" w:rsidP="00ED0FE2">
            <w:pPr>
              <w:rPr>
                <w:rFonts w:ascii="Arial" w:hAnsi="Arial" w:cs="Arial"/>
                <w:sz w:val="24"/>
                <w:szCs w:val="24"/>
                <w:lang w:val="en-CA"/>
              </w:rPr>
            </w:pPr>
            <w:r w:rsidRPr="00553260">
              <w:rPr>
                <w:rFonts w:ascii="Arial" w:hAnsi="Arial" w:cs="Arial"/>
                <w:sz w:val="24"/>
                <w:szCs w:val="24"/>
                <w:lang w:val="en-CA"/>
              </w:rPr>
              <w:t xml:space="preserve">Retained Earnings, January 1, </w:t>
            </w:r>
            <w:r w:rsidR="00D365D0" w:rsidRPr="00553260">
              <w:rPr>
                <w:rFonts w:ascii="Arial" w:hAnsi="Arial" w:cs="Arial"/>
                <w:sz w:val="24"/>
                <w:szCs w:val="24"/>
                <w:lang w:val="en-CA"/>
              </w:rPr>
              <w:t>2017</w:t>
            </w:r>
          </w:p>
        </w:tc>
        <w:tc>
          <w:tcPr>
            <w:tcW w:w="1914" w:type="dxa"/>
          </w:tcPr>
          <w:p w14:paraId="01B6FFCA" w14:textId="77777777" w:rsidR="00434045" w:rsidRPr="00553260" w:rsidRDefault="00434045" w:rsidP="00ED0FE2">
            <w:pPr>
              <w:rPr>
                <w:rFonts w:ascii="Arial" w:hAnsi="Arial" w:cs="Arial"/>
                <w:sz w:val="24"/>
                <w:szCs w:val="24"/>
                <w:lang w:val="en-CA"/>
              </w:rPr>
            </w:pPr>
          </w:p>
        </w:tc>
        <w:tc>
          <w:tcPr>
            <w:tcW w:w="1206" w:type="dxa"/>
          </w:tcPr>
          <w:p w14:paraId="647F9A0F" w14:textId="77777777" w:rsidR="00434045" w:rsidRPr="00553260" w:rsidRDefault="00434045" w:rsidP="00ED0FE2">
            <w:pPr>
              <w:tabs>
                <w:tab w:val="left" w:pos="1086"/>
                <w:tab w:val="right" w:pos="4686"/>
              </w:tabs>
              <w:jc w:val="right"/>
              <w:rPr>
                <w:rFonts w:ascii="Arial" w:hAnsi="Arial" w:cs="Arial"/>
                <w:sz w:val="24"/>
                <w:szCs w:val="24"/>
                <w:lang w:val="en-CA"/>
              </w:rPr>
            </w:pPr>
            <w:r w:rsidRPr="00553260">
              <w:rPr>
                <w:rFonts w:ascii="Arial" w:hAnsi="Arial" w:cs="Arial"/>
                <w:sz w:val="24"/>
                <w:szCs w:val="24"/>
                <w:lang w:val="en-CA"/>
              </w:rPr>
              <w:t>$         0 </w:t>
            </w:r>
          </w:p>
        </w:tc>
      </w:tr>
      <w:tr w:rsidR="00434045" w:rsidRPr="00553260" w14:paraId="790EEE75" w14:textId="77777777" w:rsidTr="00BA664D">
        <w:trPr>
          <w:trHeight w:val="561"/>
        </w:trPr>
        <w:tc>
          <w:tcPr>
            <w:tcW w:w="6024" w:type="dxa"/>
          </w:tcPr>
          <w:p w14:paraId="32A1823D" w14:textId="77777777" w:rsidR="00434045" w:rsidRPr="00553260" w:rsidRDefault="00434045" w:rsidP="00ED0FE2">
            <w:pPr>
              <w:rPr>
                <w:rFonts w:ascii="Arial" w:hAnsi="Arial" w:cs="Arial"/>
                <w:sz w:val="24"/>
                <w:szCs w:val="24"/>
                <w:lang w:val="en-CA"/>
              </w:rPr>
            </w:pPr>
            <w:r w:rsidRPr="00553260">
              <w:rPr>
                <w:rFonts w:ascii="Arial" w:hAnsi="Arial" w:cs="Arial"/>
                <w:sz w:val="24"/>
                <w:szCs w:val="24"/>
                <w:lang w:val="en-CA"/>
              </w:rPr>
              <w:t>Add: Net Income</w:t>
            </w:r>
          </w:p>
          <w:p w14:paraId="790E1A53" w14:textId="77777777" w:rsidR="00434045" w:rsidRPr="00553260" w:rsidRDefault="00434045" w:rsidP="00ED0FE2">
            <w:pPr>
              <w:tabs>
                <w:tab w:val="left" w:pos="180"/>
              </w:tabs>
              <w:rPr>
                <w:rFonts w:ascii="Arial" w:hAnsi="Arial" w:cs="Arial"/>
                <w:sz w:val="24"/>
                <w:szCs w:val="24"/>
                <w:lang w:val="en-CA"/>
              </w:rPr>
            </w:pPr>
            <w:r w:rsidRPr="00553260">
              <w:rPr>
                <w:rFonts w:ascii="Arial" w:hAnsi="Arial" w:cs="Arial"/>
                <w:sz w:val="24"/>
                <w:szCs w:val="24"/>
                <w:lang w:val="en-CA"/>
              </w:rPr>
              <w:t>Subtract: Dividends</w:t>
            </w:r>
            <w:r w:rsidRPr="00553260">
              <w:rPr>
                <w:rFonts w:ascii="Arial" w:hAnsi="Arial" w:cs="Arial"/>
                <w:sz w:val="24"/>
                <w:szCs w:val="24"/>
                <w:lang w:val="en-CA"/>
              </w:rPr>
              <w:tab/>
            </w:r>
          </w:p>
        </w:tc>
        <w:tc>
          <w:tcPr>
            <w:tcW w:w="1914" w:type="dxa"/>
          </w:tcPr>
          <w:p w14:paraId="2D14DCE3" w14:textId="77777777" w:rsidR="00434045" w:rsidRPr="00553260" w:rsidRDefault="00434045" w:rsidP="00ED0FE2">
            <w:pPr>
              <w:rPr>
                <w:rFonts w:ascii="Arial" w:hAnsi="Arial" w:cs="Arial"/>
                <w:sz w:val="24"/>
                <w:szCs w:val="24"/>
                <w:lang w:val="en-CA"/>
              </w:rPr>
            </w:pPr>
          </w:p>
          <w:p w14:paraId="146AB853" w14:textId="77777777" w:rsidR="00434045" w:rsidRPr="00553260" w:rsidRDefault="00434045" w:rsidP="00ED0FE2">
            <w:pPr>
              <w:rPr>
                <w:rFonts w:ascii="Arial" w:hAnsi="Arial" w:cs="Arial"/>
                <w:sz w:val="24"/>
                <w:szCs w:val="24"/>
                <w:u w:val="single"/>
                <w:lang w:val="en-CA"/>
              </w:rPr>
            </w:pPr>
          </w:p>
        </w:tc>
        <w:tc>
          <w:tcPr>
            <w:tcW w:w="1206" w:type="dxa"/>
          </w:tcPr>
          <w:p w14:paraId="5D2E030B" w14:textId="77777777" w:rsidR="000F0C6E" w:rsidRPr="00553260" w:rsidRDefault="000F0C6E" w:rsidP="00ED0FE2">
            <w:pPr>
              <w:jc w:val="right"/>
              <w:rPr>
                <w:rFonts w:ascii="Arial" w:hAnsi="Arial" w:cs="Arial"/>
                <w:sz w:val="24"/>
                <w:szCs w:val="24"/>
                <w:lang w:val="en-CA"/>
              </w:rPr>
            </w:pPr>
            <w:r w:rsidRPr="00553260">
              <w:rPr>
                <w:rFonts w:ascii="Arial" w:hAnsi="Arial" w:cs="Arial"/>
                <w:sz w:val="24"/>
                <w:szCs w:val="24"/>
                <w:lang w:val="en-CA"/>
              </w:rPr>
              <w:t xml:space="preserve">   </w:t>
            </w:r>
            <w:r w:rsidR="00434045" w:rsidRPr="00553260">
              <w:rPr>
                <w:rFonts w:ascii="Arial" w:hAnsi="Arial" w:cs="Arial"/>
                <w:sz w:val="24"/>
                <w:szCs w:val="24"/>
                <w:lang w:val="en-CA"/>
              </w:rPr>
              <w:t>2,400 </w:t>
            </w:r>
          </w:p>
          <w:p w14:paraId="4937B45B" w14:textId="37EF0FD9" w:rsidR="00434045" w:rsidRPr="00553260" w:rsidRDefault="000F0C6E" w:rsidP="00BA664D">
            <w:pPr>
              <w:jc w:val="right"/>
              <w:rPr>
                <w:rFonts w:ascii="Arial" w:hAnsi="Arial" w:cs="Arial"/>
                <w:sz w:val="24"/>
                <w:szCs w:val="24"/>
                <w:lang w:val="en-CA"/>
              </w:rPr>
            </w:pPr>
            <w:r w:rsidRPr="00553260">
              <w:rPr>
                <w:rFonts w:ascii="Arial" w:hAnsi="Arial" w:cs="Arial"/>
                <w:sz w:val="24"/>
                <w:szCs w:val="24"/>
                <w:u w:val="single"/>
                <w:lang w:val="en-CA"/>
              </w:rPr>
              <w:t xml:space="preserve">   (2,000</w:t>
            </w:r>
            <w:r w:rsidR="00434045" w:rsidRPr="00553260">
              <w:rPr>
                <w:rFonts w:ascii="Arial" w:hAnsi="Arial" w:cs="Arial"/>
                <w:sz w:val="24"/>
                <w:szCs w:val="24"/>
                <w:u w:val="single"/>
                <w:lang w:val="en-CA"/>
              </w:rPr>
              <w:t>)</w:t>
            </w:r>
          </w:p>
        </w:tc>
      </w:tr>
      <w:tr w:rsidR="00434045" w:rsidRPr="00553260" w14:paraId="2FB52427" w14:textId="77777777" w:rsidTr="00BA664D">
        <w:trPr>
          <w:trHeight w:val="279"/>
        </w:trPr>
        <w:tc>
          <w:tcPr>
            <w:tcW w:w="6024" w:type="dxa"/>
          </w:tcPr>
          <w:p w14:paraId="4CDEF1D1" w14:textId="77777777" w:rsidR="00434045" w:rsidRPr="00553260" w:rsidRDefault="00434045" w:rsidP="00ED0FE2">
            <w:pPr>
              <w:rPr>
                <w:rFonts w:ascii="Arial" w:hAnsi="Arial" w:cs="Arial"/>
                <w:sz w:val="24"/>
                <w:szCs w:val="24"/>
                <w:lang w:val="en-CA"/>
              </w:rPr>
            </w:pPr>
            <w:r w:rsidRPr="00553260">
              <w:rPr>
                <w:rFonts w:ascii="Arial" w:hAnsi="Arial" w:cs="Arial"/>
                <w:sz w:val="24"/>
                <w:szCs w:val="24"/>
                <w:lang w:val="en-CA"/>
              </w:rPr>
              <w:t xml:space="preserve">Retained Earnings, December 31, </w:t>
            </w:r>
            <w:r w:rsidR="00D365D0" w:rsidRPr="00553260">
              <w:rPr>
                <w:rFonts w:ascii="Arial" w:hAnsi="Arial" w:cs="Arial"/>
                <w:sz w:val="24"/>
                <w:szCs w:val="24"/>
                <w:lang w:val="en-CA"/>
              </w:rPr>
              <w:t>2017</w:t>
            </w:r>
          </w:p>
        </w:tc>
        <w:tc>
          <w:tcPr>
            <w:tcW w:w="1914" w:type="dxa"/>
          </w:tcPr>
          <w:p w14:paraId="1FEFCDBF" w14:textId="77777777" w:rsidR="00434045" w:rsidRPr="00553260" w:rsidRDefault="00434045" w:rsidP="00ED0FE2">
            <w:pPr>
              <w:rPr>
                <w:rFonts w:ascii="Arial" w:hAnsi="Arial" w:cs="Arial"/>
                <w:sz w:val="24"/>
                <w:szCs w:val="24"/>
                <w:lang w:val="en-CA"/>
              </w:rPr>
            </w:pPr>
          </w:p>
        </w:tc>
        <w:tc>
          <w:tcPr>
            <w:tcW w:w="1206" w:type="dxa"/>
          </w:tcPr>
          <w:p w14:paraId="4DB4E4AA" w14:textId="77777777" w:rsidR="00434045" w:rsidRPr="00553260" w:rsidRDefault="000F0C6E" w:rsidP="00BA664D">
            <w:pPr>
              <w:tabs>
                <w:tab w:val="left" w:pos="972"/>
              </w:tabs>
              <w:jc w:val="right"/>
              <w:rPr>
                <w:rFonts w:ascii="Arial" w:hAnsi="Arial" w:cs="Arial"/>
                <w:sz w:val="24"/>
                <w:szCs w:val="24"/>
                <w:u w:val="double"/>
                <w:lang w:val="en-CA"/>
              </w:rPr>
            </w:pPr>
            <w:r w:rsidRPr="00553260">
              <w:rPr>
                <w:rFonts w:ascii="Arial" w:hAnsi="Arial" w:cs="Arial"/>
                <w:sz w:val="24"/>
                <w:szCs w:val="24"/>
                <w:u w:val="double"/>
                <w:lang w:val="en-CA"/>
              </w:rPr>
              <w:t>$    </w:t>
            </w:r>
            <w:r w:rsidR="00434045" w:rsidRPr="00553260">
              <w:rPr>
                <w:rFonts w:ascii="Arial" w:hAnsi="Arial" w:cs="Arial"/>
                <w:sz w:val="24"/>
                <w:szCs w:val="24"/>
                <w:u w:val="double"/>
                <w:lang w:val="en-CA"/>
              </w:rPr>
              <w:t> 400</w:t>
            </w:r>
          </w:p>
        </w:tc>
      </w:tr>
    </w:tbl>
    <w:p w14:paraId="5338B034" w14:textId="77777777" w:rsidR="00434045" w:rsidRPr="00553260" w:rsidRDefault="00434045" w:rsidP="00ED0FE2">
      <w:pPr>
        <w:rPr>
          <w:rFonts w:ascii="Arial" w:hAnsi="Arial" w:cs="Arial"/>
          <w:sz w:val="24"/>
          <w:szCs w:val="24"/>
          <w:lang w:val="en-CA"/>
        </w:rPr>
      </w:pPr>
    </w:p>
    <w:p w14:paraId="40CC9208" w14:textId="77777777" w:rsidR="00434045" w:rsidRPr="00553260" w:rsidRDefault="00434045" w:rsidP="00ED0FE2">
      <w:pPr>
        <w:rPr>
          <w:rFonts w:ascii="Arial" w:hAnsi="Arial" w:cs="Arial"/>
          <w:b/>
          <w:sz w:val="24"/>
          <w:szCs w:val="24"/>
          <w:lang w:val="en-CA"/>
        </w:rPr>
      </w:pPr>
    </w:p>
    <w:p w14:paraId="030B2044" w14:textId="77777777" w:rsidR="00434045" w:rsidRPr="00553260" w:rsidRDefault="00434045" w:rsidP="00ED0FE2">
      <w:pPr>
        <w:rPr>
          <w:rFonts w:ascii="Arial" w:hAnsi="Arial" w:cs="Arial"/>
          <w:sz w:val="24"/>
          <w:szCs w:val="24"/>
          <w:lang w:val="en-CA"/>
        </w:rPr>
      </w:pPr>
      <w:r w:rsidRPr="00553260">
        <w:rPr>
          <w:rFonts w:ascii="Arial" w:hAnsi="Arial" w:cs="Arial"/>
          <w:sz w:val="24"/>
          <w:szCs w:val="24"/>
          <w:lang w:val="en-CA"/>
        </w:rPr>
        <w:t>Req. 3</w:t>
      </w:r>
    </w:p>
    <w:p w14:paraId="5CE17EA2" w14:textId="77777777" w:rsidR="00D57224" w:rsidRPr="00553260" w:rsidRDefault="00D57224" w:rsidP="00ED0FE2">
      <w:pPr>
        <w:rPr>
          <w:rFonts w:ascii="Arial" w:hAnsi="Arial" w:cs="Arial"/>
          <w:sz w:val="24"/>
          <w:szCs w:val="24"/>
          <w:lang w:val="en-CA"/>
        </w:rPr>
      </w:pPr>
    </w:p>
    <w:tbl>
      <w:tblPr>
        <w:tblW w:w="0" w:type="auto"/>
        <w:tblCellMar>
          <w:left w:w="0" w:type="dxa"/>
          <w:right w:w="0" w:type="dxa"/>
        </w:tblCellMar>
        <w:tblLook w:val="04A0" w:firstRow="1" w:lastRow="0" w:firstColumn="1" w:lastColumn="0" w:noHBand="0" w:noVBand="1"/>
      </w:tblPr>
      <w:tblGrid>
        <w:gridCol w:w="4674"/>
        <w:gridCol w:w="913"/>
        <w:gridCol w:w="2601"/>
        <w:gridCol w:w="1051"/>
      </w:tblGrid>
      <w:tr w:rsidR="00D57224" w:rsidRPr="00553260" w14:paraId="71527561" w14:textId="77777777">
        <w:trPr>
          <w:trHeight w:val="833"/>
        </w:trPr>
        <w:tc>
          <w:tcPr>
            <w:tcW w:w="9239" w:type="dxa"/>
            <w:gridSpan w:val="4"/>
          </w:tcPr>
          <w:p w14:paraId="51C3F3F4" w14:textId="77777777" w:rsidR="00D57224" w:rsidRPr="00553260" w:rsidRDefault="00467A9A" w:rsidP="00ED0FE2">
            <w:pPr>
              <w:jc w:val="center"/>
              <w:rPr>
                <w:rFonts w:ascii="Arial" w:hAnsi="Arial" w:cs="Arial"/>
                <w:sz w:val="24"/>
                <w:szCs w:val="24"/>
                <w:lang w:val="en-CA"/>
              </w:rPr>
            </w:pPr>
            <w:r w:rsidRPr="00553260">
              <w:rPr>
                <w:rFonts w:ascii="Arial" w:hAnsi="Arial" w:cs="Arial"/>
                <w:sz w:val="24"/>
                <w:szCs w:val="24"/>
                <w:lang w:val="en-CA"/>
              </w:rPr>
              <w:t>NICOLE’S GETAWAY SPA</w:t>
            </w:r>
          </w:p>
          <w:p w14:paraId="6572C615" w14:textId="77777777" w:rsidR="00D57224" w:rsidRPr="00553260" w:rsidRDefault="00D57224" w:rsidP="00ED0FE2">
            <w:pPr>
              <w:jc w:val="center"/>
              <w:rPr>
                <w:rFonts w:ascii="Arial" w:hAnsi="Arial" w:cs="Arial"/>
                <w:sz w:val="24"/>
                <w:szCs w:val="24"/>
                <w:lang w:val="en-CA"/>
              </w:rPr>
            </w:pPr>
            <w:r w:rsidRPr="00553260">
              <w:rPr>
                <w:rFonts w:ascii="Arial" w:hAnsi="Arial" w:cs="Arial"/>
                <w:sz w:val="24"/>
                <w:szCs w:val="24"/>
                <w:lang w:val="en-CA"/>
              </w:rPr>
              <w:t>Balance Sheet</w:t>
            </w:r>
            <w:r w:rsidR="006973E7" w:rsidRPr="00553260">
              <w:rPr>
                <w:rFonts w:ascii="Arial" w:hAnsi="Arial" w:cs="Arial"/>
                <w:sz w:val="24"/>
                <w:szCs w:val="24"/>
                <w:lang w:val="en-CA"/>
              </w:rPr>
              <w:t xml:space="preserve"> (forecasted)</w:t>
            </w:r>
          </w:p>
          <w:p w14:paraId="7F2609CA" w14:textId="77777777" w:rsidR="00D57224" w:rsidRPr="00553260" w:rsidRDefault="00D57224" w:rsidP="00ED0FE2">
            <w:pPr>
              <w:jc w:val="center"/>
              <w:rPr>
                <w:rFonts w:ascii="Arial" w:hAnsi="Arial" w:cs="Arial"/>
                <w:sz w:val="24"/>
                <w:szCs w:val="24"/>
                <w:lang w:val="en-CA"/>
              </w:rPr>
            </w:pPr>
            <w:r w:rsidRPr="00553260">
              <w:rPr>
                <w:rFonts w:ascii="Arial" w:hAnsi="Arial" w:cs="Arial"/>
                <w:sz w:val="24"/>
                <w:szCs w:val="24"/>
                <w:lang w:val="en-CA"/>
              </w:rPr>
              <w:t xml:space="preserve">At December 31, </w:t>
            </w:r>
            <w:r w:rsidR="00D365D0" w:rsidRPr="00553260">
              <w:rPr>
                <w:rFonts w:ascii="Arial" w:hAnsi="Arial" w:cs="Arial"/>
                <w:sz w:val="24"/>
                <w:szCs w:val="24"/>
                <w:lang w:val="en-CA"/>
              </w:rPr>
              <w:t>2017</w:t>
            </w:r>
          </w:p>
        </w:tc>
      </w:tr>
      <w:tr w:rsidR="00434045" w:rsidRPr="00553260" w14:paraId="16CA8161" w14:textId="77777777">
        <w:trPr>
          <w:trHeight w:val="1400"/>
        </w:trPr>
        <w:tc>
          <w:tcPr>
            <w:tcW w:w="4674" w:type="dxa"/>
          </w:tcPr>
          <w:p w14:paraId="036DF2C4" w14:textId="77777777" w:rsidR="00434045" w:rsidRPr="00553260" w:rsidRDefault="00434045" w:rsidP="00ED0FE2">
            <w:pPr>
              <w:rPr>
                <w:rFonts w:ascii="Arial" w:hAnsi="Arial" w:cs="Arial"/>
                <w:sz w:val="24"/>
                <w:szCs w:val="24"/>
                <w:lang w:val="en-CA"/>
              </w:rPr>
            </w:pPr>
            <w:r w:rsidRPr="00553260">
              <w:rPr>
                <w:rFonts w:ascii="Arial" w:hAnsi="Arial" w:cs="Arial"/>
                <w:sz w:val="24"/>
                <w:szCs w:val="24"/>
                <w:lang w:val="en-CA"/>
              </w:rPr>
              <w:t>Assets:</w:t>
            </w:r>
          </w:p>
          <w:p w14:paraId="2C070BAB" w14:textId="77777777" w:rsidR="00434045" w:rsidRPr="00553260" w:rsidRDefault="00064B4C" w:rsidP="00ED0FE2">
            <w:pPr>
              <w:tabs>
                <w:tab w:val="left" w:pos="165"/>
              </w:tabs>
              <w:rPr>
                <w:rFonts w:ascii="Arial" w:hAnsi="Arial" w:cs="Arial"/>
                <w:sz w:val="24"/>
                <w:szCs w:val="24"/>
                <w:lang w:val="en-CA"/>
              </w:rPr>
            </w:pPr>
            <w:r w:rsidRPr="00553260">
              <w:rPr>
                <w:rFonts w:ascii="Arial" w:hAnsi="Arial" w:cs="Arial"/>
                <w:sz w:val="24"/>
                <w:szCs w:val="24"/>
                <w:lang w:val="en-CA"/>
              </w:rPr>
              <w:t xml:space="preserve">  </w:t>
            </w:r>
            <w:r w:rsidR="00434045" w:rsidRPr="00553260">
              <w:rPr>
                <w:rFonts w:ascii="Arial" w:hAnsi="Arial" w:cs="Arial"/>
                <w:sz w:val="24"/>
                <w:szCs w:val="24"/>
                <w:lang w:val="en-CA"/>
              </w:rPr>
              <w:t>Cash</w:t>
            </w:r>
          </w:p>
          <w:p w14:paraId="25575705" w14:textId="77777777" w:rsidR="00434045" w:rsidRPr="00553260" w:rsidRDefault="00064B4C" w:rsidP="00ED0FE2">
            <w:pPr>
              <w:tabs>
                <w:tab w:val="left" w:pos="180"/>
              </w:tabs>
              <w:rPr>
                <w:rFonts w:ascii="Arial" w:hAnsi="Arial" w:cs="Arial"/>
                <w:sz w:val="24"/>
                <w:szCs w:val="24"/>
                <w:lang w:val="en-CA"/>
              </w:rPr>
            </w:pPr>
            <w:r w:rsidRPr="00553260">
              <w:rPr>
                <w:rFonts w:ascii="Arial" w:hAnsi="Arial" w:cs="Arial"/>
                <w:sz w:val="24"/>
                <w:szCs w:val="24"/>
                <w:lang w:val="en-CA"/>
              </w:rPr>
              <w:t xml:space="preserve">  A</w:t>
            </w:r>
            <w:r w:rsidR="00434045" w:rsidRPr="00553260">
              <w:rPr>
                <w:rFonts w:ascii="Arial" w:hAnsi="Arial" w:cs="Arial"/>
                <w:sz w:val="24"/>
                <w:szCs w:val="24"/>
                <w:lang w:val="en-CA"/>
              </w:rPr>
              <w:t>ccounts Receivable</w:t>
            </w:r>
          </w:p>
          <w:p w14:paraId="22B221A0" w14:textId="77777777" w:rsidR="00064B4C" w:rsidRPr="00553260" w:rsidRDefault="00064B4C" w:rsidP="00ED0FE2">
            <w:pPr>
              <w:tabs>
                <w:tab w:val="left" w:pos="180"/>
              </w:tabs>
              <w:rPr>
                <w:rFonts w:ascii="Arial" w:hAnsi="Arial" w:cs="Arial"/>
                <w:sz w:val="24"/>
                <w:szCs w:val="24"/>
                <w:lang w:val="en-CA"/>
              </w:rPr>
            </w:pPr>
            <w:r w:rsidRPr="00553260">
              <w:rPr>
                <w:rFonts w:ascii="Arial" w:hAnsi="Arial" w:cs="Arial"/>
                <w:sz w:val="24"/>
                <w:szCs w:val="24"/>
                <w:lang w:val="en-CA"/>
              </w:rPr>
              <w:t xml:space="preserve">  </w:t>
            </w:r>
            <w:r w:rsidR="00434045" w:rsidRPr="00553260">
              <w:rPr>
                <w:rFonts w:ascii="Arial" w:hAnsi="Arial" w:cs="Arial"/>
                <w:sz w:val="24"/>
                <w:szCs w:val="24"/>
                <w:lang w:val="en-CA"/>
              </w:rPr>
              <w:t>Property, Plant and Equipment</w:t>
            </w:r>
          </w:p>
          <w:p w14:paraId="26C0C38E" w14:textId="77777777" w:rsidR="00434045" w:rsidRPr="00553260" w:rsidRDefault="00434045" w:rsidP="00ED0FE2">
            <w:pPr>
              <w:tabs>
                <w:tab w:val="left" w:pos="180"/>
              </w:tabs>
              <w:rPr>
                <w:rFonts w:ascii="Arial" w:hAnsi="Arial" w:cs="Arial"/>
                <w:sz w:val="24"/>
                <w:szCs w:val="24"/>
                <w:lang w:val="en-CA"/>
              </w:rPr>
            </w:pPr>
            <w:r w:rsidRPr="00553260">
              <w:rPr>
                <w:rFonts w:ascii="Arial" w:hAnsi="Arial" w:cs="Arial"/>
                <w:sz w:val="24"/>
                <w:szCs w:val="24"/>
                <w:lang w:val="en-CA"/>
              </w:rPr>
              <w:t>Total Assets</w:t>
            </w:r>
          </w:p>
        </w:tc>
        <w:tc>
          <w:tcPr>
            <w:tcW w:w="3514" w:type="dxa"/>
            <w:gridSpan w:val="2"/>
          </w:tcPr>
          <w:p w14:paraId="4C1ADC8D" w14:textId="77777777" w:rsidR="00434045" w:rsidRPr="00553260" w:rsidRDefault="00434045" w:rsidP="00ED0FE2">
            <w:pPr>
              <w:rPr>
                <w:rFonts w:ascii="Arial" w:hAnsi="Arial" w:cs="Arial"/>
                <w:sz w:val="24"/>
                <w:szCs w:val="24"/>
                <w:lang w:val="en-CA"/>
              </w:rPr>
            </w:pPr>
          </w:p>
        </w:tc>
        <w:tc>
          <w:tcPr>
            <w:tcW w:w="1051" w:type="dxa"/>
          </w:tcPr>
          <w:p w14:paraId="3D8BEF61" w14:textId="77777777" w:rsidR="00434045" w:rsidRPr="00553260" w:rsidRDefault="00434045" w:rsidP="00ED0FE2">
            <w:pPr>
              <w:jc w:val="center"/>
              <w:rPr>
                <w:rFonts w:ascii="Arial" w:hAnsi="Arial" w:cs="Arial"/>
                <w:sz w:val="24"/>
                <w:szCs w:val="24"/>
                <w:lang w:val="en-CA"/>
              </w:rPr>
            </w:pPr>
          </w:p>
          <w:p w14:paraId="3C6B3421" w14:textId="77777777" w:rsidR="00434045" w:rsidRPr="00553260" w:rsidRDefault="00434045" w:rsidP="00ED0FE2">
            <w:pPr>
              <w:tabs>
                <w:tab w:val="right" w:pos="612"/>
                <w:tab w:val="right" w:pos="1332"/>
              </w:tabs>
              <w:jc w:val="right"/>
              <w:rPr>
                <w:rFonts w:ascii="Arial" w:hAnsi="Arial" w:cs="Arial"/>
                <w:sz w:val="24"/>
                <w:szCs w:val="24"/>
                <w:lang w:val="en-CA"/>
              </w:rPr>
            </w:pPr>
            <w:r w:rsidRPr="00553260">
              <w:rPr>
                <w:rFonts w:ascii="Arial" w:hAnsi="Arial" w:cs="Arial"/>
                <w:sz w:val="24"/>
                <w:szCs w:val="24"/>
                <w:lang w:val="en-CA"/>
              </w:rPr>
              <w:t>$</w:t>
            </w:r>
            <w:r w:rsidR="000F0C6E" w:rsidRPr="00553260">
              <w:rPr>
                <w:rFonts w:ascii="Arial" w:hAnsi="Arial" w:cs="Arial"/>
                <w:sz w:val="24"/>
                <w:szCs w:val="24"/>
                <w:lang w:val="en-CA"/>
              </w:rPr>
              <w:t xml:space="preserve">  </w:t>
            </w:r>
            <w:r w:rsidRPr="00553260">
              <w:rPr>
                <w:rFonts w:ascii="Arial" w:hAnsi="Arial" w:cs="Arial"/>
                <w:sz w:val="24"/>
                <w:szCs w:val="24"/>
                <w:lang w:val="en-CA"/>
              </w:rPr>
              <w:tab/>
              <w:t>2,150</w:t>
            </w:r>
          </w:p>
          <w:p w14:paraId="77BBB24C" w14:textId="77777777" w:rsidR="00434045" w:rsidRPr="00553260" w:rsidRDefault="00434045" w:rsidP="00ED0FE2">
            <w:pPr>
              <w:tabs>
                <w:tab w:val="right" w:pos="1332"/>
              </w:tabs>
              <w:jc w:val="right"/>
              <w:rPr>
                <w:rFonts w:ascii="Arial" w:hAnsi="Arial" w:cs="Arial"/>
                <w:sz w:val="24"/>
                <w:szCs w:val="24"/>
                <w:lang w:val="en-CA"/>
              </w:rPr>
            </w:pPr>
            <w:r w:rsidRPr="00553260">
              <w:rPr>
                <w:rFonts w:ascii="Arial" w:hAnsi="Arial" w:cs="Arial"/>
                <w:sz w:val="24"/>
                <w:szCs w:val="24"/>
                <w:lang w:val="en-CA"/>
              </w:rPr>
              <w:t>1,780</w:t>
            </w:r>
          </w:p>
          <w:p w14:paraId="76B4056B" w14:textId="77777777" w:rsidR="00434045" w:rsidRPr="00553260" w:rsidRDefault="000F0C6E" w:rsidP="00ED0FE2">
            <w:pPr>
              <w:tabs>
                <w:tab w:val="right" w:pos="1332"/>
              </w:tabs>
              <w:jc w:val="right"/>
              <w:rPr>
                <w:rFonts w:ascii="Arial" w:hAnsi="Arial" w:cs="Arial"/>
                <w:sz w:val="24"/>
                <w:szCs w:val="24"/>
                <w:u w:val="single"/>
                <w:lang w:val="en-CA"/>
              </w:rPr>
            </w:pPr>
            <w:r w:rsidRPr="00553260">
              <w:rPr>
                <w:rFonts w:ascii="Arial" w:hAnsi="Arial" w:cs="Arial"/>
                <w:sz w:val="24"/>
                <w:szCs w:val="24"/>
                <w:u w:val="single"/>
                <w:lang w:val="en-CA"/>
              </w:rPr>
              <w:t xml:space="preserve">  </w:t>
            </w:r>
            <w:r w:rsidR="00434045" w:rsidRPr="00553260">
              <w:rPr>
                <w:rFonts w:ascii="Arial" w:hAnsi="Arial" w:cs="Arial"/>
                <w:sz w:val="24"/>
                <w:szCs w:val="24"/>
                <w:u w:val="single"/>
                <w:lang w:val="en-CA"/>
              </w:rPr>
              <w:t>70,000</w:t>
            </w:r>
          </w:p>
          <w:p w14:paraId="7340C4CA" w14:textId="77777777" w:rsidR="00434045" w:rsidRPr="00553260" w:rsidRDefault="00434045" w:rsidP="00ED0FE2">
            <w:pPr>
              <w:tabs>
                <w:tab w:val="right" w:pos="612"/>
                <w:tab w:val="right" w:pos="1332"/>
              </w:tabs>
              <w:jc w:val="right"/>
              <w:rPr>
                <w:rFonts w:ascii="Arial" w:hAnsi="Arial" w:cs="Arial"/>
                <w:sz w:val="24"/>
                <w:szCs w:val="24"/>
                <w:u w:val="double"/>
                <w:lang w:val="en-CA"/>
              </w:rPr>
            </w:pPr>
            <w:r w:rsidRPr="00553260">
              <w:rPr>
                <w:rFonts w:ascii="Arial" w:hAnsi="Arial" w:cs="Arial"/>
                <w:sz w:val="24"/>
                <w:szCs w:val="24"/>
                <w:u w:val="double"/>
                <w:lang w:val="en-CA"/>
              </w:rPr>
              <w:t>$</w:t>
            </w:r>
            <w:r w:rsidRPr="00553260">
              <w:rPr>
                <w:rFonts w:ascii="Arial" w:hAnsi="Arial" w:cs="Arial"/>
                <w:sz w:val="24"/>
                <w:szCs w:val="24"/>
                <w:u w:val="double"/>
                <w:lang w:val="en-CA"/>
              </w:rPr>
              <w:tab/>
              <w:t>73,930</w:t>
            </w:r>
          </w:p>
        </w:tc>
      </w:tr>
      <w:tr w:rsidR="00434045" w:rsidRPr="00553260" w14:paraId="44DF2E7E" w14:textId="77777777">
        <w:trPr>
          <w:trHeight w:val="1116"/>
        </w:trPr>
        <w:tc>
          <w:tcPr>
            <w:tcW w:w="4674" w:type="dxa"/>
          </w:tcPr>
          <w:p w14:paraId="71D233C9" w14:textId="77777777" w:rsidR="00434045" w:rsidRPr="00553260" w:rsidRDefault="00434045" w:rsidP="00ED0FE2">
            <w:pPr>
              <w:rPr>
                <w:rFonts w:ascii="Arial" w:hAnsi="Arial" w:cs="Arial"/>
                <w:sz w:val="24"/>
                <w:szCs w:val="24"/>
                <w:lang w:val="en-CA"/>
              </w:rPr>
            </w:pPr>
            <w:r w:rsidRPr="00553260">
              <w:rPr>
                <w:rFonts w:ascii="Arial" w:hAnsi="Arial" w:cs="Arial"/>
                <w:sz w:val="24"/>
                <w:szCs w:val="24"/>
                <w:lang w:val="en-CA"/>
              </w:rPr>
              <w:t>Liabilities:</w:t>
            </w:r>
          </w:p>
          <w:p w14:paraId="2819A626" w14:textId="77777777" w:rsidR="00434045" w:rsidRPr="00553260" w:rsidRDefault="00064B4C" w:rsidP="00ED0FE2">
            <w:pPr>
              <w:tabs>
                <w:tab w:val="left" w:pos="180"/>
              </w:tabs>
              <w:rPr>
                <w:rFonts w:ascii="Arial" w:hAnsi="Arial" w:cs="Arial"/>
                <w:sz w:val="24"/>
                <w:szCs w:val="24"/>
                <w:lang w:val="en-CA"/>
              </w:rPr>
            </w:pPr>
            <w:r w:rsidRPr="00553260">
              <w:rPr>
                <w:rFonts w:ascii="Arial" w:hAnsi="Arial" w:cs="Arial"/>
                <w:sz w:val="24"/>
                <w:szCs w:val="24"/>
                <w:lang w:val="en-CA"/>
              </w:rPr>
              <w:t xml:space="preserve">  </w:t>
            </w:r>
            <w:r w:rsidR="00434045" w:rsidRPr="00553260">
              <w:rPr>
                <w:rFonts w:ascii="Arial" w:hAnsi="Arial" w:cs="Arial"/>
                <w:sz w:val="24"/>
                <w:szCs w:val="24"/>
                <w:lang w:val="en-CA"/>
              </w:rPr>
              <w:t>Accounts Payable</w:t>
            </w:r>
          </w:p>
          <w:p w14:paraId="7B07CAA8" w14:textId="77777777" w:rsidR="00434045" w:rsidRPr="00553260" w:rsidRDefault="00064B4C" w:rsidP="00ED0FE2">
            <w:pPr>
              <w:tabs>
                <w:tab w:val="left" w:pos="195"/>
              </w:tabs>
              <w:rPr>
                <w:rFonts w:ascii="Arial" w:hAnsi="Arial" w:cs="Arial"/>
                <w:sz w:val="24"/>
                <w:szCs w:val="24"/>
                <w:lang w:val="en-CA"/>
              </w:rPr>
            </w:pPr>
            <w:r w:rsidRPr="00553260">
              <w:rPr>
                <w:rFonts w:ascii="Arial" w:hAnsi="Arial" w:cs="Arial"/>
                <w:sz w:val="24"/>
                <w:szCs w:val="24"/>
                <w:lang w:val="en-CA"/>
              </w:rPr>
              <w:t xml:space="preserve">  </w:t>
            </w:r>
            <w:r w:rsidR="00434045" w:rsidRPr="00553260">
              <w:rPr>
                <w:rFonts w:ascii="Arial" w:hAnsi="Arial" w:cs="Arial"/>
                <w:sz w:val="24"/>
                <w:szCs w:val="24"/>
                <w:lang w:val="en-CA"/>
              </w:rPr>
              <w:t>Notes Payable</w:t>
            </w:r>
          </w:p>
          <w:p w14:paraId="74F67A7A" w14:textId="77777777" w:rsidR="00434045" w:rsidRPr="00553260" w:rsidRDefault="00064B4C" w:rsidP="00ED0FE2">
            <w:pPr>
              <w:tabs>
                <w:tab w:val="left" w:pos="180"/>
              </w:tabs>
              <w:rPr>
                <w:rFonts w:ascii="Arial" w:hAnsi="Arial" w:cs="Arial"/>
                <w:sz w:val="24"/>
                <w:szCs w:val="24"/>
                <w:lang w:val="en-CA"/>
              </w:rPr>
            </w:pPr>
            <w:r w:rsidRPr="00553260">
              <w:rPr>
                <w:rFonts w:ascii="Arial" w:hAnsi="Arial" w:cs="Arial"/>
                <w:sz w:val="24"/>
                <w:szCs w:val="24"/>
                <w:lang w:val="en-CA"/>
              </w:rPr>
              <w:t xml:space="preserve">     </w:t>
            </w:r>
            <w:r w:rsidR="00434045" w:rsidRPr="00553260">
              <w:rPr>
                <w:rFonts w:ascii="Arial" w:hAnsi="Arial" w:cs="Arial"/>
                <w:sz w:val="24"/>
                <w:szCs w:val="24"/>
                <w:lang w:val="en-CA"/>
              </w:rPr>
              <w:t>Total Liabilities</w:t>
            </w:r>
          </w:p>
        </w:tc>
        <w:tc>
          <w:tcPr>
            <w:tcW w:w="3514" w:type="dxa"/>
            <w:gridSpan w:val="2"/>
          </w:tcPr>
          <w:p w14:paraId="2EC58671" w14:textId="77777777" w:rsidR="00434045" w:rsidRPr="00553260" w:rsidRDefault="00434045" w:rsidP="00ED0FE2">
            <w:pPr>
              <w:rPr>
                <w:rFonts w:ascii="Arial" w:hAnsi="Arial" w:cs="Arial"/>
                <w:sz w:val="24"/>
                <w:szCs w:val="24"/>
                <w:lang w:val="en-CA"/>
              </w:rPr>
            </w:pPr>
          </w:p>
        </w:tc>
        <w:tc>
          <w:tcPr>
            <w:tcW w:w="1051" w:type="dxa"/>
            <w:vMerge w:val="restart"/>
          </w:tcPr>
          <w:p w14:paraId="6AC37B15" w14:textId="77777777" w:rsidR="00434045" w:rsidRPr="00553260" w:rsidRDefault="00434045" w:rsidP="00ED0FE2">
            <w:pPr>
              <w:jc w:val="right"/>
              <w:rPr>
                <w:rFonts w:ascii="Arial" w:hAnsi="Arial" w:cs="Arial"/>
                <w:sz w:val="24"/>
                <w:szCs w:val="24"/>
                <w:lang w:val="en-CA"/>
              </w:rPr>
            </w:pPr>
          </w:p>
          <w:p w14:paraId="6855D341" w14:textId="77777777" w:rsidR="00434045" w:rsidRPr="00553260" w:rsidRDefault="00434045" w:rsidP="00ED0FE2">
            <w:pPr>
              <w:tabs>
                <w:tab w:val="right" w:pos="612"/>
                <w:tab w:val="right" w:pos="1332"/>
              </w:tabs>
              <w:jc w:val="right"/>
              <w:rPr>
                <w:rFonts w:ascii="Arial" w:hAnsi="Arial" w:cs="Arial"/>
                <w:sz w:val="24"/>
                <w:szCs w:val="24"/>
                <w:lang w:val="en-CA"/>
              </w:rPr>
            </w:pPr>
            <w:r w:rsidRPr="00553260">
              <w:rPr>
                <w:rFonts w:ascii="Arial" w:hAnsi="Arial" w:cs="Arial"/>
                <w:sz w:val="24"/>
                <w:szCs w:val="24"/>
                <w:lang w:val="en-CA"/>
              </w:rPr>
              <w:t>$</w:t>
            </w:r>
            <w:r w:rsidRPr="00553260">
              <w:rPr>
                <w:rFonts w:ascii="Arial" w:hAnsi="Arial" w:cs="Arial"/>
                <w:sz w:val="24"/>
                <w:szCs w:val="24"/>
                <w:lang w:val="en-CA"/>
              </w:rPr>
              <w:tab/>
            </w:r>
            <w:r w:rsidR="000F0C6E" w:rsidRPr="00553260">
              <w:rPr>
                <w:rFonts w:ascii="Arial" w:hAnsi="Arial" w:cs="Arial"/>
                <w:sz w:val="24"/>
                <w:szCs w:val="24"/>
                <w:lang w:val="en-CA"/>
              </w:rPr>
              <w:t xml:space="preserve">  </w:t>
            </w:r>
            <w:r w:rsidRPr="00553260">
              <w:rPr>
                <w:rFonts w:ascii="Arial" w:hAnsi="Arial" w:cs="Arial"/>
                <w:sz w:val="24"/>
                <w:szCs w:val="24"/>
                <w:lang w:val="en-CA"/>
              </w:rPr>
              <w:t>4,660</w:t>
            </w:r>
          </w:p>
          <w:p w14:paraId="3F9663C4" w14:textId="77777777" w:rsidR="00434045" w:rsidRPr="00553260" w:rsidRDefault="000F0C6E" w:rsidP="00ED0FE2">
            <w:pPr>
              <w:tabs>
                <w:tab w:val="right" w:pos="1332"/>
              </w:tabs>
              <w:jc w:val="right"/>
              <w:rPr>
                <w:rFonts w:ascii="Arial" w:hAnsi="Arial" w:cs="Arial"/>
                <w:sz w:val="24"/>
                <w:szCs w:val="24"/>
                <w:u w:val="single"/>
                <w:lang w:val="en-CA"/>
              </w:rPr>
            </w:pPr>
            <w:r w:rsidRPr="00553260">
              <w:rPr>
                <w:rFonts w:ascii="Arial" w:hAnsi="Arial" w:cs="Arial"/>
                <w:sz w:val="24"/>
                <w:szCs w:val="24"/>
                <w:u w:val="single"/>
                <w:lang w:val="en-CA"/>
              </w:rPr>
              <w:t xml:space="preserve">  </w:t>
            </w:r>
            <w:r w:rsidR="00434045" w:rsidRPr="00553260">
              <w:rPr>
                <w:rFonts w:ascii="Arial" w:hAnsi="Arial" w:cs="Arial"/>
                <w:sz w:val="24"/>
                <w:szCs w:val="24"/>
                <w:u w:val="single"/>
                <w:lang w:val="en-CA"/>
              </w:rPr>
              <w:t>38,870</w:t>
            </w:r>
          </w:p>
          <w:p w14:paraId="077E3969" w14:textId="77777777" w:rsidR="00434045" w:rsidRPr="00553260" w:rsidRDefault="000F0C6E" w:rsidP="00ED0FE2">
            <w:pPr>
              <w:tabs>
                <w:tab w:val="right" w:pos="1332"/>
              </w:tabs>
              <w:jc w:val="right"/>
              <w:rPr>
                <w:rFonts w:ascii="Arial" w:hAnsi="Arial" w:cs="Arial"/>
                <w:sz w:val="24"/>
                <w:szCs w:val="24"/>
                <w:u w:val="single"/>
                <w:lang w:val="en-CA"/>
              </w:rPr>
            </w:pPr>
            <w:r w:rsidRPr="00553260">
              <w:rPr>
                <w:rFonts w:ascii="Arial" w:hAnsi="Arial" w:cs="Arial"/>
                <w:sz w:val="24"/>
                <w:szCs w:val="24"/>
                <w:u w:val="single"/>
                <w:lang w:val="en-CA"/>
              </w:rPr>
              <w:t xml:space="preserve">  </w:t>
            </w:r>
            <w:r w:rsidR="00434045" w:rsidRPr="00553260">
              <w:rPr>
                <w:rFonts w:ascii="Arial" w:hAnsi="Arial" w:cs="Arial"/>
                <w:sz w:val="24"/>
                <w:szCs w:val="24"/>
                <w:u w:val="single"/>
                <w:lang w:val="en-CA"/>
              </w:rPr>
              <w:t>43,530</w:t>
            </w:r>
          </w:p>
          <w:p w14:paraId="106D3781" w14:textId="77777777" w:rsidR="00434045" w:rsidRPr="00553260" w:rsidRDefault="00434045" w:rsidP="00ED0FE2">
            <w:pPr>
              <w:jc w:val="right"/>
              <w:rPr>
                <w:rFonts w:ascii="Arial" w:hAnsi="Arial" w:cs="Arial"/>
                <w:sz w:val="24"/>
                <w:szCs w:val="24"/>
                <w:lang w:val="en-CA"/>
              </w:rPr>
            </w:pPr>
          </w:p>
          <w:p w14:paraId="48F718D8" w14:textId="77777777" w:rsidR="00434045" w:rsidRPr="00553260" w:rsidRDefault="00434045" w:rsidP="00ED0FE2">
            <w:pPr>
              <w:tabs>
                <w:tab w:val="right" w:pos="1332"/>
              </w:tabs>
              <w:jc w:val="right"/>
              <w:rPr>
                <w:rFonts w:ascii="Arial" w:hAnsi="Arial" w:cs="Arial"/>
                <w:sz w:val="24"/>
                <w:szCs w:val="24"/>
                <w:lang w:val="en-CA"/>
              </w:rPr>
            </w:pPr>
            <w:r w:rsidRPr="00553260">
              <w:rPr>
                <w:rFonts w:ascii="Arial" w:hAnsi="Arial" w:cs="Arial"/>
                <w:sz w:val="24"/>
                <w:szCs w:val="24"/>
                <w:lang w:val="en-CA"/>
              </w:rPr>
              <w:t>30,000</w:t>
            </w:r>
          </w:p>
          <w:p w14:paraId="4A80ED29" w14:textId="77777777" w:rsidR="00434045" w:rsidRPr="00553260" w:rsidRDefault="000F0C6E" w:rsidP="00ED0FE2">
            <w:pPr>
              <w:tabs>
                <w:tab w:val="right" w:pos="1332"/>
              </w:tabs>
              <w:jc w:val="right"/>
              <w:rPr>
                <w:rFonts w:ascii="Arial" w:hAnsi="Arial" w:cs="Arial"/>
                <w:sz w:val="24"/>
                <w:szCs w:val="24"/>
                <w:u w:val="single"/>
                <w:lang w:val="en-CA"/>
              </w:rPr>
            </w:pPr>
            <w:r w:rsidRPr="00553260">
              <w:rPr>
                <w:rFonts w:ascii="Arial" w:hAnsi="Arial" w:cs="Arial"/>
                <w:sz w:val="24"/>
                <w:szCs w:val="24"/>
                <w:u w:val="single"/>
                <w:lang w:val="en-CA"/>
              </w:rPr>
              <w:t xml:space="preserve">       </w:t>
            </w:r>
            <w:r w:rsidR="00434045" w:rsidRPr="00553260">
              <w:rPr>
                <w:rFonts w:ascii="Arial" w:hAnsi="Arial" w:cs="Arial"/>
                <w:sz w:val="24"/>
                <w:szCs w:val="24"/>
                <w:u w:val="single"/>
                <w:lang w:val="en-CA"/>
              </w:rPr>
              <w:t>400</w:t>
            </w:r>
          </w:p>
          <w:p w14:paraId="4F171DCD" w14:textId="77777777" w:rsidR="00434045" w:rsidRPr="00553260" w:rsidRDefault="000F0C6E" w:rsidP="00ED0FE2">
            <w:pPr>
              <w:tabs>
                <w:tab w:val="right" w:pos="1332"/>
              </w:tabs>
              <w:jc w:val="right"/>
              <w:rPr>
                <w:rFonts w:ascii="Arial" w:hAnsi="Arial" w:cs="Arial"/>
                <w:sz w:val="24"/>
                <w:szCs w:val="24"/>
                <w:u w:val="single"/>
                <w:lang w:val="en-CA"/>
              </w:rPr>
            </w:pPr>
            <w:r w:rsidRPr="00553260">
              <w:rPr>
                <w:rFonts w:ascii="Arial" w:hAnsi="Arial" w:cs="Arial"/>
                <w:sz w:val="24"/>
                <w:szCs w:val="24"/>
                <w:u w:val="single"/>
                <w:lang w:val="en-CA"/>
              </w:rPr>
              <w:t xml:space="preserve">  </w:t>
            </w:r>
            <w:r w:rsidR="00434045" w:rsidRPr="00553260">
              <w:rPr>
                <w:rFonts w:ascii="Arial" w:hAnsi="Arial" w:cs="Arial"/>
                <w:sz w:val="24"/>
                <w:szCs w:val="24"/>
                <w:u w:val="single"/>
                <w:lang w:val="en-CA"/>
              </w:rPr>
              <w:t>30,400</w:t>
            </w:r>
          </w:p>
        </w:tc>
      </w:tr>
      <w:tr w:rsidR="00434045" w:rsidRPr="00553260" w14:paraId="61580748" w14:textId="77777777">
        <w:trPr>
          <w:trHeight w:val="1097"/>
        </w:trPr>
        <w:tc>
          <w:tcPr>
            <w:tcW w:w="5587" w:type="dxa"/>
            <w:gridSpan w:val="2"/>
          </w:tcPr>
          <w:p w14:paraId="41077CA1" w14:textId="77777777" w:rsidR="00434045" w:rsidRPr="00553260" w:rsidRDefault="00A83910" w:rsidP="00ED0FE2">
            <w:pPr>
              <w:rPr>
                <w:rFonts w:ascii="Arial" w:hAnsi="Arial" w:cs="Arial"/>
                <w:sz w:val="24"/>
                <w:szCs w:val="24"/>
                <w:lang w:val="en-CA"/>
              </w:rPr>
            </w:pPr>
            <w:r w:rsidRPr="00553260">
              <w:rPr>
                <w:rFonts w:ascii="Arial" w:hAnsi="Arial" w:cs="Arial"/>
                <w:sz w:val="24"/>
                <w:szCs w:val="24"/>
                <w:lang w:val="en-CA"/>
              </w:rPr>
              <w:t>Shareholders’</w:t>
            </w:r>
            <w:r w:rsidR="00434045" w:rsidRPr="00553260">
              <w:rPr>
                <w:rFonts w:ascii="Arial" w:hAnsi="Arial" w:cs="Arial"/>
                <w:sz w:val="24"/>
                <w:szCs w:val="24"/>
                <w:lang w:val="en-CA"/>
              </w:rPr>
              <w:t xml:space="preserve"> Equity:</w:t>
            </w:r>
          </w:p>
          <w:p w14:paraId="5744F2B2" w14:textId="77777777" w:rsidR="00434045" w:rsidRPr="00553260" w:rsidRDefault="00064B4C" w:rsidP="00ED0FE2">
            <w:pPr>
              <w:tabs>
                <w:tab w:val="left" w:pos="180"/>
              </w:tabs>
              <w:rPr>
                <w:rFonts w:ascii="Arial" w:hAnsi="Arial" w:cs="Arial"/>
                <w:sz w:val="24"/>
                <w:szCs w:val="24"/>
                <w:lang w:val="en-CA"/>
              </w:rPr>
            </w:pPr>
            <w:r w:rsidRPr="00553260">
              <w:rPr>
                <w:rFonts w:ascii="Arial" w:hAnsi="Arial" w:cs="Arial"/>
                <w:sz w:val="24"/>
                <w:szCs w:val="24"/>
                <w:lang w:val="en-CA"/>
              </w:rPr>
              <w:t xml:space="preserve">  </w:t>
            </w:r>
            <w:r w:rsidR="00434045" w:rsidRPr="00553260">
              <w:rPr>
                <w:rFonts w:ascii="Arial" w:hAnsi="Arial" w:cs="Arial"/>
                <w:sz w:val="24"/>
                <w:szCs w:val="24"/>
                <w:lang w:val="en-CA"/>
              </w:rPr>
              <w:t xml:space="preserve">Contributed Capital </w:t>
            </w:r>
          </w:p>
          <w:p w14:paraId="0B1F7813" w14:textId="77777777" w:rsidR="00434045" w:rsidRPr="00553260" w:rsidRDefault="00064B4C" w:rsidP="00ED0FE2">
            <w:pPr>
              <w:tabs>
                <w:tab w:val="left" w:pos="180"/>
              </w:tabs>
              <w:rPr>
                <w:rFonts w:ascii="Arial" w:hAnsi="Arial" w:cs="Arial"/>
                <w:sz w:val="24"/>
                <w:szCs w:val="24"/>
                <w:lang w:val="en-CA"/>
              </w:rPr>
            </w:pPr>
            <w:r w:rsidRPr="00553260">
              <w:rPr>
                <w:rFonts w:ascii="Arial" w:hAnsi="Arial" w:cs="Arial"/>
                <w:sz w:val="24"/>
                <w:szCs w:val="24"/>
                <w:lang w:val="en-CA"/>
              </w:rPr>
              <w:t xml:space="preserve">  </w:t>
            </w:r>
            <w:r w:rsidR="00434045" w:rsidRPr="00553260">
              <w:rPr>
                <w:rFonts w:ascii="Arial" w:hAnsi="Arial" w:cs="Arial"/>
                <w:sz w:val="24"/>
                <w:szCs w:val="24"/>
                <w:lang w:val="en-CA"/>
              </w:rPr>
              <w:t>Retained Earnings</w:t>
            </w:r>
          </w:p>
          <w:p w14:paraId="514E2979" w14:textId="77777777" w:rsidR="00434045" w:rsidRPr="00553260" w:rsidRDefault="00064B4C" w:rsidP="00ED0FE2">
            <w:pPr>
              <w:tabs>
                <w:tab w:val="left" w:pos="180"/>
              </w:tabs>
              <w:rPr>
                <w:rFonts w:ascii="Arial" w:hAnsi="Arial" w:cs="Arial"/>
                <w:sz w:val="24"/>
                <w:szCs w:val="24"/>
                <w:lang w:val="en-CA"/>
              </w:rPr>
            </w:pPr>
            <w:r w:rsidRPr="00553260">
              <w:rPr>
                <w:rFonts w:ascii="Arial" w:hAnsi="Arial" w:cs="Arial"/>
                <w:sz w:val="24"/>
                <w:szCs w:val="24"/>
                <w:lang w:val="en-CA"/>
              </w:rPr>
              <w:t xml:space="preserve">     </w:t>
            </w:r>
            <w:r w:rsidR="00434045" w:rsidRPr="00553260">
              <w:rPr>
                <w:rFonts w:ascii="Arial" w:hAnsi="Arial" w:cs="Arial"/>
                <w:sz w:val="24"/>
                <w:szCs w:val="24"/>
                <w:lang w:val="en-CA"/>
              </w:rPr>
              <w:t xml:space="preserve">Total </w:t>
            </w:r>
            <w:r w:rsidR="00A83910" w:rsidRPr="00553260">
              <w:rPr>
                <w:rFonts w:ascii="Arial" w:hAnsi="Arial" w:cs="Arial"/>
                <w:sz w:val="24"/>
                <w:szCs w:val="24"/>
                <w:lang w:val="en-CA"/>
              </w:rPr>
              <w:t>Shareholders’</w:t>
            </w:r>
            <w:r w:rsidR="00434045" w:rsidRPr="00553260">
              <w:rPr>
                <w:rFonts w:ascii="Arial" w:hAnsi="Arial" w:cs="Arial"/>
                <w:sz w:val="24"/>
                <w:szCs w:val="24"/>
                <w:lang w:val="en-CA"/>
              </w:rPr>
              <w:t xml:space="preserve"> Equity</w:t>
            </w:r>
          </w:p>
        </w:tc>
        <w:tc>
          <w:tcPr>
            <w:tcW w:w="2601" w:type="dxa"/>
          </w:tcPr>
          <w:p w14:paraId="3E99E61E" w14:textId="77777777" w:rsidR="00434045" w:rsidRPr="00553260" w:rsidRDefault="00434045" w:rsidP="00ED0FE2">
            <w:pPr>
              <w:rPr>
                <w:rFonts w:ascii="Arial" w:hAnsi="Arial" w:cs="Arial"/>
                <w:sz w:val="24"/>
                <w:szCs w:val="24"/>
                <w:lang w:val="en-CA"/>
              </w:rPr>
            </w:pPr>
          </w:p>
        </w:tc>
        <w:tc>
          <w:tcPr>
            <w:tcW w:w="1051" w:type="dxa"/>
            <w:vMerge/>
          </w:tcPr>
          <w:p w14:paraId="311DDA9A" w14:textId="77777777" w:rsidR="00434045" w:rsidRPr="00553260" w:rsidRDefault="00434045" w:rsidP="00ED0FE2">
            <w:pPr>
              <w:tabs>
                <w:tab w:val="right" w:pos="1332"/>
              </w:tabs>
              <w:jc w:val="right"/>
              <w:rPr>
                <w:rFonts w:ascii="Arial" w:hAnsi="Arial" w:cs="Arial"/>
                <w:sz w:val="24"/>
                <w:szCs w:val="24"/>
                <w:u w:val="single"/>
                <w:lang w:val="en-CA"/>
              </w:rPr>
            </w:pPr>
          </w:p>
        </w:tc>
      </w:tr>
      <w:tr w:rsidR="00434045" w:rsidRPr="00553260" w14:paraId="4C3D0722" w14:textId="77777777">
        <w:trPr>
          <w:trHeight w:val="322"/>
        </w:trPr>
        <w:tc>
          <w:tcPr>
            <w:tcW w:w="5587" w:type="dxa"/>
            <w:gridSpan w:val="2"/>
          </w:tcPr>
          <w:p w14:paraId="091C3DFC" w14:textId="77777777" w:rsidR="00434045" w:rsidRPr="00553260" w:rsidRDefault="00434045" w:rsidP="00ED0FE2">
            <w:pPr>
              <w:spacing w:line="276" w:lineRule="auto"/>
              <w:rPr>
                <w:rFonts w:ascii="Arial" w:hAnsi="Arial" w:cs="Arial"/>
                <w:sz w:val="24"/>
                <w:szCs w:val="24"/>
                <w:lang w:val="en-CA"/>
              </w:rPr>
            </w:pPr>
            <w:r w:rsidRPr="00553260">
              <w:rPr>
                <w:rFonts w:ascii="Arial" w:hAnsi="Arial" w:cs="Arial"/>
                <w:sz w:val="24"/>
                <w:szCs w:val="24"/>
                <w:lang w:val="en-CA"/>
              </w:rPr>
              <w:t xml:space="preserve">Total Liabilities and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Equity</w:t>
            </w:r>
          </w:p>
        </w:tc>
        <w:tc>
          <w:tcPr>
            <w:tcW w:w="2601" w:type="dxa"/>
          </w:tcPr>
          <w:p w14:paraId="1B82A472" w14:textId="77777777" w:rsidR="00434045" w:rsidRPr="00553260" w:rsidRDefault="00434045" w:rsidP="00ED0FE2">
            <w:pPr>
              <w:spacing w:line="276" w:lineRule="auto"/>
              <w:rPr>
                <w:rFonts w:ascii="Arial" w:hAnsi="Arial" w:cs="Arial"/>
                <w:sz w:val="24"/>
                <w:szCs w:val="24"/>
                <w:lang w:val="en-CA"/>
              </w:rPr>
            </w:pPr>
          </w:p>
        </w:tc>
        <w:tc>
          <w:tcPr>
            <w:tcW w:w="1051" w:type="dxa"/>
          </w:tcPr>
          <w:p w14:paraId="7DEB7038" w14:textId="77777777" w:rsidR="00434045" w:rsidRPr="00553260" w:rsidRDefault="00434045" w:rsidP="00ED0FE2">
            <w:pPr>
              <w:tabs>
                <w:tab w:val="right" w:pos="612"/>
                <w:tab w:val="right" w:pos="1332"/>
              </w:tabs>
              <w:spacing w:line="276" w:lineRule="auto"/>
              <w:jc w:val="right"/>
              <w:rPr>
                <w:rFonts w:ascii="Arial" w:hAnsi="Arial" w:cs="Arial"/>
                <w:sz w:val="24"/>
                <w:szCs w:val="24"/>
                <w:u w:val="double"/>
                <w:lang w:val="en-CA"/>
              </w:rPr>
            </w:pPr>
            <w:r w:rsidRPr="00553260">
              <w:rPr>
                <w:rFonts w:ascii="Arial" w:hAnsi="Arial" w:cs="Arial"/>
                <w:sz w:val="24"/>
                <w:szCs w:val="24"/>
                <w:u w:val="double"/>
                <w:lang w:val="en-CA"/>
              </w:rPr>
              <w:t>$</w:t>
            </w:r>
            <w:r w:rsidRPr="00553260">
              <w:rPr>
                <w:rFonts w:ascii="Arial" w:hAnsi="Arial" w:cs="Arial"/>
                <w:sz w:val="24"/>
                <w:szCs w:val="24"/>
                <w:u w:val="double"/>
                <w:lang w:val="en-CA"/>
              </w:rPr>
              <w:tab/>
              <w:t>73,930</w:t>
            </w:r>
          </w:p>
        </w:tc>
      </w:tr>
    </w:tbl>
    <w:p w14:paraId="5C4787AE" w14:textId="77777777" w:rsidR="00434045" w:rsidRPr="00553260" w:rsidRDefault="00434045" w:rsidP="00ED0FE2">
      <w:pPr>
        <w:spacing w:line="276" w:lineRule="auto"/>
        <w:rPr>
          <w:rFonts w:ascii="Arial" w:hAnsi="Arial" w:cs="Arial"/>
          <w:sz w:val="24"/>
          <w:szCs w:val="24"/>
          <w:lang w:val="en-CA"/>
        </w:rPr>
      </w:pPr>
    </w:p>
    <w:p w14:paraId="3F2D005E" w14:textId="77777777" w:rsidR="00D57224" w:rsidRPr="00553260" w:rsidRDefault="00D57224" w:rsidP="00ED0FE2">
      <w:pPr>
        <w:rPr>
          <w:rFonts w:ascii="Arial" w:hAnsi="Arial" w:cs="Arial"/>
          <w:sz w:val="24"/>
          <w:szCs w:val="24"/>
          <w:lang w:val="en-CA"/>
        </w:rPr>
      </w:pPr>
    </w:p>
    <w:p w14:paraId="3C73EE0A" w14:textId="77777777" w:rsidR="00434045" w:rsidRPr="00553260" w:rsidRDefault="00434045" w:rsidP="00ED0FE2">
      <w:pPr>
        <w:rPr>
          <w:rFonts w:ascii="Arial" w:hAnsi="Arial" w:cs="Arial"/>
          <w:sz w:val="24"/>
          <w:szCs w:val="24"/>
          <w:lang w:val="en-CA"/>
        </w:rPr>
      </w:pPr>
      <w:r w:rsidRPr="00553260">
        <w:rPr>
          <w:rFonts w:ascii="Arial" w:hAnsi="Arial" w:cs="Arial"/>
          <w:sz w:val="24"/>
          <w:szCs w:val="24"/>
          <w:lang w:val="en-CA"/>
        </w:rPr>
        <w:t xml:space="preserve">Req. 4 </w:t>
      </w:r>
    </w:p>
    <w:p w14:paraId="467FD1F2" w14:textId="77777777" w:rsidR="00434045" w:rsidRPr="00553260" w:rsidRDefault="00434045" w:rsidP="00ED0FE2">
      <w:pPr>
        <w:rPr>
          <w:rFonts w:ascii="Arial" w:hAnsi="Arial" w:cs="Arial"/>
          <w:b/>
          <w:sz w:val="24"/>
          <w:szCs w:val="24"/>
          <w:lang w:val="en-CA"/>
        </w:rPr>
      </w:pPr>
    </w:p>
    <w:p w14:paraId="30A6025D" w14:textId="77777777" w:rsidR="00434045" w:rsidRPr="00553260" w:rsidRDefault="00434045" w:rsidP="00ED0FE2">
      <w:pPr>
        <w:rPr>
          <w:rFonts w:ascii="Arial" w:hAnsi="Arial" w:cs="Arial"/>
          <w:sz w:val="24"/>
          <w:szCs w:val="24"/>
          <w:lang w:val="en-CA"/>
        </w:rPr>
      </w:pPr>
      <w:r w:rsidRPr="00553260">
        <w:rPr>
          <w:rFonts w:ascii="Arial" w:hAnsi="Arial" w:cs="Arial"/>
          <w:sz w:val="24"/>
          <w:szCs w:val="24"/>
          <w:lang w:val="en-CA"/>
        </w:rPr>
        <w:t xml:space="preserve">As of December 31, </w:t>
      </w:r>
      <w:r w:rsidR="00D365D0" w:rsidRPr="00553260">
        <w:rPr>
          <w:rFonts w:ascii="Arial" w:hAnsi="Arial" w:cs="Arial"/>
          <w:sz w:val="24"/>
          <w:szCs w:val="24"/>
          <w:lang w:val="en-CA"/>
        </w:rPr>
        <w:t>2017</w:t>
      </w:r>
      <w:r w:rsidRPr="00553260">
        <w:rPr>
          <w:rFonts w:ascii="Arial" w:hAnsi="Arial" w:cs="Arial"/>
          <w:sz w:val="24"/>
          <w:szCs w:val="24"/>
          <w:lang w:val="en-CA"/>
        </w:rPr>
        <w:t xml:space="preserve">, more financing </w:t>
      </w:r>
      <w:r w:rsidR="00FE3B63" w:rsidRPr="00553260">
        <w:rPr>
          <w:rFonts w:ascii="Arial" w:hAnsi="Arial" w:cs="Arial"/>
          <w:sz w:val="24"/>
          <w:szCs w:val="24"/>
          <w:lang w:val="en-CA"/>
        </w:rPr>
        <w:t>is expected to co</w:t>
      </w:r>
      <w:r w:rsidRPr="00553260">
        <w:rPr>
          <w:rFonts w:ascii="Arial" w:hAnsi="Arial" w:cs="Arial"/>
          <w:sz w:val="24"/>
          <w:szCs w:val="24"/>
          <w:lang w:val="en-CA"/>
        </w:rPr>
        <w:t xml:space="preserve">me from creditors ($43,530) than from </w:t>
      </w:r>
      <w:r w:rsidR="00A83910" w:rsidRPr="00553260">
        <w:rPr>
          <w:rFonts w:ascii="Arial" w:hAnsi="Arial" w:cs="Arial"/>
          <w:sz w:val="24"/>
          <w:szCs w:val="24"/>
          <w:lang w:val="en-CA"/>
        </w:rPr>
        <w:t>shareholders</w:t>
      </w:r>
      <w:r w:rsidRPr="00553260">
        <w:rPr>
          <w:rFonts w:ascii="Arial" w:hAnsi="Arial" w:cs="Arial"/>
          <w:sz w:val="24"/>
          <w:szCs w:val="24"/>
          <w:lang w:val="en-CA"/>
        </w:rPr>
        <w:t xml:space="preserve"> ($30,400).</w:t>
      </w:r>
    </w:p>
    <w:p w14:paraId="6BB56E44" w14:textId="77777777" w:rsidR="00434045" w:rsidRPr="00553260" w:rsidRDefault="00434045" w:rsidP="00ED0FE2">
      <w:pPr>
        <w:rPr>
          <w:rFonts w:ascii="Arial" w:hAnsi="Arial" w:cs="Arial"/>
          <w:sz w:val="24"/>
          <w:szCs w:val="24"/>
          <w:lang w:val="en-CA"/>
        </w:rPr>
      </w:pPr>
    </w:p>
    <w:sectPr w:rsidR="00434045" w:rsidRPr="00553260" w:rsidSect="008D2A00">
      <w:headerReference w:type="even" r:id="rId10"/>
      <w:headerReference w:type="default" r:id="rId11"/>
      <w:footerReference w:type="even" r:id="rId12"/>
      <w:footerReference w:type="default" r:id="rId13"/>
      <w:pgSz w:w="12240" w:h="15840" w:code="1"/>
      <w:pgMar w:top="1077" w:right="758" w:bottom="1440" w:left="1440" w:header="720" w:footer="1077"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D08483" w14:textId="77777777" w:rsidR="00545B50" w:rsidRDefault="00545B50">
      <w:r>
        <w:separator/>
      </w:r>
    </w:p>
  </w:endnote>
  <w:endnote w:type="continuationSeparator" w:id="0">
    <w:p w14:paraId="2A725905" w14:textId="77777777" w:rsidR="00545B50" w:rsidRDefault="00545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Palatino">
    <w:charset w:val="00"/>
    <w:family w:val="roman"/>
    <w:pitch w:val="variable"/>
    <w:sig w:usb0="00000007" w:usb1="00000000" w:usb2="00000000" w:usb3="00000000" w:csb0="00000093"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terstate-Black">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448C1" w14:textId="77777777" w:rsidR="00545B50" w:rsidRPr="00D73BF4" w:rsidRDefault="00545B50" w:rsidP="00D73BF4">
    <w:pPr>
      <w:tabs>
        <w:tab w:val="right" w:pos="9360"/>
      </w:tabs>
      <w:jc w:val="center"/>
    </w:pPr>
    <w:r w:rsidRPr="00D73BF4">
      <w:t>1-</w:t>
    </w:r>
    <w:r w:rsidRPr="00D73BF4">
      <w:fldChar w:fldCharType="begin"/>
    </w:r>
    <w:r w:rsidRPr="00D73BF4">
      <w:instrText xml:space="preserve"> PAGE  \* MERGEFORMAT </w:instrText>
    </w:r>
    <w:r w:rsidRPr="00D73BF4">
      <w:fldChar w:fldCharType="separate"/>
    </w:r>
    <w:r>
      <w:rPr>
        <w:noProof/>
      </w:rPr>
      <w:t>2</w:t>
    </w:r>
    <w:r w:rsidRPr="00D73BF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AD246" w14:textId="77777777" w:rsidR="00545B50" w:rsidRDefault="00545B50" w:rsidP="0086393E">
    <w:pPr>
      <w:widowControl w:val="0"/>
      <w:pBdr>
        <w:bottom w:val="single" w:sz="4" w:space="1" w:color="auto"/>
      </w:pBdr>
      <w:tabs>
        <w:tab w:val="center" w:pos="4680"/>
        <w:tab w:val="right" w:pos="9360"/>
      </w:tabs>
      <w:autoSpaceDE w:val="0"/>
      <w:autoSpaceDN w:val="0"/>
      <w:adjustRightInd w:val="0"/>
      <w:rPr>
        <w:sz w:val="18"/>
        <w:szCs w:val="18"/>
        <w:lang w:eastAsia="zh-CN"/>
      </w:rPr>
    </w:pPr>
    <w:bookmarkStart w:id="18" w:name="OLE_LINK13"/>
  </w:p>
  <w:p w14:paraId="6751B9EB" w14:textId="77777777" w:rsidR="00545B50" w:rsidRPr="0086393E" w:rsidRDefault="00545B50" w:rsidP="0086393E">
    <w:pPr>
      <w:widowControl w:val="0"/>
      <w:pBdr>
        <w:bottom w:val="single" w:sz="4" w:space="1" w:color="auto"/>
      </w:pBdr>
      <w:tabs>
        <w:tab w:val="center" w:pos="4680"/>
        <w:tab w:val="right" w:pos="9360"/>
      </w:tabs>
      <w:autoSpaceDE w:val="0"/>
      <w:autoSpaceDN w:val="0"/>
      <w:adjustRightInd w:val="0"/>
      <w:rPr>
        <w:sz w:val="18"/>
        <w:szCs w:val="18"/>
        <w:lang w:eastAsia="zh-CN"/>
      </w:rPr>
    </w:pPr>
    <w:r w:rsidRPr="0086393E">
      <w:rPr>
        <w:sz w:val="18"/>
        <w:szCs w:val="18"/>
        <w:lang w:eastAsia="zh-CN"/>
      </w:rPr>
      <w:t xml:space="preserve">Phillips et al. </w:t>
    </w:r>
    <w:r>
      <w:rPr>
        <w:i/>
        <w:sz w:val="18"/>
        <w:szCs w:val="18"/>
        <w:lang w:eastAsia="zh-CN"/>
      </w:rPr>
      <w:t>Fundamentals of F</w:t>
    </w:r>
    <w:r w:rsidRPr="0086393E">
      <w:rPr>
        <w:i/>
        <w:sz w:val="18"/>
        <w:szCs w:val="18"/>
        <w:lang w:eastAsia="zh-CN"/>
      </w:rPr>
      <w:t>inancial Accounting</w:t>
    </w:r>
    <w:r w:rsidRPr="0086393E">
      <w:rPr>
        <w:sz w:val="18"/>
        <w:szCs w:val="18"/>
        <w:lang w:eastAsia="zh-CN"/>
      </w:rPr>
      <w:t xml:space="preserve">, </w:t>
    </w:r>
    <w:r>
      <w:rPr>
        <w:sz w:val="18"/>
        <w:szCs w:val="18"/>
        <w:lang w:eastAsia="zh-CN"/>
      </w:rPr>
      <w:t>5</w:t>
    </w:r>
    <w:r w:rsidRPr="0086393E">
      <w:rPr>
        <w:sz w:val="18"/>
        <w:szCs w:val="18"/>
        <w:lang w:eastAsia="zh-CN"/>
      </w:rPr>
      <w:t>Ce</w:t>
    </w:r>
    <w:r w:rsidRPr="0086393E">
      <w:rPr>
        <w:sz w:val="18"/>
        <w:szCs w:val="18"/>
        <w:lang w:eastAsia="zh-CN"/>
      </w:rPr>
      <w:tab/>
    </w:r>
    <w:r w:rsidRPr="0086393E">
      <w:rPr>
        <w:sz w:val="18"/>
        <w:szCs w:val="18"/>
        <w:lang w:eastAsia="zh-CN"/>
      </w:rPr>
      <w:tab/>
      <w:t>Solutions Manual</w:t>
    </w:r>
  </w:p>
  <w:p w14:paraId="45565B31" w14:textId="64F12AE0" w:rsidR="00545B50" w:rsidRPr="0086393E" w:rsidRDefault="00545B50" w:rsidP="0086393E">
    <w:pPr>
      <w:tabs>
        <w:tab w:val="center" w:pos="4320"/>
        <w:tab w:val="right" w:pos="9360"/>
      </w:tabs>
      <w:rPr>
        <w:sz w:val="18"/>
        <w:szCs w:val="18"/>
        <w:lang w:eastAsia="zh-CN"/>
      </w:rPr>
    </w:pPr>
    <w:r>
      <w:rPr>
        <w:sz w:val="18"/>
        <w:szCs w:val="18"/>
        <w:lang w:eastAsia="zh-CN"/>
      </w:rPr>
      <w:t>Copyright McGraw-Hill Education Ltd.</w:t>
    </w:r>
    <w:r w:rsidRPr="0086393E">
      <w:rPr>
        <w:sz w:val="18"/>
        <w:szCs w:val="18"/>
        <w:lang w:eastAsia="zh-CN"/>
      </w:rPr>
      <w:t>, 201</w:t>
    </w:r>
    <w:r>
      <w:rPr>
        <w:sz w:val="18"/>
        <w:szCs w:val="18"/>
        <w:lang w:eastAsia="zh-CN"/>
      </w:rPr>
      <w:t>8</w:t>
    </w:r>
    <w:r w:rsidRPr="0086393E">
      <w:rPr>
        <w:sz w:val="18"/>
        <w:szCs w:val="18"/>
        <w:lang w:eastAsia="zh-CN"/>
      </w:rPr>
      <w:tab/>
    </w:r>
    <w:r w:rsidRPr="0086393E">
      <w:rPr>
        <w:sz w:val="18"/>
        <w:szCs w:val="18"/>
        <w:lang w:eastAsia="zh-CN"/>
      </w:rPr>
      <w:tab/>
      <w:t xml:space="preserve">Page </w:t>
    </w:r>
    <w:r>
      <w:rPr>
        <w:sz w:val="18"/>
        <w:szCs w:val="18"/>
        <w:lang w:eastAsia="zh-CN"/>
      </w:rPr>
      <w:t>1</w:t>
    </w:r>
    <w:r w:rsidRPr="0086393E">
      <w:rPr>
        <w:sz w:val="18"/>
        <w:szCs w:val="18"/>
        <w:lang w:eastAsia="zh-CN"/>
      </w:rPr>
      <w:t>-</w:t>
    </w:r>
    <w:r w:rsidRPr="0086393E">
      <w:rPr>
        <w:sz w:val="18"/>
        <w:szCs w:val="18"/>
        <w:lang w:eastAsia="zh-CN"/>
      </w:rPr>
      <w:fldChar w:fldCharType="begin"/>
    </w:r>
    <w:r w:rsidRPr="0086393E">
      <w:rPr>
        <w:sz w:val="18"/>
        <w:szCs w:val="18"/>
        <w:lang w:eastAsia="zh-CN"/>
      </w:rPr>
      <w:instrText xml:space="preserve"> PAGE  \* MERGEFORMAT </w:instrText>
    </w:r>
    <w:r w:rsidRPr="0086393E">
      <w:rPr>
        <w:sz w:val="18"/>
        <w:szCs w:val="18"/>
        <w:lang w:eastAsia="zh-CN"/>
      </w:rPr>
      <w:fldChar w:fldCharType="separate"/>
    </w:r>
    <w:r w:rsidR="005B557F">
      <w:rPr>
        <w:noProof/>
        <w:sz w:val="18"/>
        <w:szCs w:val="18"/>
        <w:lang w:eastAsia="zh-CN"/>
      </w:rPr>
      <w:t>47</w:t>
    </w:r>
    <w:r w:rsidRPr="0086393E">
      <w:rPr>
        <w:sz w:val="18"/>
        <w:szCs w:val="18"/>
        <w:lang w:eastAsia="zh-CN"/>
      </w:rPr>
      <w:fldChar w:fldCharType="end"/>
    </w:r>
    <w:bookmarkEnd w:id="1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DFC83" w14:textId="77777777" w:rsidR="00545B50" w:rsidRDefault="00545B50">
      <w:r>
        <w:separator/>
      </w:r>
    </w:p>
  </w:footnote>
  <w:footnote w:type="continuationSeparator" w:id="0">
    <w:p w14:paraId="25AA0943" w14:textId="77777777" w:rsidR="00545B50" w:rsidRDefault="00545B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6C058" w14:textId="77777777" w:rsidR="00545B50" w:rsidRPr="00D73BF4" w:rsidRDefault="00545B50" w:rsidP="0090216A">
    <w:r w:rsidRPr="0090216A">
      <w:t>Chapter 0</w:t>
    </w:r>
    <w:r>
      <w:t>1</w:t>
    </w:r>
    <w:r w:rsidRPr="0090216A">
      <w:t xml:space="preserve"> - </w:t>
    </w:r>
    <w:r w:rsidRPr="00D73BF4">
      <w:t>Business Decisions and Financial Accounting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9F2A2" w14:textId="77777777" w:rsidR="00545B50" w:rsidRDefault="00545B50" w:rsidP="00D73BF4">
    <w:r w:rsidRPr="0090216A">
      <w:t>Chapter 0</w:t>
    </w:r>
    <w:r>
      <w:t>1</w:t>
    </w:r>
    <w:r w:rsidRPr="0090216A">
      <w:t xml:space="preserve"> - </w:t>
    </w:r>
    <w:r w:rsidRPr="00D73BF4">
      <w:t>Business Decisions and Financial Accounting</w:t>
    </w:r>
  </w:p>
  <w:p w14:paraId="66EE06A4" w14:textId="77777777" w:rsidR="00545B50" w:rsidRPr="00D73BF4" w:rsidRDefault="00545B50" w:rsidP="00D73BF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DDAF6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EE31EE"/>
    <w:multiLevelType w:val="hybridMultilevel"/>
    <w:tmpl w:val="8F02A600"/>
    <w:lvl w:ilvl="0" w:tplc="C19AB32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7665540"/>
    <w:multiLevelType w:val="hybridMultilevel"/>
    <w:tmpl w:val="8D90635C"/>
    <w:lvl w:ilvl="0" w:tplc="F5B81CC2">
      <w:start w:val="8"/>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E1F325E"/>
    <w:multiLevelType w:val="hybridMultilevel"/>
    <w:tmpl w:val="F35CA230"/>
    <w:lvl w:ilvl="0" w:tplc="03B0EA54">
      <w:start w:val="1"/>
      <w:numFmt w:val="upp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0841AD9"/>
    <w:multiLevelType w:val="hybridMultilevel"/>
    <w:tmpl w:val="3C3E79A4"/>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08670D3"/>
    <w:multiLevelType w:val="hybridMultilevel"/>
    <w:tmpl w:val="01EE6C22"/>
    <w:lvl w:ilvl="0" w:tplc="0409000F">
      <w:start w:val="1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AD0E61"/>
    <w:multiLevelType w:val="singleLevel"/>
    <w:tmpl w:val="9DC87F1A"/>
    <w:lvl w:ilvl="0">
      <w:start w:val="1"/>
      <w:numFmt w:val="decimal"/>
      <w:lvlText w:val="(%1)"/>
      <w:lvlJc w:val="left"/>
      <w:pPr>
        <w:tabs>
          <w:tab w:val="num" w:pos="360"/>
        </w:tabs>
        <w:ind w:left="360" w:hanging="360"/>
      </w:pPr>
    </w:lvl>
  </w:abstractNum>
  <w:abstractNum w:abstractNumId="7" w15:restartNumberingAfterBreak="0">
    <w:nsid w:val="29B41A95"/>
    <w:multiLevelType w:val="singleLevel"/>
    <w:tmpl w:val="03B0EA54"/>
    <w:lvl w:ilvl="0">
      <w:start w:val="1"/>
      <w:numFmt w:val="upperLetter"/>
      <w:lvlText w:val="%1."/>
      <w:legacy w:legacy="1" w:legacySpace="0" w:legacyIndent="360"/>
      <w:lvlJc w:val="left"/>
      <w:pPr>
        <w:ind w:left="360" w:hanging="360"/>
      </w:pPr>
    </w:lvl>
  </w:abstractNum>
  <w:abstractNum w:abstractNumId="8" w15:restartNumberingAfterBreak="0">
    <w:nsid w:val="3F1F58B2"/>
    <w:multiLevelType w:val="hybridMultilevel"/>
    <w:tmpl w:val="03B2440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91A40E3"/>
    <w:multiLevelType w:val="hybridMultilevel"/>
    <w:tmpl w:val="0950B44E"/>
    <w:lvl w:ilvl="0" w:tplc="6E24C7B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DC40433"/>
    <w:multiLevelType w:val="hybridMultilevel"/>
    <w:tmpl w:val="03B2440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6"/>
  </w:num>
  <w:num w:numId="3">
    <w:abstractNumId w:val="2"/>
  </w:num>
  <w:num w:numId="4">
    <w:abstractNumId w:val="5"/>
  </w:num>
  <w:num w:numId="5">
    <w:abstractNumId w:val="9"/>
  </w:num>
  <w:num w:numId="6">
    <w:abstractNumId w:val="1"/>
  </w:num>
  <w:num w:numId="7">
    <w:abstractNumId w:val="10"/>
  </w:num>
  <w:num w:numId="8">
    <w:abstractNumId w:val="4"/>
  </w:num>
  <w:num w:numId="9">
    <w:abstractNumId w:val="3"/>
  </w:num>
  <w:num w:numId="10">
    <w:abstractNumId w:val="8"/>
  </w:num>
  <w:num w:numId="11">
    <w:abstractNumId w:val="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SpellingErrors/>
  <w:hideGrammaticalErrors/>
  <w:activeWritingStyle w:appName="MSWord" w:lang="en-US" w:vendorID="64" w:dllVersion="6" w:nlCheck="1" w:checkStyle="1"/>
  <w:activeWritingStyle w:appName="MSWord" w:lang="en-CA" w:vendorID="64" w:dllVersion="6" w:nlCheck="1" w:checkStyle="1"/>
  <w:activeWritingStyle w:appName="MSWord" w:lang="fr-FR" w:vendorID="64" w:dllVersion="6" w:nlCheck="1" w:checkStyle="0"/>
  <w:activeWritingStyle w:appName="MSWord" w:lang="en-CA"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260"/>
    <w:rsid w:val="00002C6E"/>
    <w:rsid w:val="0000324D"/>
    <w:rsid w:val="0000554D"/>
    <w:rsid w:val="00011523"/>
    <w:rsid w:val="00021314"/>
    <w:rsid w:val="00021579"/>
    <w:rsid w:val="00024243"/>
    <w:rsid w:val="00026EBA"/>
    <w:rsid w:val="00030164"/>
    <w:rsid w:val="000434B7"/>
    <w:rsid w:val="00064B4C"/>
    <w:rsid w:val="00071D32"/>
    <w:rsid w:val="000803A7"/>
    <w:rsid w:val="000814A5"/>
    <w:rsid w:val="00083E47"/>
    <w:rsid w:val="00083EDD"/>
    <w:rsid w:val="0009375C"/>
    <w:rsid w:val="00096695"/>
    <w:rsid w:val="000B7775"/>
    <w:rsid w:val="000B7AEA"/>
    <w:rsid w:val="000C71B4"/>
    <w:rsid w:val="000C7587"/>
    <w:rsid w:val="000D5653"/>
    <w:rsid w:val="000D6A52"/>
    <w:rsid w:val="000E24F0"/>
    <w:rsid w:val="000E4795"/>
    <w:rsid w:val="000F0C6E"/>
    <w:rsid w:val="000F4E7D"/>
    <w:rsid w:val="000F6EF9"/>
    <w:rsid w:val="000F7B0E"/>
    <w:rsid w:val="00100526"/>
    <w:rsid w:val="001012E7"/>
    <w:rsid w:val="001032A6"/>
    <w:rsid w:val="001045E8"/>
    <w:rsid w:val="00110254"/>
    <w:rsid w:val="00111B5B"/>
    <w:rsid w:val="0012033A"/>
    <w:rsid w:val="0013180E"/>
    <w:rsid w:val="00131D42"/>
    <w:rsid w:val="00134C2B"/>
    <w:rsid w:val="0013556E"/>
    <w:rsid w:val="00137855"/>
    <w:rsid w:val="00143697"/>
    <w:rsid w:val="00153B16"/>
    <w:rsid w:val="00154B3B"/>
    <w:rsid w:val="00160BCF"/>
    <w:rsid w:val="001612A6"/>
    <w:rsid w:val="001612C1"/>
    <w:rsid w:val="0017590C"/>
    <w:rsid w:val="001763BC"/>
    <w:rsid w:val="001809BB"/>
    <w:rsid w:val="00193F84"/>
    <w:rsid w:val="001A5DF0"/>
    <w:rsid w:val="001A6538"/>
    <w:rsid w:val="001A7390"/>
    <w:rsid w:val="001C79F2"/>
    <w:rsid w:val="001D42C9"/>
    <w:rsid w:val="001D75A4"/>
    <w:rsid w:val="001E0AA3"/>
    <w:rsid w:val="001E2A15"/>
    <w:rsid w:val="001E52C3"/>
    <w:rsid w:val="001E72EA"/>
    <w:rsid w:val="001F2760"/>
    <w:rsid w:val="001F49CE"/>
    <w:rsid w:val="00214F53"/>
    <w:rsid w:val="00220FE2"/>
    <w:rsid w:val="002319A7"/>
    <w:rsid w:val="002367FC"/>
    <w:rsid w:val="002424DA"/>
    <w:rsid w:val="002432DC"/>
    <w:rsid w:val="00245333"/>
    <w:rsid w:val="002563E4"/>
    <w:rsid w:val="00264CCF"/>
    <w:rsid w:val="0026644C"/>
    <w:rsid w:val="00274310"/>
    <w:rsid w:val="00275D7D"/>
    <w:rsid w:val="00285A8B"/>
    <w:rsid w:val="00287D61"/>
    <w:rsid w:val="002B6E12"/>
    <w:rsid w:val="002C4AC8"/>
    <w:rsid w:val="002C59B4"/>
    <w:rsid w:val="002C66C2"/>
    <w:rsid w:val="002D73D3"/>
    <w:rsid w:val="002E3024"/>
    <w:rsid w:val="002E6E5A"/>
    <w:rsid w:val="002F5580"/>
    <w:rsid w:val="002F78F5"/>
    <w:rsid w:val="00301EBF"/>
    <w:rsid w:val="00313086"/>
    <w:rsid w:val="00313526"/>
    <w:rsid w:val="003272B5"/>
    <w:rsid w:val="00335D64"/>
    <w:rsid w:val="00342177"/>
    <w:rsid w:val="0034292C"/>
    <w:rsid w:val="003453AE"/>
    <w:rsid w:val="00350361"/>
    <w:rsid w:val="00350515"/>
    <w:rsid w:val="00360953"/>
    <w:rsid w:val="00360A37"/>
    <w:rsid w:val="00374139"/>
    <w:rsid w:val="0037653F"/>
    <w:rsid w:val="00380F00"/>
    <w:rsid w:val="00383145"/>
    <w:rsid w:val="00394A7E"/>
    <w:rsid w:val="0039608E"/>
    <w:rsid w:val="003B27D5"/>
    <w:rsid w:val="003B2E1F"/>
    <w:rsid w:val="003B466D"/>
    <w:rsid w:val="003C59D4"/>
    <w:rsid w:val="003D04BC"/>
    <w:rsid w:val="003D1456"/>
    <w:rsid w:val="003D3750"/>
    <w:rsid w:val="003D4B4A"/>
    <w:rsid w:val="003D5D19"/>
    <w:rsid w:val="003E6A29"/>
    <w:rsid w:val="003F3824"/>
    <w:rsid w:val="004047B5"/>
    <w:rsid w:val="004139AD"/>
    <w:rsid w:val="00427F24"/>
    <w:rsid w:val="00434045"/>
    <w:rsid w:val="004360BB"/>
    <w:rsid w:val="0043743B"/>
    <w:rsid w:val="0044116D"/>
    <w:rsid w:val="004512E3"/>
    <w:rsid w:val="004522E6"/>
    <w:rsid w:val="00457BA5"/>
    <w:rsid w:val="00467A9A"/>
    <w:rsid w:val="00474515"/>
    <w:rsid w:val="00477C37"/>
    <w:rsid w:val="00483FEE"/>
    <w:rsid w:val="004B73F7"/>
    <w:rsid w:val="004C0A05"/>
    <w:rsid w:val="004D3CDE"/>
    <w:rsid w:val="004D4D33"/>
    <w:rsid w:val="004D68AC"/>
    <w:rsid w:val="004F7A55"/>
    <w:rsid w:val="00500DAD"/>
    <w:rsid w:val="00512322"/>
    <w:rsid w:val="00512631"/>
    <w:rsid w:val="005157CA"/>
    <w:rsid w:val="00526E47"/>
    <w:rsid w:val="00545B50"/>
    <w:rsid w:val="005527E6"/>
    <w:rsid w:val="00553260"/>
    <w:rsid w:val="00564FE6"/>
    <w:rsid w:val="00567D07"/>
    <w:rsid w:val="00575CBA"/>
    <w:rsid w:val="00576B3F"/>
    <w:rsid w:val="00580A60"/>
    <w:rsid w:val="0058690C"/>
    <w:rsid w:val="00587A74"/>
    <w:rsid w:val="00592926"/>
    <w:rsid w:val="00592FAD"/>
    <w:rsid w:val="005A6886"/>
    <w:rsid w:val="005B1C50"/>
    <w:rsid w:val="005B29A1"/>
    <w:rsid w:val="005B49B3"/>
    <w:rsid w:val="005B557F"/>
    <w:rsid w:val="005B6B10"/>
    <w:rsid w:val="005B7D15"/>
    <w:rsid w:val="005C0A15"/>
    <w:rsid w:val="005C1A18"/>
    <w:rsid w:val="005C6548"/>
    <w:rsid w:val="005D4488"/>
    <w:rsid w:val="005E1522"/>
    <w:rsid w:val="005E2466"/>
    <w:rsid w:val="005F7DBB"/>
    <w:rsid w:val="00600581"/>
    <w:rsid w:val="00612F52"/>
    <w:rsid w:val="00632EB9"/>
    <w:rsid w:val="0064349B"/>
    <w:rsid w:val="006464B6"/>
    <w:rsid w:val="006512A9"/>
    <w:rsid w:val="0066698A"/>
    <w:rsid w:val="00666F6B"/>
    <w:rsid w:val="006820C3"/>
    <w:rsid w:val="00691EAA"/>
    <w:rsid w:val="00694E09"/>
    <w:rsid w:val="00695F39"/>
    <w:rsid w:val="006973E7"/>
    <w:rsid w:val="006A184A"/>
    <w:rsid w:val="006A27EE"/>
    <w:rsid w:val="006A60E8"/>
    <w:rsid w:val="006A6987"/>
    <w:rsid w:val="006B0143"/>
    <w:rsid w:val="006B20AD"/>
    <w:rsid w:val="006C37EE"/>
    <w:rsid w:val="006C3B58"/>
    <w:rsid w:val="006C7386"/>
    <w:rsid w:val="006D4DBA"/>
    <w:rsid w:val="006D57DE"/>
    <w:rsid w:val="006D5F30"/>
    <w:rsid w:val="006D6B0D"/>
    <w:rsid w:val="006E11E3"/>
    <w:rsid w:val="006E2F9F"/>
    <w:rsid w:val="006E55F9"/>
    <w:rsid w:val="006F2707"/>
    <w:rsid w:val="006F462F"/>
    <w:rsid w:val="006F49CC"/>
    <w:rsid w:val="006F7260"/>
    <w:rsid w:val="00701FA4"/>
    <w:rsid w:val="0071399D"/>
    <w:rsid w:val="00715225"/>
    <w:rsid w:val="00722561"/>
    <w:rsid w:val="00724E3C"/>
    <w:rsid w:val="00726F6D"/>
    <w:rsid w:val="0074173E"/>
    <w:rsid w:val="00742FA4"/>
    <w:rsid w:val="00755269"/>
    <w:rsid w:val="00757C9F"/>
    <w:rsid w:val="00761431"/>
    <w:rsid w:val="007615CE"/>
    <w:rsid w:val="007666EB"/>
    <w:rsid w:val="00776DAB"/>
    <w:rsid w:val="007771C3"/>
    <w:rsid w:val="007851A9"/>
    <w:rsid w:val="00791B49"/>
    <w:rsid w:val="0079476B"/>
    <w:rsid w:val="007B5DD8"/>
    <w:rsid w:val="007B679B"/>
    <w:rsid w:val="007C1EF6"/>
    <w:rsid w:val="007C58A5"/>
    <w:rsid w:val="007C6DA3"/>
    <w:rsid w:val="007D0018"/>
    <w:rsid w:val="007D7D2D"/>
    <w:rsid w:val="007E257F"/>
    <w:rsid w:val="007E3BD0"/>
    <w:rsid w:val="007E4B47"/>
    <w:rsid w:val="007F1352"/>
    <w:rsid w:val="007F5DDD"/>
    <w:rsid w:val="007F6134"/>
    <w:rsid w:val="007F7F51"/>
    <w:rsid w:val="008074FE"/>
    <w:rsid w:val="00814911"/>
    <w:rsid w:val="00820148"/>
    <w:rsid w:val="0083420B"/>
    <w:rsid w:val="008438D6"/>
    <w:rsid w:val="00844379"/>
    <w:rsid w:val="00844FF3"/>
    <w:rsid w:val="008457A0"/>
    <w:rsid w:val="00850F75"/>
    <w:rsid w:val="008556D8"/>
    <w:rsid w:val="008566A5"/>
    <w:rsid w:val="0086393E"/>
    <w:rsid w:val="008640AF"/>
    <w:rsid w:val="00870FDF"/>
    <w:rsid w:val="008730BC"/>
    <w:rsid w:val="0088790E"/>
    <w:rsid w:val="008925F6"/>
    <w:rsid w:val="00892D80"/>
    <w:rsid w:val="008968A1"/>
    <w:rsid w:val="008A4ACE"/>
    <w:rsid w:val="008A6E62"/>
    <w:rsid w:val="008A7823"/>
    <w:rsid w:val="008B0357"/>
    <w:rsid w:val="008C1EA7"/>
    <w:rsid w:val="008D1AC0"/>
    <w:rsid w:val="008D2A00"/>
    <w:rsid w:val="008D2F3F"/>
    <w:rsid w:val="008D46D5"/>
    <w:rsid w:val="008E1B9E"/>
    <w:rsid w:val="0090216A"/>
    <w:rsid w:val="00902988"/>
    <w:rsid w:val="00906E5C"/>
    <w:rsid w:val="0092162D"/>
    <w:rsid w:val="00926285"/>
    <w:rsid w:val="00926557"/>
    <w:rsid w:val="00932775"/>
    <w:rsid w:val="00935527"/>
    <w:rsid w:val="009360E2"/>
    <w:rsid w:val="00936893"/>
    <w:rsid w:val="00937097"/>
    <w:rsid w:val="00937756"/>
    <w:rsid w:val="00940154"/>
    <w:rsid w:val="00942597"/>
    <w:rsid w:val="00945410"/>
    <w:rsid w:val="00954572"/>
    <w:rsid w:val="00955725"/>
    <w:rsid w:val="00955A1C"/>
    <w:rsid w:val="00957168"/>
    <w:rsid w:val="009637DD"/>
    <w:rsid w:val="0097521F"/>
    <w:rsid w:val="00975750"/>
    <w:rsid w:val="00985446"/>
    <w:rsid w:val="0098616D"/>
    <w:rsid w:val="009A3D16"/>
    <w:rsid w:val="009B3401"/>
    <w:rsid w:val="009B3F2F"/>
    <w:rsid w:val="009C37FB"/>
    <w:rsid w:val="009C6293"/>
    <w:rsid w:val="009D0B8A"/>
    <w:rsid w:val="009D445E"/>
    <w:rsid w:val="009F09C6"/>
    <w:rsid w:val="00A00D06"/>
    <w:rsid w:val="00A132EB"/>
    <w:rsid w:val="00A15DBA"/>
    <w:rsid w:val="00A255E6"/>
    <w:rsid w:val="00A26597"/>
    <w:rsid w:val="00A349A2"/>
    <w:rsid w:val="00A42B42"/>
    <w:rsid w:val="00A43333"/>
    <w:rsid w:val="00A456A2"/>
    <w:rsid w:val="00A466F7"/>
    <w:rsid w:val="00A56D91"/>
    <w:rsid w:val="00A6003B"/>
    <w:rsid w:val="00A66D77"/>
    <w:rsid w:val="00A83910"/>
    <w:rsid w:val="00A93624"/>
    <w:rsid w:val="00AA10A2"/>
    <w:rsid w:val="00AA2991"/>
    <w:rsid w:val="00AB1D1C"/>
    <w:rsid w:val="00AC003B"/>
    <w:rsid w:val="00AC6269"/>
    <w:rsid w:val="00AC7D82"/>
    <w:rsid w:val="00AE257C"/>
    <w:rsid w:val="00AF44C8"/>
    <w:rsid w:val="00AF4737"/>
    <w:rsid w:val="00AF7649"/>
    <w:rsid w:val="00B0524A"/>
    <w:rsid w:val="00B1012D"/>
    <w:rsid w:val="00B1215E"/>
    <w:rsid w:val="00B132A9"/>
    <w:rsid w:val="00B13FA6"/>
    <w:rsid w:val="00B15FBD"/>
    <w:rsid w:val="00B20204"/>
    <w:rsid w:val="00B30DF4"/>
    <w:rsid w:val="00B4177B"/>
    <w:rsid w:val="00B44FD0"/>
    <w:rsid w:val="00B47836"/>
    <w:rsid w:val="00B55659"/>
    <w:rsid w:val="00B56EAE"/>
    <w:rsid w:val="00B72C3E"/>
    <w:rsid w:val="00B735C6"/>
    <w:rsid w:val="00B75061"/>
    <w:rsid w:val="00BA658E"/>
    <w:rsid w:val="00BA664D"/>
    <w:rsid w:val="00BA6FAB"/>
    <w:rsid w:val="00BA728D"/>
    <w:rsid w:val="00BA7D12"/>
    <w:rsid w:val="00BB1DCD"/>
    <w:rsid w:val="00BB55C8"/>
    <w:rsid w:val="00BC26A9"/>
    <w:rsid w:val="00BC7404"/>
    <w:rsid w:val="00BD7BEC"/>
    <w:rsid w:val="00BE41F5"/>
    <w:rsid w:val="00BF3EDC"/>
    <w:rsid w:val="00BF78D0"/>
    <w:rsid w:val="00C0259D"/>
    <w:rsid w:val="00C03079"/>
    <w:rsid w:val="00C07EF5"/>
    <w:rsid w:val="00C10DD6"/>
    <w:rsid w:val="00C112ED"/>
    <w:rsid w:val="00C134AE"/>
    <w:rsid w:val="00C17CC2"/>
    <w:rsid w:val="00C247CC"/>
    <w:rsid w:val="00C26058"/>
    <w:rsid w:val="00C26F17"/>
    <w:rsid w:val="00C469B6"/>
    <w:rsid w:val="00C52A6E"/>
    <w:rsid w:val="00C54F6C"/>
    <w:rsid w:val="00C57063"/>
    <w:rsid w:val="00C631D3"/>
    <w:rsid w:val="00C63510"/>
    <w:rsid w:val="00C66F26"/>
    <w:rsid w:val="00C75361"/>
    <w:rsid w:val="00C92B83"/>
    <w:rsid w:val="00C93ADC"/>
    <w:rsid w:val="00C941AF"/>
    <w:rsid w:val="00CA7709"/>
    <w:rsid w:val="00CB1C8F"/>
    <w:rsid w:val="00CB4D61"/>
    <w:rsid w:val="00CB76AD"/>
    <w:rsid w:val="00CC02E7"/>
    <w:rsid w:val="00CC07C5"/>
    <w:rsid w:val="00CC78DD"/>
    <w:rsid w:val="00CD2B1D"/>
    <w:rsid w:val="00CE5F78"/>
    <w:rsid w:val="00CE7703"/>
    <w:rsid w:val="00CF31B4"/>
    <w:rsid w:val="00D006B5"/>
    <w:rsid w:val="00D010F0"/>
    <w:rsid w:val="00D02831"/>
    <w:rsid w:val="00D122BD"/>
    <w:rsid w:val="00D12E9A"/>
    <w:rsid w:val="00D13279"/>
    <w:rsid w:val="00D160F4"/>
    <w:rsid w:val="00D217E5"/>
    <w:rsid w:val="00D24DCC"/>
    <w:rsid w:val="00D33CC0"/>
    <w:rsid w:val="00D35236"/>
    <w:rsid w:val="00D365D0"/>
    <w:rsid w:val="00D3726E"/>
    <w:rsid w:val="00D41D0D"/>
    <w:rsid w:val="00D42E02"/>
    <w:rsid w:val="00D451E0"/>
    <w:rsid w:val="00D5173C"/>
    <w:rsid w:val="00D53249"/>
    <w:rsid w:val="00D54269"/>
    <w:rsid w:val="00D56C7E"/>
    <w:rsid w:val="00D57224"/>
    <w:rsid w:val="00D73BF4"/>
    <w:rsid w:val="00D77026"/>
    <w:rsid w:val="00D816AD"/>
    <w:rsid w:val="00D91AB6"/>
    <w:rsid w:val="00DA5A70"/>
    <w:rsid w:val="00DB0BD2"/>
    <w:rsid w:val="00DB0F28"/>
    <w:rsid w:val="00DB101D"/>
    <w:rsid w:val="00DC277C"/>
    <w:rsid w:val="00DC4908"/>
    <w:rsid w:val="00DD4344"/>
    <w:rsid w:val="00DE7E94"/>
    <w:rsid w:val="00E02F55"/>
    <w:rsid w:val="00E06462"/>
    <w:rsid w:val="00E15FA9"/>
    <w:rsid w:val="00E170E2"/>
    <w:rsid w:val="00E17EFA"/>
    <w:rsid w:val="00E3462D"/>
    <w:rsid w:val="00E34BBB"/>
    <w:rsid w:val="00E34DD8"/>
    <w:rsid w:val="00E41C5D"/>
    <w:rsid w:val="00E440DD"/>
    <w:rsid w:val="00E4498F"/>
    <w:rsid w:val="00E4540A"/>
    <w:rsid w:val="00E47420"/>
    <w:rsid w:val="00E47F91"/>
    <w:rsid w:val="00E50E71"/>
    <w:rsid w:val="00E72758"/>
    <w:rsid w:val="00E753A7"/>
    <w:rsid w:val="00E75AB5"/>
    <w:rsid w:val="00E83F9F"/>
    <w:rsid w:val="00E943E9"/>
    <w:rsid w:val="00E976D4"/>
    <w:rsid w:val="00EA4B50"/>
    <w:rsid w:val="00EA7CD6"/>
    <w:rsid w:val="00EB3BDF"/>
    <w:rsid w:val="00EB5018"/>
    <w:rsid w:val="00EC31B3"/>
    <w:rsid w:val="00ED0FE2"/>
    <w:rsid w:val="00ED30BB"/>
    <w:rsid w:val="00ED4D9E"/>
    <w:rsid w:val="00EE1800"/>
    <w:rsid w:val="00EE1D7B"/>
    <w:rsid w:val="00EE37A7"/>
    <w:rsid w:val="00EE3B18"/>
    <w:rsid w:val="00EE6822"/>
    <w:rsid w:val="00EE71CF"/>
    <w:rsid w:val="00EF0970"/>
    <w:rsid w:val="00EF511A"/>
    <w:rsid w:val="00F00E82"/>
    <w:rsid w:val="00F06AC2"/>
    <w:rsid w:val="00F13116"/>
    <w:rsid w:val="00F1539E"/>
    <w:rsid w:val="00F174BC"/>
    <w:rsid w:val="00F235A3"/>
    <w:rsid w:val="00F40183"/>
    <w:rsid w:val="00F44BCA"/>
    <w:rsid w:val="00F44E27"/>
    <w:rsid w:val="00F453AD"/>
    <w:rsid w:val="00F51127"/>
    <w:rsid w:val="00F51894"/>
    <w:rsid w:val="00F535C6"/>
    <w:rsid w:val="00F55434"/>
    <w:rsid w:val="00F60607"/>
    <w:rsid w:val="00F644E9"/>
    <w:rsid w:val="00F64712"/>
    <w:rsid w:val="00F66D6A"/>
    <w:rsid w:val="00F67F2E"/>
    <w:rsid w:val="00F8411E"/>
    <w:rsid w:val="00F84A24"/>
    <w:rsid w:val="00F9055C"/>
    <w:rsid w:val="00F90656"/>
    <w:rsid w:val="00FB239A"/>
    <w:rsid w:val="00FB4A7E"/>
    <w:rsid w:val="00FC0785"/>
    <w:rsid w:val="00FC70BD"/>
    <w:rsid w:val="00FD472C"/>
    <w:rsid w:val="00FE1C6E"/>
    <w:rsid w:val="00FE3B63"/>
    <w:rsid w:val="00FF5DE5"/>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558B15"/>
  <w15:docId w15:val="{CA4EA31D-B81C-451A-B7ED-F94EE0546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293"/>
    <w:rPr>
      <w:lang w:val="en-US"/>
    </w:rPr>
  </w:style>
  <w:style w:type="paragraph" w:styleId="Heading1">
    <w:name w:val="heading 1"/>
    <w:basedOn w:val="Normal"/>
    <w:next w:val="Normal"/>
    <w:qFormat/>
    <w:rsid w:val="00D010F0"/>
    <w:pPr>
      <w:keepNext/>
      <w:ind w:left="360" w:hanging="360"/>
      <w:outlineLvl w:val="0"/>
    </w:pPr>
    <w:rPr>
      <w:rFonts w:ascii="Arial" w:hAnsi="Arial"/>
      <w:sz w:val="24"/>
    </w:rPr>
  </w:style>
  <w:style w:type="paragraph" w:styleId="Heading2">
    <w:name w:val="heading 2"/>
    <w:basedOn w:val="Normal"/>
    <w:next w:val="Normal"/>
    <w:qFormat/>
    <w:rsid w:val="00D010F0"/>
    <w:pPr>
      <w:keepNext/>
      <w:outlineLvl w:val="1"/>
    </w:pPr>
    <w:rPr>
      <w:rFonts w:ascii="Arial" w:hAnsi="Arial"/>
      <w:i/>
      <w:sz w:val="24"/>
      <w:u w:val="single"/>
    </w:rPr>
  </w:style>
  <w:style w:type="paragraph" w:styleId="Heading3">
    <w:name w:val="heading 3"/>
    <w:basedOn w:val="Normal"/>
    <w:next w:val="Normal"/>
    <w:qFormat/>
    <w:rsid w:val="00D010F0"/>
    <w:pPr>
      <w:keepNext/>
      <w:ind w:left="180"/>
      <w:outlineLvl w:val="2"/>
    </w:pPr>
    <w:rPr>
      <w:rFonts w:ascii="Arial" w:hAnsi="Arial"/>
      <w:sz w:val="24"/>
    </w:rPr>
  </w:style>
  <w:style w:type="paragraph" w:styleId="Heading4">
    <w:name w:val="heading 4"/>
    <w:basedOn w:val="Normal"/>
    <w:next w:val="Normal"/>
    <w:link w:val="Heading4Char"/>
    <w:qFormat/>
    <w:rsid w:val="00D010F0"/>
    <w:pPr>
      <w:keepNext/>
      <w:outlineLvl w:val="3"/>
    </w:pPr>
    <w:rPr>
      <w:rFonts w:ascii="Arial" w:hAnsi="Arial" w:cs="Arial"/>
      <w:b/>
      <w:sz w:val="24"/>
    </w:rPr>
  </w:style>
  <w:style w:type="paragraph" w:styleId="Heading5">
    <w:name w:val="heading 5"/>
    <w:basedOn w:val="Normal"/>
    <w:next w:val="Normal"/>
    <w:qFormat/>
    <w:rsid w:val="00D010F0"/>
    <w:pPr>
      <w:keepNext/>
      <w:tabs>
        <w:tab w:val="left" w:pos="432"/>
      </w:tabs>
      <w:ind w:left="432" w:hanging="432"/>
      <w:outlineLvl w:val="4"/>
    </w:pPr>
    <w:rPr>
      <w:rFonts w:ascii="Arial" w:hAnsi="Arial"/>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010F0"/>
    <w:pPr>
      <w:tabs>
        <w:tab w:val="center" w:pos="4320"/>
        <w:tab w:val="right" w:pos="8640"/>
      </w:tabs>
    </w:pPr>
  </w:style>
  <w:style w:type="paragraph" w:styleId="NormalIndent">
    <w:name w:val="Normal Indent"/>
    <w:basedOn w:val="Normal"/>
    <w:rsid w:val="00D010F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jc w:val="both"/>
    </w:pPr>
    <w:rPr>
      <w:sz w:val="24"/>
    </w:rPr>
  </w:style>
  <w:style w:type="paragraph" w:styleId="Header">
    <w:name w:val="header"/>
    <w:basedOn w:val="Normal"/>
    <w:rsid w:val="00D010F0"/>
    <w:pPr>
      <w:tabs>
        <w:tab w:val="center" w:pos="4320"/>
        <w:tab w:val="right" w:pos="8640"/>
      </w:tabs>
    </w:pPr>
  </w:style>
  <w:style w:type="paragraph" w:customStyle="1" w:styleId="CN">
    <w:name w:val="CN"/>
    <w:rsid w:val="00D010F0"/>
    <w:pPr>
      <w:spacing w:line="580" w:lineRule="atLeast"/>
    </w:pPr>
    <w:rPr>
      <w:rFonts w:ascii="Arial" w:hAnsi="Arial"/>
      <w:b/>
      <w:sz w:val="48"/>
      <w:lang w:val="en-US"/>
    </w:rPr>
  </w:style>
  <w:style w:type="paragraph" w:customStyle="1" w:styleId="CT">
    <w:name w:val="CT"/>
    <w:rsid w:val="00D010F0"/>
    <w:pPr>
      <w:spacing w:after="1039" w:line="499" w:lineRule="atLeast"/>
    </w:pPr>
    <w:rPr>
      <w:rFonts w:ascii="Arial" w:hAnsi="Arial"/>
      <w:b/>
      <w:sz w:val="41"/>
      <w:lang w:val="en-US"/>
    </w:rPr>
  </w:style>
  <w:style w:type="paragraph" w:customStyle="1" w:styleId="AQ">
    <w:name w:val="AQ"/>
    <w:rsid w:val="00D010F0"/>
    <w:pPr>
      <w:spacing w:before="240" w:after="120" w:line="280" w:lineRule="exact"/>
      <w:jc w:val="both"/>
    </w:pPr>
    <w:rPr>
      <w:rFonts w:ascii="Arial" w:hAnsi="Arial"/>
      <w:b/>
      <w:sz w:val="28"/>
      <w:lang w:val="en-US"/>
    </w:rPr>
  </w:style>
  <w:style w:type="paragraph" w:customStyle="1" w:styleId="SolTime">
    <w:name w:val="SolTime"/>
    <w:rsid w:val="00D010F0"/>
    <w:pPr>
      <w:pageBreakBefore/>
      <w:spacing w:after="120" w:line="240" w:lineRule="exact"/>
      <w:jc w:val="center"/>
    </w:pPr>
    <w:rPr>
      <w:rFonts w:ascii="Arial" w:hAnsi="Arial"/>
      <w:b/>
      <w:sz w:val="28"/>
      <w:lang w:val="en-US"/>
    </w:rPr>
  </w:style>
  <w:style w:type="paragraph" w:customStyle="1" w:styleId="AQsubc">
    <w:name w:val="AQsubc"/>
    <w:basedOn w:val="Normal"/>
    <w:rsid w:val="00D010F0"/>
    <w:pPr>
      <w:spacing w:after="120" w:line="240" w:lineRule="exact"/>
      <w:jc w:val="center"/>
    </w:pPr>
    <w:rPr>
      <w:rFonts w:ascii="Arial" w:hAnsi="Arial"/>
      <w:b/>
      <w:sz w:val="24"/>
    </w:rPr>
  </w:style>
  <w:style w:type="paragraph" w:customStyle="1" w:styleId="Title1">
    <w:name w:val="Title1"/>
    <w:rsid w:val="00D010F0"/>
    <w:pPr>
      <w:tabs>
        <w:tab w:val="left" w:pos="240"/>
      </w:tabs>
      <w:spacing w:line="240" w:lineRule="atLeast"/>
      <w:jc w:val="center"/>
    </w:pPr>
    <w:rPr>
      <w:rFonts w:ascii="Arial" w:hAnsi="Arial"/>
      <w:i/>
      <w:sz w:val="24"/>
      <w:lang w:val="en-US"/>
    </w:rPr>
  </w:style>
  <w:style w:type="paragraph" w:customStyle="1" w:styleId="textc">
    <w:name w:val="textc"/>
    <w:rsid w:val="00D010F0"/>
    <w:pPr>
      <w:spacing w:after="240" w:line="240" w:lineRule="atLeast"/>
      <w:jc w:val="center"/>
    </w:pPr>
    <w:rPr>
      <w:rFonts w:ascii="Arial" w:hAnsi="Arial"/>
      <w:sz w:val="24"/>
      <w:lang w:val="en-US"/>
    </w:rPr>
  </w:style>
  <w:style w:type="paragraph" w:customStyle="1" w:styleId="Exercises">
    <w:name w:val="Exercises"/>
    <w:rsid w:val="00D010F0"/>
    <w:pPr>
      <w:pageBreakBefore/>
      <w:spacing w:after="120" w:line="240" w:lineRule="exact"/>
      <w:jc w:val="both"/>
    </w:pPr>
    <w:rPr>
      <w:rFonts w:ascii="Arial" w:hAnsi="Arial"/>
      <w:b/>
      <w:sz w:val="28"/>
      <w:lang w:val="en-US"/>
    </w:rPr>
  </w:style>
  <w:style w:type="paragraph" w:customStyle="1" w:styleId="text">
    <w:name w:val="text"/>
    <w:rsid w:val="00D010F0"/>
    <w:pPr>
      <w:spacing w:before="240" w:line="240" w:lineRule="atLeast"/>
    </w:pPr>
    <w:rPr>
      <w:rFonts w:ascii="Arial" w:hAnsi="Arial"/>
      <w:sz w:val="24"/>
      <w:lang w:val="en-US"/>
    </w:rPr>
  </w:style>
  <w:style w:type="paragraph" w:customStyle="1" w:styleId="Problems">
    <w:name w:val="Problems"/>
    <w:rsid w:val="00D010F0"/>
    <w:pPr>
      <w:pageBreakBefore/>
      <w:spacing w:after="120" w:line="240" w:lineRule="exact"/>
      <w:jc w:val="both"/>
    </w:pPr>
    <w:rPr>
      <w:rFonts w:ascii="Arial" w:hAnsi="Arial"/>
      <w:b/>
      <w:sz w:val="28"/>
      <w:lang w:val="en-US"/>
    </w:rPr>
  </w:style>
  <w:style w:type="paragraph" w:customStyle="1" w:styleId="Cases">
    <w:name w:val="Cases"/>
    <w:rsid w:val="00D010F0"/>
    <w:pPr>
      <w:pageBreakBefore/>
      <w:spacing w:line="240" w:lineRule="exact"/>
      <w:jc w:val="both"/>
    </w:pPr>
    <w:rPr>
      <w:rFonts w:ascii="Arial" w:hAnsi="Arial"/>
      <w:b/>
      <w:sz w:val="28"/>
      <w:lang w:val="en-US"/>
    </w:rPr>
  </w:style>
  <w:style w:type="paragraph" w:styleId="BodyTextIndent">
    <w:name w:val="Body Text Indent"/>
    <w:basedOn w:val="Normal"/>
    <w:rsid w:val="00D010F0"/>
    <w:pPr>
      <w:keepLines/>
      <w:tabs>
        <w:tab w:val="left" w:pos="432"/>
      </w:tabs>
      <w:ind w:left="450" w:hanging="450"/>
    </w:pPr>
    <w:rPr>
      <w:rFonts w:ascii="Arial" w:hAnsi="Arial"/>
      <w:sz w:val="24"/>
    </w:rPr>
  </w:style>
  <w:style w:type="paragraph" w:customStyle="1" w:styleId="EXT">
    <w:name w:val="EXT"/>
    <w:basedOn w:val="Normal"/>
    <w:next w:val="EXX1"/>
    <w:rsid w:val="00D010F0"/>
    <w:pPr>
      <w:keepNext/>
      <w:keepLines/>
      <w:tabs>
        <w:tab w:val="left" w:pos="720"/>
      </w:tabs>
      <w:spacing w:before="100" w:after="60" w:line="260" w:lineRule="exact"/>
    </w:pPr>
    <w:rPr>
      <w:b/>
      <w:spacing w:val="5"/>
      <w:sz w:val="18"/>
    </w:rPr>
  </w:style>
  <w:style w:type="paragraph" w:customStyle="1" w:styleId="EXX1">
    <w:name w:val="EXX1"/>
    <w:basedOn w:val="Normal"/>
    <w:next w:val="Normal"/>
    <w:rsid w:val="00D010F0"/>
    <w:pPr>
      <w:tabs>
        <w:tab w:val="left" w:pos="360"/>
      </w:tabs>
      <w:spacing w:line="260" w:lineRule="exact"/>
      <w:jc w:val="both"/>
    </w:pPr>
    <w:rPr>
      <w:color w:val="000000"/>
      <w:sz w:val="22"/>
    </w:rPr>
  </w:style>
  <w:style w:type="paragraph" w:customStyle="1" w:styleId="MCLab">
    <w:name w:val="MCL+ab"/>
    <w:basedOn w:val="Normal"/>
    <w:rsid w:val="00D010F0"/>
    <w:pPr>
      <w:tabs>
        <w:tab w:val="left" w:pos="360"/>
        <w:tab w:val="left" w:pos="780"/>
        <w:tab w:val="left" w:pos="2760"/>
      </w:tabs>
      <w:spacing w:before="130" w:after="130" w:line="270" w:lineRule="exact"/>
      <w:ind w:left="360" w:hanging="360"/>
    </w:pPr>
    <w:rPr>
      <w:sz w:val="16"/>
    </w:rPr>
  </w:style>
  <w:style w:type="paragraph" w:styleId="BodyTextIndent2">
    <w:name w:val="Body Text Indent 2"/>
    <w:basedOn w:val="Normal"/>
    <w:rsid w:val="00D010F0"/>
    <w:pPr>
      <w:ind w:left="720" w:hanging="720"/>
    </w:pPr>
    <w:rPr>
      <w:rFonts w:ascii="Arial" w:hAnsi="Arial"/>
      <w:sz w:val="24"/>
    </w:rPr>
  </w:style>
  <w:style w:type="paragraph" w:customStyle="1" w:styleId="Palatino12">
    <w:name w:val="Palatino 12"/>
    <w:basedOn w:val="Normal"/>
    <w:rsid w:val="00D010F0"/>
    <w:rPr>
      <w:rFonts w:ascii="Palatino" w:hAnsi="Palatino"/>
      <w:noProof/>
      <w:sz w:val="24"/>
    </w:rPr>
  </w:style>
  <w:style w:type="paragraph" w:customStyle="1" w:styleId="EXC-title">
    <w:name w:val="EXC-title"/>
    <w:basedOn w:val="Normal"/>
    <w:next w:val="Normal"/>
    <w:rsid w:val="00D010F0"/>
    <w:pPr>
      <w:keepLines/>
      <w:tabs>
        <w:tab w:val="right" w:pos="160"/>
        <w:tab w:val="left" w:pos="260"/>
      </w:tabs>
      <w:overflowPunct w:val="0"/>
      <w:autoSpaceDE w:val="0"/>
      <w:autoSpaceDN w:val="0"/>
      <w:adjustRightInd w:val="0"/>
      <w:spacing w:before="120" w:line="220" w:lineRule="exact"/>
      <w:textAlignment w:val="baseline"/>
    </w:pPr>
    <w:rPr>
      <w:rFonts w:ascii="New York" w:hAnsi="New York"/>
      <w:sz w:val="18"/>
    </w:rPr>
  </w:style>
  <w:style w:type="paragraph" w:styleId="BalloonText">
    <w:name w:val="Balloon Text"/>
    <w:basedOn w:val="Normal"/>
    <w:semiHidden/>
    <w:rsid w:val="00D010F0"/>
    <w:rPr>
      <w:rFonts w:ascii="Tahoma" w:hAnsi="Tahoma" w:cs="Tahoma"/>
      <w:sz w:val="16"/>
      <w:szCs w:val="16"/>
    </w:rPr>
  </w:style>
  <w:style w:type="paragraph" w:customStyle="1" w:styleId="EXC-tx">
    <w:name w:val="EXC-tx"/>
    <w:basedOn w:val="Normal"/>
    <w:next w:val="Normal"/>
    <w:rsid w:val="00D010F0"/>
    <w:pPr>
      <w:keepLines/>
      <w:tabs>
        <w:tab w:val="left" w:pos="240"/>
      </w:tabs>
      <w:overflowPunct w:val="0"/>
      <w:autoSpaceDE w:val="0"/>
      <w:autoSpaceDN w:val="0"/>
      <w:adjustRightInd w:val="0"/>
      <w:spacing w:line="220" w:lineRule="exact"/>
      <w:textAlignment w:val="baseline"/>
    </w:pPr>
    <w:rPr>
      <w:rFonts w:ascii="New York" w:hAnsi="New York"/>
      <w:sz w:val="18"/>
    </w:rPr>
  </w:style>
  <w:style w:type="character" w:styleId="FootnoteReference">
    <w:name w:val="footnote reference"/>
    <w:semiHidden/>
    <w:rsid w:val="00D010F0"/>
    <w:rPr>
      <w:vertAlign w:val="superscript"/>
    </w:rPr>
  </w:style>
  <w:style w:type="paragraph" w:styleId="BodyTextIndent3">
    <w:name w:val="Body Text Indent 3"/>
    <w:basedOn w:val="Normal"/>
    <w:rsid w:val="00D010F0"/>
    <w:pPr>
      <w:keepLines/>
      <w:tabs>
        <w:tab w:val="left" w:pos="432"/>
        <w:tab w:val="left" w:pos="810"/>
      </w:tabs>
      <w:ind w:left="810" w:hanging="810"/>
    </w:pPr>
    <w:rPr>
      <w:rFonts w:ascii="Arial" w:hAnsi="Arial"/>
      <w:sz w:val="24"/>
    </w:rPr>
  </w:style>
  <w:style w:type="paragraph" w:customStyle="1" w:styleId="EX">
    <w:name w:val="EX"/>
    <w:basedOn w:val="Normal"/>
    <w:next w:val="Normal"/>
    <w:rsid w:val="00D010F0"/>
    <w:pPr>
      <w:keepLines/>
      <w:tabs>
        <w:tab w:val="left" w:pos="480"/>
      </w:tabs>
      <w:overflowPunct w:val="0"/>
      <w:autoSpaceDE w:val="0"/>
      <w:autoSpaceDN w:val="0"/>
      <w:adjustRightInd w:val="0"/>
      <w:spacing w:line="220" w:lineRule="exact"/>
      <w:ind w:left="240"/>
      <w:jc w:val="both"/>
      <w:textAlignment w:val="baseline"/>
    </w:pPr>
    <w:rPr>
      <w:rFonts w:ascii="New York" w:hAnsi="New York"/>
      <w:sz w:val="18"/>
    </w:rPr>
  </w:style>
  <w:style w:type="paragraph" w:styleId="FootnoteText">
    <w:name w:val="footnote text"/>
    <w:basedOn w:val="Normal"/>
    <w:semiHidden/>
    <w:rsid w:val="00D010F0"/>
    <w:rPr>
      <w:lang w:val="en-CA"/>
    </w:rPr>
  </w:style>
  <w:style w:type="paragraph" w:customStyle="1" w:styleId="NormalArial">
    <w:name w:val="Normal + Arial"/>
    <w:aliases w:val="12 pt,Double underline"/>
    <w:basedOn w:val="Normal"/>
    <w:link w:val="NormalArialChar"/>
    <w:rsid w:val="00526E47"/>
    <w:pPr>
      <w:tabs>
        <w:tab w:val="left" w:pos="2846"/>
      </w:tabs>
    </w:pPr>
    <w:rPr>
      <w:rFonts w:ascii="Arial" w:hAnsi="Arial" w:cs="Arial"/>
      <w:b/>
      <w:color w:val="000000"/>
      <w:sz w:val="24"/>
    </w:rPr>
  </w:style>
  <w:style w:type="character" w:customStyle="1" w:styleId="NormalArialChar">
    <w:name w:val="Normal + Arial Char"/>
    <w:aliases w:val="12 pt Char,Double underline Char"/>
    <w:link w:val="NormalArial"/>
    <w:rsid w:val="00021579"/>
    <w:rPr>
      <w:rFonts w:ascii="Arial" w:hAnsi="Arial" w:cs="Arial"/>
      <w:b/>
      <w:color w:val="000000"/>
      <w:sz w:val="24"/>
      <w:lang w:val="en-US" w:eastAsia="en-US" w:bidi="ar-SA"/>
    </w:rPr>
  </w:style>
  <w:style w:type="character" w:styleId="CommentReference">
    <w:name w:val="annotation reference"/>
    <w:semiHidden/>
    <w:rsid w:val="00F51127"/>
    <w:rPr>
      <w:sz w:val="16"/>
      <w:szCs w:val="16"/>
    </w:rPr>
  </w:style>
  <w:style w:type="paragraph" w:styleId="CommentText">
    <w:name w:val="annotation text"/>
    <w:basedOn w:val="Normal"/>
    <w:semiHidden/>
    <w:rsid w:val="00F51127"/>
  </w:style>
  <w:style w:type="paragraph" w:styleId="CommentSubject">
    <w:name w:val="annotation subject"/>
    <w:basedOn w:val="CommentText"/>
    <w:next w:val="CommentText"/>
    <w:semiHidden/>
    <w:rsid w:val="00F51127"/>
    <w:rPr>
      <w:b/>
      <w:bCs/>
    </w:rPr>
  </w:style>
  <w:style w:type="table" w:styleId="TableGrid">
    <w:name w:val="Table Grid"/>
    <w:basedOn w:val="TableNormal"/>
    <w:rsid w:val="007152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H">
    <w:name w:val="LH"/>
    <w:basedOn w:val="Normal"/>
    <w:next w:val="Normal"/>
    <w:rsid w:val="00715225"/>
    <w:pPr>
      <w:keepNext/>
      <w:keepLines/>
      <w:tabs>
        <w:tab w:val="left" w:pos="1200"/>
      </w:tabs>
      <w:overflowPunct w:val="0"/>
      <w:autoSpaceDE w:val="0"/>
      <w:autoSpaceDN w:val="0"/>
      <w:adjustRightInd w:val="0"/>
      <w:spacing w:before="120" w:line="220" w:lineRule="exact"/>
      <w:textAlignment w:val="baseline"/>
    </w:pPr>
    <w:rPr>
      <w:rFonts w:ascii="New York" w:hAnsi="New York"/>
      <w:sz w:val="18"/>
    </w:rPr>
  </w:style>
  <w:style w:type="paragraph" w:styleId="TOC6">
    <w:name w:val="toc 6"/>
    <w:basedOn w:val="Normal"/>
    <w:next w:val="Normal"/>
    <w:semiHidden/>
    <w:rsid w:val="00D13279"/>
    <w:pPr>
      <w:tabs>
        <w:tab w:val="left" w:leader="dot" w:pos="8280"/>
        <w:tab w:val="right" w:pos="8640"/>
      </w:tabs>
      <w:ind w:left="3600" w:right="720"/>
    </w:pPr>
    <w:rPr>
      <w:sz w:val="24"/>
      <w:lang w:eastAsia="zh-CN"/>
    </w:rPr>
  </w:style>
  <w:style w:type="paragraph" w:customStyle="1" w:styleId="bcepqnmc">
    <w:name w:val="bcepq_nm_c"/>
    <w:basedOn w:val="Normal"/>
    <w:rsid w:val="001A6538"/>
    <w:pPr>
      <w:widowControl w:val="0"/>
      <w:suppressAutoHyphens/>
      <w:autoSpaceDE w:val="0"/>
      <w:autoSpaceDN w:val="0"/>
      <w:adjustRightInd w:val="0"/>
      <w:spacing w:before="240" w:after="80" w:line="220" w:lineRule="atLeast"/>
      <w:textAlignment w:val="center"/>
    </w:pPr>
    <w:rPr>
      <w:rFonts w:ascii="Interstate-Black" w:hAnsi="Interstate-Black" w:cs="Interstate-Black"/>
      <w:color w:val="000000"/>
      <w:sz w:val="19"/>
      <w:szCs w:val="19"/>
      <w:lang w:val="en-GB"/>
    </w:rPr>
  </w:style>
  <w:style w:type="paragraph" w:styleId="Revision">
    <w:name w:val="Revision"/>
    <w:hidden/>
    <w:uiPriority w:val="71"/>
    <w:rsid w:val="00342177"/>
    <w:rPr>
      <w:lang w:val="en-US"/>
    </w:rPr>
  </w:style>
  <w:style w:type="character" w:customStyle="1" w:styleId="Heading4Char">
    <w:name w:val="Heading 4 Char"/>
    <w:basedOn w:val="DefaultParagraphFont"/>
    <w:link w:val="Heading4"/>
    <w:rsid w:val="00030164"/>
    <w:rPr>
      <w:rFonts w:ascii="Arial" w:hAnsi="Arial" w:cs="Arial"/>
      <w:b/>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7250515">
      <w:bodyDiv w:val="1"/>
      <w:marLeft w:val="0"/>
      <w:marRight w:val="0"/>
      <w:marTop w:val="0"/>
      <w:marBottom w:val="0"/>
      <w:divBdr>
        <w:top w:val="none" w:sz="0" w:space="0" w:color="auto"/>
        <w:left w:val="none" w:sz="0" w:space="0" w:color="auto"/>
        <w:bottom w:val="none" w:sz="0" w:space="0" w:color="auto"/>
        <w:right w:val="none" w:sz="0" w:space="0" w:color="auto"/>
      </w:divBdr>
    </w:div>
    <w:div w:id="1924871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203A0-4821-43DD-B1F7-DB15E79B5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49</Pages>
  <Words>8473</Words>
  <Characters>51097</Characters>
  <Application>Microsoft Office Word</Application>
  <DocSecurity>0</DocSecurity>
  <Lines>425</Lines>
  <Paragraphs>118</Paragraphs>
  <ScaleCrop>false</ScaleCrop>
  <HeadingPairs>
    <vt:vector size="2" baseType="variant">
      <vt:variant>
        <vt:lpstr>Title</vt:lpstr>
      </vt:variant>
      <vt:variant>
        <vt:i4>1</vt:i4>
      </vt:variant>
    </vt:vector>
  </HeadingPairs>
  <TitlesOfParts>
    <vt:vector size="1" baseType="lpstr">
      <vt:lpstr>Chapter 1 Solutions</vt:lpstr>
    </vt:vector>
  </TitlesOfParts>
  <Company>TOSHIBA</Company>
  <LinksUpToDate>false</LinksUpToDate>
  <CharactersWithSpaces>59452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Solutions</dc:title>
  <dc:creator>Fred Phillips</dc:creator>
  <cp:lastModifiedBy>Brandy</cp:lastModifiedBy>
  <cp:revision>6</cp:revision>
  <cp:lastPrinted>2006-07-12T18:07:00Z</cp:lastPrinted>
  <dcterms:created xsi:type="dcterms:W3CDTF">2017-07-28T03:50:00Z</dcterms:created>
  <dcterms:modified xsi:type="dcterms:W3CDTF">2017-07-28T04:45:00Z</dcterms:modified>
</cp:coreProperties>
</file>