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1" w:name="_GoBack"/>
    <w:bookmarkEnd w:id="1"/>
    <w:p w14:paraId="6C350F99" w14:textId="005F419C" w:rsidR="005F7A57" w:rsidRPr="00D53D67" w:rsidRDefault="00B67633" w:rsidP="005F7A57">
      <w:pPr>
        <w:pStyle w:val="Heading3"/>
        <w:spacing w:before="0" w:after="450" w:line="396" w:lineRule="atLeast"/>
        <w:jc w:val="center"/>
        <w:rPr>
          <w:rFonts w:ascii="&amp;quot" w:hAnsi="&amp;quot"/>
          <w:caps/>
          <w:color w:val="D0222B"/>
          <w:sz w:val="36"/>
          <w:szCs w:val="36"/>
        </w:rPr>
      </w:pPr>
      <w:r>
        <w:rPr>
          <w:noProof/>
        </w:rPr>
        <mc:AlternateContent>
          <mc:Choice Requires="wps">
            <w:drawing>
              <wp:anchor distT="0" distB="0" distL="114300" distR="114300" simplePos="0" relativeHeight="251660288" behindDoc="0" locked="0" layoutInCell="1" allowOverlap="1" wp14:anchorId="72CFB6E0" wp14:editId="22A095C6">
                <wp:simplePos x="0" y="0"/>
                <wp:positionH relativeFrom="margin">
                  <wp:posOffset>-274320</wp:posOffset>
                </wp:positionH>
                <wp:positionV relativeFrom="paragraph">
                  <wp:posOffset>1280160</wp:posOffset>
                </wp:positionV>
                <wp:extent cx="457200" cy="457200"/>
                <wp:effectExtent l="0" t="19050" r="38100" b="38100"/>
                <wp:wrapNone/>
                <wp:docPr id="2" name="Arrow: Right 2"/>
                <wp:cNvGraphicFramePr/>
                <a:graphic xmlns:a="http://schemas.openxmlformats.org/drawingml/2006/main">
                  <a:graphicData uri="http://schemas.microsoft.com/office/word/2010/wordprocessingShape">
                    <wps:wsp>
                      <wps:cNvSpPr/>
                      <wps:spPr>
                        <a:xfrm>
                          <a:off x="0" y="0"/>
                          <a:ext cx="457200" cy="457200"/>
                        </a:xfrm>
                        <a:prstGeom prst="righ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D591F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2" o:spid="_x0000_s1026" type="#_x0000_t13" style="position:absolute;margin-left:-21.6pt;margin-top:100.8pt;width:36pt;height:3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" adj="10800" fillcolor="red" strokecolor="#1f3763 [1604]" strokeweight="1pt">
                <w10:wrap anchorx="margin"/>
              </v:shape>
            </w:pict>
          </mc:Fallback>
        </mc:AlternateContent>
      </w:r>
      <w:r>
        <w:rPr>
          <w:noProof/>
        </w:rPr>
        <mc:AlternateContent>
          <mc:Choice Requires="wps">
            <w:drawing>
              <wp:anchor distT="0" distB="0" distL="114300" distR="114300" simplePos="0" relativeHeight="251662336" behindDoc="0" locked="0" layoutInCell="1" allowOverlap="1" wp14:anchorId="2D101D8B" wp14:editId="2FE142BA">
                <wp:simplePos x="0" y="0"/>
                <wp:positionH relativeFrom="column">
                  <wp:posOffset>5760720</wp:posOffset>
                </wp:positionH>
                <wp:positionV relativeFrom="paragraph">
                  <wp:posOffset>1280160</wp:posOffset>
                </wp:positionV>
                <wp:extent cx="457200" cy="457200"/>
                <wp:effectExtent l="19050" t="19050" r="19050" b="38100"/>
                <wp:wrapNone/>
                <wp:docPr id="3" name="Arrow: Right 3"/>
                <wp:cNvGraphicFramePr/>
                <a:graphic xmlns:a="http://schemas.openxmlformats.org/drawingml/2006/main">
                  <a:graphicData uri="http://schemas.microsoft.com/office/word/2010/wordprocessingShape">
                    <wps:wsp>
                      <wps:cNvSpPr/>
                      <wps:spPr>
                        <a:xfrm flipH="1">
                          <a:off x="0" y="0"/>
                          <a:ext cx="457200" cy="457200"/>
                        </a:xfrm>
                        <a:prstGeom prst="righ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E58F00" id="Arrow: Right 3" o:spid="_x0000_s1026" type="#_x0000_t13" style="position:absolute;margin-left:453.6pt;margin-top:100.8pt;width:36pt;height:36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" adj="10800" fillcolor="red" strokecolor="#1f3763 [1604]" strokeweight="1pt"/>
            </w:pict>
          </mc:Fallback>
        </mc:AlternateContent>
      </w:r>
      <w:r w:rsidR="00840FED">
        <w:rPr>
          <w:noProof/>
        </w:rPr>
        <mc:AlternateContent>
          <mc:Choice Requires="wps">
            <w:drawing>
              <wp:anchor distT="0" distB="0" distL="114300" distR="114300" simplePos="0" relativeHeight="251659264" behindDoc="0" locked="0" layoutInCell="1" allowOverlap="1" wp14:anchorId="43A3BED8" wp14:editId="32A175CE">
                <wp:simplePos x="0" y="0"/>
                <wp:positionH relativeFrom="column">
                  <wp:posOffset>0</wp:posOffset>
                </wp:positionH>
                <wp:positionV relativeFrom="paragraph">
                  <wp:posOffset>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C5C727" w14:textId="7110F55A" w:rsidR="00840FED" w:rsidRPr="00840FED" w:rsidRDefault="00840FED" w:rsidP="00840FED">
                            <w:pPr>
                              <w:pStyle w:val="Heading1"/>
                              <w:spacing w:line="660" w:lineRule="atLeast"/>
                              <w:jc w:val="center"/>
                              <w:rPr>
                                <w:rFonts w:ascii="&amp;quot" w:hAnsi="&amp;quot"/>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840FED">
                              <w:rPr>
                                <w:rFonts w:ascii="&amp;quot" w:hAnsi="&amp;quot"/>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New Castle County Technical Services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3A3BED8"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" filled="f" stroked="f">
                <v:textbox style="mso-fit-shape-to-text:t">
                  <w:txbxContent>
                    <w:p w14:paraId="69C5C727" w14:textId="7110F55A" w:rsidR="00840FED" w:rsidRPr="00840FED" w:rsidRDefault="00840FED" w:rsidP="00840FED">
                      <w:pPr>
                        <w:pStyle w:val="Heading1"/>
                        <w:spacing w:line="660" w:lineRule="atLeast"/>
                        <w:jc w:val="center"/>
                        <w:rPr>
                          <w:rFonts w:ascii="&amp;quot" w:hAnsi="&amp;quot"/>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840FED">
                        <w:rPr>
                          <w:rFonts w:ascii="&amp;quot" w:hAnsi="&amp;quot"/>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New Castle County Technical Services</w:t>
                      </w:r>
                    </w:p>
                  </w:txbxContent>
                </v:textbox>
                <w10:wrap type="square"/>
              </v:shape>
            </w:pict>
          </mc:Fallback>
        </mc:AlternateContent>
      </w:r>
      <w:r w:rsidR="005F7A57">
        <w:rPr>
          <w:rFonts w:ascii="&amp;quot" w:hAnsi="&amp;quot"/>
          <w:b/>
          <w:bCs/>
          <w:caps/>
          <w:color w:val="D0222B"/>
          <w:sz w:val="36"/>
          <w:szCs w:val="36"/>
        </w:rPr>
        <w:t xml:space="preserve">Fast, Local, and </w:t>
      </w:r>
      <w:del w:id="2" w:author="Exploring Series" w:date="2018-05-24T02:12:00Z">
        <w:r w:rsidR="005F7A57">
          <w:rPr>
            <w:rFonts w:ascii="&amp;quot" w:hAnsi="&amp;quot"/>
            <w:b/>
            <w:bCs/>
            <w:caps/>
            <w:color w:val="D0222B"/>
            <w:sz w:val="36"/>
            <w:szCs w:val="36"/>
          </w:rPr>
          <w:delText>Experienced</w:delText>
        </w:r>
      </w:del>
      <w:ins w:id="3" w:author="Exploring Series" w:date="2018-05-24T02:12:00Z">
        <w:r w:rsidR="005F7A57">
          <w:rPr>
            <w:rFonts w:ascii="&amp;quot" w:hAnsi="&amp;quot"/>
            <w:b/>
            <w:bCs/>
            <w:caps/>
            <w:color w:val="D0222B"/>
            <w:sz w:val="36"/>
            <w:szCs w:val="36"/>
          </w:rPr>
          <w:t>Expe</w:t>
        </w:r>
        <w:r w:rsidR="006B1ADC">
          <w:rPr>
            <w:rFonts w:ascii="&amp;quot" w:hAnsi="&amp;quot"/>
            <w:b/>
            <w:bCs/>
            <w:caps/>
            <w:color w:val="D0222B"/>
            <w:sz w:val="36"/>
            <w:szCs w:val="36"/>
          </w:rPr>
          <w:t>DIT</w:t>
        </w:r>
        <w:r w:rsidR="005F7A57">
          <w:rPr>
            <w:rFonts w:ascii="&amp;quot" w:hAnsi="&amp;quot"/>
            <w:b/>
            <w:bCs/>
            <w:caps/>
            <w:color w:val="D0222B"/>
            <w:sz w:val="36"/>
            <w:szCs w:val="36"/>
          </w:rPr>
          <w:t>ed</w:t>
        </w:r>
      </w:ins>
      <w:r w:rsidR="005F7A57">
        <w:rPr>
          <w:rFonts w:ascii="&amp;quot" w:hAnsi="&amp;quot"/>
          <w:b/>
          <w:bCs/>
          <w:caps/>
          <w:color w:val="D0222B"/>
          <w:sz w:val="36"/>
          <w:szCs w:val="36"/>
        </w:rPr>
        <w:t xml:space="preserve"> Data Recovery</w:t>
      </w:r>
    </w:p>
    <w:p w14:paraId="4AA45D90" w14:textId="17320446" w:rsidR="005F7A57" w:rsidRPr="00A60CEC" w:rsidRDefault="005F7A57" w:rsidP="00840FED">
      <w:pPr>
        <w:pStyle w:val="NormalWeb"/>
        <w:spacing w:before="0" w:beforeAutospacing="0" w:after="120" w:afterAutospacing="0" w:line="480" w:lineRule="auto"/>
        <w:rPr>
          <w:rFonts w:ascii="Rockwell" w:hAnsi="Rockwell"/>
          <w:color w:val="000000"/>
          <w:sz w:val="28"/>
          <w:rPrChange w:id="4" w:author="Exploring Series" w:date="2018-05-24T02:12:00Z">
            <w:rPr>
              <w:color w:val="000000"/>
            </w:rPr>
          </w:rPrChange>
        </w:rPr>
        <w:pPrChange w:id="5" w:author="Exploring Series" w:date="2018-05-24T02:12:00Z">
          <w:pPr>
            <w:pStyle w:val="NormalWeb"/>
            <w:spacing w:before="0" w:beforeAutospacing="0" w:after="0" w:afterAutospacing="0" w:line="480" w:lineRule="auto"/>
          </w:pPr>
        </w:pPrChange>
      </w:pPr>
      <w:r w:rsidRPr="00A60CEC">
        <w:rPr>
          <w:rFonts w:ascii="Rockwell" w:hAnsi="Rockwell"/>
          <w:color w:val="000000"/>
          <w:sz w:val="28"/>
          <w:rPrChange w:id="6" w:author="Exploring Series" w:date="2018-05-24T02:12:00Z">
            <w:rPr>
              <w:color w:val="000000"/>
            </w:rPr>
          </w:rPrChange>
        </w:rPr>
        <w:t>At New Castle, we recover data from all manufacturers of desktops, laptops, servers, external hard disks, solid state drives (SSD), RAID Arrays, NAS Units, and all other types of magnetic, and digital computer storage media. We have successfully recovered data from media that has been deleted, formatted, dropped, burned, drowned or failed due to physical malfunction. Not every device is recoverable, but we give it our all to make sure that if it is possible, we make it happen for you.</w:t>
      </w:r>
    </w:p>
    <w:p w14:paraId="1EA63641" w14:textId="6340CBD9" w:rsidR="005F7A57" w:rsidRPr="00A60CEC" w:rsidRDefault="005F7A57" w:rsidP="00840FED">
      <w:pPr>
        <w:numPr>
          <w:ilvl w:val="0"/>
          <w:numId w:val="1"/>
        </w:numPr>
        <w:spacing w:after="120" w:line="480" w:lineRule="auto"/>
        <w:rPr>
          <w:rFonts w:ascii="Rockwell" w:hAnsi="Rockwell"/>
          <w:color w:val="000000"/>
          <w:sz w:val="28"/>
          <w:rPrChange w:id="7" w:author="Exploring Series" w:date="2018-05-24T02:12:00Z">
            <w:rPr>
              <w:rFonts w:ascii="Times New Roman" w:hAnsi="Times New Roman"/>
              <w:color w:val="000000"/>
              <w:sz w:val="24"/>
            </w:rPr>
          </w:rPrChange>
        </w:rPr>
        <w:pPrChange w:id="8" w:author="Exploring Series" w:date="2018-05-24T02:12:00Z">
          <w:pPr>
            <w:numPr>
              <w:numId w:val="1"/>
            </w:numPr>
            <w:tabs>
              <w:tab w:val="num" w:pos="720"/>
            </w:tabs>
            <w:spacing w:after="0" w:line="480" w:lineRule="auto"/>
            <w:ind w:left="720" w:hanging="360"/>
          </w:pPr>
        </w:pPrChange>
      </w:pPr>
      <w:r w:rsidRPr="00A60CEC">
        <w:rPr>
          <w:rStyle w:val="Strong"/>
          <w:rFonts w:ascii="Rockwell" w:hAnsi="Rockwell"/>
          <w:color w:val="000000"/>
          <w:sz w:val="28"/>
          <w:rPrChange w:id="9" w:author="Exploring Series" w:date="2018-05-24T02:12:00Z">
            <w:rPr>
              <w:rStyle w:val="Strong"/>
              <w:rFonts w:ascii="Times New Roman" w:hAnsi="Times New Roman"/>
              <w:color w:val="000000"/>
              <w:sz w:val="24"/>
            </w:rPr>
          </w:rPrChange>
        </w:rPr>
        <w:t>Locally owned since 2001.</w:t>
      </w:r>
    </w:p>
    <w:p w14:paraId="697C2664" w14:textId="6EE8EF67" w:rsidR="005F7A57" w:rsidRPr="00A60CEC" w:rsidRDefault="005F7A57" w:rsidP="00840FED">
      <w:pPr>
        <w:numPr>
          <w:ilvl w:val="0"/>
          <w:numId w:val="1"/>
        </w:numPr>
        <w:spacing w:after="120" w:line="480" w:lineRule="auto"/>
        <w:rPr>
          <w:rFonts w:ascii="Rockwell" w:hAnsi="Rockwell"/>
          <w:color w:val="000000"/>
          <w:sz w:val="28"/>
          <w:rPrChange w:id="10" w:author="Exploring Series" w:date="2018-05-24T02:12:00Z">
            <w:rPr>
              <w:rFonts w:ascii="Times New Roman" w:hAnsi="Times New Roman"/>
              <w:color w:val="000000"/>
              <w:sz w:val="24"/>
            </w:rPr>
          </w:rPrChange>
        </w:rPr>
        <w:pPrChange w:id="11" w:author="Exploring Series" w:date="2018-05-24T02:12:00Z">
          <w:pPr>
            <w:numPr>
              <w:numId w:val="1"/>
            </w:numPr>
            <w:tabs>
              <w:tab w:val="num" w:pos="720"/>
            </w:tabs>
            <w:spacing w:after="0" w:line="480" w:lineRule="auto"/>
            <w:ind w:left="720" w:hanging="360"/>
          </w:pPr>
        </w:pPrChange>
      </w:pPr>
      <w:r w:rsidRPr="00A60CEC">
        <w:rPr>
          <w:rStyle w:val="Strong"/>
          <w:rFonts w:ascii="Rockwell" w:hAnsi="Rockwell"/>
          <w:color w:val="000000"/>
          <w:sz w:val="28"/>
          <w:rPrChange w:id="12" w:author="Exploring Series" w:date="2018-05-24T02:12:00Z">
            <w:rPr>
              <w:rStyle w:val="Strong"/>
              <w:rFonts w:ascii="Times New Roman" w:hAnsi="Times New Roman"/>
              <w:color w:val="000000"/>
              <w:sz w:val="24"/>
            </w:rPr>
          </w:rPrChange>
        </w:rPr>
        <w:t>Experienced Staff.  </w:t>
      </w:r>
      <w:r w:rsidRPr="00A60CEC">
        <w:rPr>
          <w:rFonts w:ascii="Rockwell" w:hAnsi="Rockwell"/>
          <w:color w:val="000000"/>
          <w:sz w:val="28"/>
          <w:rPrChange w:id="13" w:author="Exploring Series" w:date="2018-05-24T02:12:00Z">
            <w:rPr>
              <w:rFonts w:ascii="Times New Roman" w:hAnsi="Times New Roman"/>
              <w:color w:val="000000"/>
              <w:sz w:val="24"/>
            </w:rPr>
          </w:rPrChange>
        </w:rPr>
        <w:t>New Castle engineers have a combined 60+ years of hands-on experience in physical hard drive repair. </w:t>
      </w:r>
    </w:p>
    <w:p w14:paraId="5AD9AECE" w14:textId="77777777" w:rsidR="005F7A57" w:rsidRPr="00A60CEC" w:rsidRDefault="005F7A57" w:rsidP="00840FED">
      <w:pPr>
        <w:numPr>
          <w:ilvl w:val="0"/>
          <w:numId w:val="1"/>
        </w:numPr>
        <w:spacing w:after="120" w:line="480" w:lineRule="auto"/>
        <w:rPr>
          <w:rFonts w:ascii="Rockwell" w:hAnsi="Rockwell"/>
          <w:color w:val="000000"/>
          <w:sz w:val="28"/>
          <w:rPrChange w:id="14" w:author="Exploring Series" w:date="2018-05-24T02:12:00Z">
            <w:rPr>
              <w:rFonts w:ascii="Times New Roman" w:hAnsi="Times New Roman"/>
              <w:color w:val="000000"/>
              <w:sz w:val="24"/>
            </w:rPr>
          </w:rPrChange>
        </w:rPr>
        <w:pPrChange w:id="15" w:author="Exploring Series" w:date="2018-05-24T02:12:00Z">
          <w:pPr>
            <w:numPr>
              <w:numId w:val="1"/>
            </w:numPr>
            <w:tabs>
              <w:tab w:val="num" w:pos="720"/>
            </w:tabs>
            <w:spacing w:after="0" w:line="480" w:lineRule="auto"/>
            <w:ind w:left="720" w:hanging="360"/>
          </w:pPr>
        </w:pPrChange>
      </w:pPr>
      <w:r w:rsidRPr="00A60CEC">
        <w:rPr>
          <w:rStyle w:val="Strong"/>
          <w:rFonts w:ascii="Rockwell" w:hAnsi="Rockwell"/>
          <w:color w:val="000000"/>
          <w:sz w:val="28"/>
          <w:rPrChange w:id="16" w:author="Exploring Series" w:date="2018-05-24T02:12:00Z">
            <w:rPr>
              <w:rStyle w:val="Strong"/>
              <w:rFonts w:ascii="Times New Roman" w:hAnsi="Times New Roman"/>
              <w:color w:val="000000"/>
              <w:sz w:val="24"/>
            </w:rPr>
          </w:rPrChange>
        </w:rPr>
        <w:t>All Makes and Models.  </w:t>
      </w:r>
      <w:r w:rsidRPr="00A60CEC">
        <w:rPr>
          <w:rFonts w:ascii="Rockwell" w:hAnsi="Rockwell"/>
          <w:color w:val="000000"/>
          <w:sz w:val="28"/>
          <w:rPrChange w:id="17" w:author="Exploring Series" w:date="2018-05-24T02:12:00Z">
            <w:rPr>
              <w:rFonts w:ascii="Times New Roman" w:hAnsi="Times New Roman"/>
              <w:color w:val="000000"/>
              <w:sz w:val="24"/>
            </w:rPr>
          </w:rPrChange>
        </w:rPr>
        <w:t>We provide data retrieval and file system repair of Windows, Mac, Unix, Novell, Linux and VMware systems. </w:t>
      </w:r>
    </w:p>
    <w:p w14:paraId="6C1404ED" w14:textId="13417892" w:rsidR="005F7A57" w:rsidRPr="00A60CEC" w:rsidRDefault="005F7A57" w:rsidP="00840FED">
      <w:pPr>
        <w:numPr>
          <w:ilvl w:val="0"/>
          <w:numId w:val="1"/>
        </w:numPr>
        <w:spacing w:after="120" w:line="480" w:lineRule="auto"/>
        <w:rPr>
          <w:rFonts w:ascii="Rockwell" w:hAnsi="Rockwell"/>
          <w:color w:val="000000"/>
          <w:sz w:val="28"/>
          <w:rPrChange w:id="18" w:author="Exploring Series" w:date="2018-05-24T02:12:00Z">
            <w:rPr>
              <w:rFonts w:ascii="Times New Roman" w:hAnsi="Times New Roman"/>
              <w:color w:val="000000"/>
              <w:sz w:val="24"/>
            </w:rPr>
          </w:rPrChange>
        </w:rPr>
        <w:pPrChange w:id="19" w:author="Exploring Series" w:date="2018-05-24T02:12:00Z">
          <w:pPr>
            <w:numPr>
              <w:numId w:val="1"/>
            </w:numPr>
            <w:tabs>
              <w:tab w:val="num" w:pos="720"/>
            </w:tabs>
            <w:spacing w:after="0" w:line="480" w:lineRule="auto"/>
            <w:ind w:left="720" w:hanging="360"/>
          </w:pPr>
        </w:pPrChange>
      </w:pPr>
      <w:r w:rsidRPr="00A60CEC">
        <w:rPr>
          <w:rStyle w:val="Strong"/>
          <w:rFonts w:ascii="Rockwell" w:hAnsi="Rockwell"/>
          <w:color w:val="000000"/>
          <w:sz w:val="28"/>
          <w:rPrChange w:id="20" w:author="Exploring Series" w:date="2018-05-24T02:12:00Z">
            <w:rPr>
              <w:rStyle w:val="Strong"/>
              <w:rFonts w:ascii="Times New Roman" w:hAnsi="Times New Roman"/>
              <w:color w:val="000000"/>
              <w:sz w:val="24"/>
            </w:rPr>
          </w:rPrChange>
        </w:rPr>
        <w:lastRenderedPageBreak/>
        <w:t>Fast Service.</w:t>
      </w:r>
      <w:r w:rsidRPr="00A60CEC">
        <w:rPr>
          <w:rFonts w:ascii="Rockwell" w:hAnsi="Rockwell"/>
          <w:color w:val="000000"/>
          <w:sz w:val="28"/>
          <w:rPrChange w:id="21" w:author="Exploring Series" w:date="2018-05-24T02:12:00Z">
            <w:rPr>
              <w:rFonts w:ascii="Times New Roman" w:hAnsi="Times New Roman"/>
              <w:color w:val="000000"/>
              <w:sz w:val="24"/>
            </w:rPr>
          </w:rPrChange>
        </w:rPr>
        <w:t xml:space="preserve">  Our </w:t>
      </w:r>
      <w:r w:rsidR="00840FED" w:rsidRPr="00A60CEC">
        <w:rPr>
          <w:rFonts w:ascii="Rockwell" w:hAnsi="Rockwell"/>
          <w:color w:val="000000"/>
          <w:sz w:val="28"/>
          <w:rPrChange w:id="22" w:author="Exploring Series" w:date="2018-05-24T02:12:00Z">
            <w:rPr>
              <w:rFonts w:ascii="Times New Roman" w:hAnsi="Times New Roman"/>
              <w:color w:val="000000"/>
              <w:sz w:val="24"/>
            </w:rPr>
          </w:rPrChange>
        </w:rPr>
        <w:t>New Jersey</w:t>
      </w:r>
      <w:r w:rsidRPr="00A60CEC">
        <w:rPr>
          <w:rFonts w:ascii="Rockwell" w:hAnsi="Rockwell"/>
          <w:color w:val="000000"/>
          <w:sz w:val="28"/>
          <w:rPrChange w:id="23" w:author="Exploring Series" w:date="2018-05-24T02:12:00Z">
            <w:rPr>
              <w:rFonts w:ascii="Times New Roman" w:hAnsi="Times New Roman"/>
              <w:color w:val="000000"/>
              <w:sz w:val="24"/>
            </w:rPr>
          </w:rPrChange>
        </w:rPr>
        <w:t xml:space="preserve"> location houses an on-site ISO 5 (Class 100) Certified Cleanroom making it possible for New Castle to recover data from all types of storage devices and operating systems in as little as 24 hours. </w:t>
      </w:r>
    </w:p>
    <w:p w14:paraId="7C54219D" w14:textId="655663B1" w:rsidR="005973AB" w:rsidRPr="00A60CEC" w:rsidRDefault="005F7A57" w:rsidP="00B67633">
      <w:pPr>
        <w:spacing w:after="120" w:line="480" w:lineRule="auto"/>
        <w:rPr>
          <w:rFonts w:ascii="Rockwell" w:hAnsi="Rockwell"/>
          <w:b/>
          <w:color w:val="000000" w:themeColor="text1"/>
          <w:sz w:val="28"/>
          <w:rPrChange w:id="24" w:author="Exploring Series" w:date="2018-05-24T02:12:00Z">
            <w:rPr>
              <w:rFonts w:ascii="Times New Roman" w:hAnsi="Times New Roman"/>
              <w:b/>
              <w:color w:val="000000" w:themeColor="text1"/>
              <w:sz w:val="24"/>
            </w:rPr>
          </w:rPrChange>
        </w:rPr>
        <w:pPrChange w:id="25" w:author="Exploring Series" w:date="2018-05-24T02:12:00Z">
          <w:pPr>
            <w:spacing w:after="0" w:line="480" w:lineRule="auto"/>
          </w:pPr>
        </w:pPrChange>
      </w:pPr>
      <w:r w:rsidRPr="00A60CEC">
        <w:rPr>
          <w:rStyle w:val="Strong"/>
          <w:rFonts w:ascii="Rockwell" w:hAnsi="Rockwell"/>
          <w:b w:val="0"/>
          <w:color w:val="000000"/>
          <w:sz w:val="28"/>
          <w:rPrChange w:id="26" w:author="Exploring Series" w:date="2018-05-24T02:12:00Z">
            <w:rPr>
              <w:rStyle w:val="Strong"/>
              <w:rFonts w:ascii="Times New Roman" w:hAnsi="Times New Roman"/>
              <w:b w:val="0"/>
              <w:color w:val="000000"/>
              <w:sz w:val="24"/>
            </w:rPr>
          </w:rPrChange>
        </w:rPr>
        <w:t>Our goal is to provide state-of-the-art data recovery services, secure facilities, and data confidentiality, while offering the most cost effective hard drive data recovery services available</w:t>
      </w:r>
      <w:r w:rsidR="00B67633" w:rsidRPr="00A60CEC">
        <w:rPr>
          <w:rStyle w:val="Strong"/>
          <w:rFonts w:ascii="Rockwell" w:hAnsi="Rockwell"/>
          <w:b w:val="0"/>
          <w:color w:val="000000"/>
          <w:sz w:val="28"/>
          <w:rPrChange w:id="27" w:author="Exploring Series" w:date="2018-05-24T02:12:00Z">
            <w:rPr>
              <w:rStyle w:val="Strong"/>
              <w:rFonts w:ascii="Times New Roman" w:hAnsi="Times New Roman"/>
              <w:b w:val="0"/>
              <w:color w:val="000000"/>
              <w:sz w:val="24"/>
            </w:rPr>
          </w:rPrChange>
        </w:rPr>
        <w:t xml:space="preserve">. </w:t>
      </w:r>
      <w:r w:rsidR="005973AB" w:rsidRPr="00A60CEC">
        <w:rPr>
          <w:rFonts w:ascii="Rockwell" w:hAnsi="Rockwell"/>
          <w:i/>
          <w:color w:val="000000" w:themeColor="text1"/>
          <w:sz w:val="28"/>
          <w:rPrChange w:id="28" w:author="Exploring Series" w:date="2018-05-24T02:12:00Z">
            <w:rPr>
              <w:rFonts w:ascii="Times New Roman" w:hAnsi="Times New Roman"/>
              <w:i/>
              <w:color w:val="000000" w:themeColor="text1"/>
              <w:sz w:val="24"/>
            </w:rPr>
          </w:rPrChange>
        </w:rPr>
        <w:t>We understand the importance of your company data and we'll do everything we can to retrieve your lost data</w:t>
      </w:r>
      <w:r w:rsidR="005973AB" w:rsidRPr="00A60CEC">
        <w:rPr>
          <w:rFonts w:ascii="Rockwell" w:hAnsi="Rockwell"/>
          <w:color w:val="000000" w:themeColor="text1"/>
          <w:sz w:val="28"/>
          <w:rPrChange w:id="29" w:author="Exploring Series" w:date="2018-05-24T02:12:00Z">
            <w:rPr>
              <w:rFonts w:ascii="Times New Roman" w:hAnsi="Times New Roman"/>
              <w:color w:val="000000" w:themeColor="text1"/>
              <w:sz w:val="24"/>
            </w:rPr>
          </w:rPrChange>
        </w:rPr>
        <w:t>.</w:t>
      </w:r>
    </w:p>
    <w:p w14:paraId="4C74854F" w14:textId="53C4F754" w:rsidR="005F7A57" w:rsidRPr="00A60CEC" w:rsidRDefault="005F7A57" w:rsidP="00840FED">
      <w:pPr>
        <w:spacing w:after="120" w:line="480" w:lineRule="auto"/>
        <w:rPr>
          <w:rFonts w:ascii="Rockwell" w:hAnsi="Rockwell"/>
          <w:color w:val="333333"/>
          <w:sz w:val="28"/>
          <w:rPrChange w:id="30" w:author="Exploring Series" w:date="2018-05-24T02:12:00Z">
            <w:rPr>
              <w:rFonts w:ascii="Times New Roman" w:hAnsi="Times New Roman"/>
              <w:color w:val="333333"/>
              <w:sz w:val="24"/>
            </w:rPr>
          </w:rPrChange>
        </w:rPr>
        <w:pPrChange w:id="31" w:author="Exploring Series" w:date="2018-05-24T02:12:00Z">
          <w:pPr>
            <w:spacing w:after="0" w:line="480" w:lineRule="auto"/>
          </w:pPr>
        </w:pPrChange>
      </w:pPr>
      <w:r w:rsidRPr="00A60CEC">
        <w:rPr>
          <w:rFonts w:ascii="Rockwell" w:hAnsi="Rockwell"/>
          <w:color w:val="333333"/>
          <w:sz w:val="28"/>
          <w:rPrChange w:id="32" w:author="Exploring Series" w:date="2018-05-24T02:12:00Z">
            <w:rPr>
              <w:rFonts w:ascii="Times New Roman" w:hAnsi="Times New Roman"/>
              <w:color w:val="333333"/>
              <w:sz w:val="24"/>
            </w:rPr>
          </w:rPrChange>
        </w:rPr>
        <w:t xml:space="preserve">The best way to protect your small business from data loss is to always back-up your data. However, sometimes, data loss just sneaks up on you. It could be because of incompatible software, data corruption, hacking, accidental deletion or even a simple power surge or outage. Whatever the case, </w:t>
      </w:r>
      <w:r w:rsidR="005973AB" w:rsidRPr="00A60CEC">
        <w:rPr>
          <w:rFonts w:ascii="Rockwell" w:hAnsi="Rockwell"/>
          <w:color w:val="333333"/>
          <w:sz w:val="28"/>
          <w:rPrChange w:id="33" w:author="Exploring Series" w:date="2018-05-24T02:12:00Z">
            <w:rPr>
              <w:rFonts w:ascii="Times New Roman" w:hAnsi="Times New Roman"/>
              <w:color w:val="333333"/>
              <w:sz w:val="24"/>
            </w:rPr>
          </w:rPrChange>
        </w:rPr>
        <w:t>let us help you recover.</w:t>
      </w:r>
    </w:p>
    <w:p w14:paraId="36F2A5F3" w14:textId="1F1E4ED1" w:rsidR="005973AB" w:rsidRPr="00A60CEC" w:rsidRDefault="005973AB" w:rsidP="00840FED">
      <w:pPr>
        <w:pStyle w:val="NormalWeb"/>
        <w:spacing w:before="0" w:beforeAutospacing="0" w:after="120" w:afterAutospacing="0" w:line="480" w:lineRule="auto"/>
        <w:rPr>
          <w:rFonts w:ascii="Rockwell" w:hAnsi="Rockwell"/>
          <w:color w:val="000000" w:themeColor="text1"/>
          <w:sz w:val="28"/>
          <w:rPrChange w:id="34" w:author="Exploring Series" w:date="2018-05-24T02:12:00Z">
            <w:rPr>
              <w:color w:val="000000" w:themeColor="text1"/>
            </w:rPr>
          </w:rPrChange>
        </w:rPr>
        <w:pPrChange w:id="35" w:author="Exploring Series" w:date="2018-05-24T02:12:00Z">
          <w:pPr>
            <w:pStyle w:val="NormalWeb"/>
            <w:spacing w:before="0" w:beforeAutospacing="0" w:after="0" w:afterAutospacing="0" w:line="480" w:lineRule="auto"/>
          </w:pPr>
        </w:pPrChange>
      </w:pPr>
      <w:r w:rsidRPr="00A60CEC">
        <w:rPr>
          <w:rFonts w:ascii="Rockwell" w:hAnsi="Rockwell"/>
          <w:color w:val="000000" w:themeColor="text1"/>
          <w:sz w:val="28"/>
          <w:rPrChange w:id="36" w:author="Exploring Series" w:date="2018-05-24T02:12:00Z">
            <w:rPr>
              <w:color w:val="000000" w:themeColor="text1"/>
            </w:rPr>
          </w:rPrChange>
        </w:rPr>
        <w:t xml:space="preserve">We know how frustrating it is to have hardware just fail. Workstations and other PCs all utilize disk drives to store data. When these storage devices fail; whether they are hard drives, removable magnetic media, or flash disks, you need options for the retrieval of data, vital or otherwise, that was lost when that device failed.  By using state of the art </w:t>
      </w:r>
      <w:r w:rsidRPr="00A60CEC">
        <w:rPr>
          <w:rFonts w:ascii="Rockwell" w:hAnsi="Rockwell"/>
          <w:color w:val="000000" w:themeColor="text1"/>
          <w:sz w:val="28"/>
          <w:rPrChange w:id="37" w:author="Exploring Series" w:date="2018-05-24T02:12:00Z">
            <w:rPr>
              <w:color w:val="000000" w:themeColor="text1"/>
            </w:rPr>
          </w:rPrChange>
        </w:rPr>
        <w:lastRenderedPageBreak/>
        <w:t xml:space="preserve">clean room technology, we </w:t>
      </w:r>
      <w:proofErr w:type="gramStart"/>
      <w:r w:rsidRPr="00A60CEC">
        <w:rPr>
          <w:rFonts w:ascii="Rockwell" w:hAnsi="Rockwell"/>
          <w:color w:val="000000" w:themeColor="text1"/>
          <w:sz w:val="28"/>
          <w:rPrChange w:id="38" w:author="Exploring Series" w:date="2018-05-24T02:12:00Z">
            <w:rPr>
              <w:color w:val="000000" w:themeColor="text1"/>
            </w:rPr>
          </w:rPrChange>
        </w:rPr>
        <w:t>are able to</w:t>
      </w:r>
      <w:proofErr w:type="gramEnd"/>
      <w:r w:rsidRPr="00A60CEC">
        <w:rPr>
          <w:rFonts w:ascii="Rockwell" w:hAnsi="Rockwell"/>
          <w:color w:val="000000" w:themeColor="text1"/>
          <w:sz w:val="28"/>
          <w:rPrChange w:id="39" w:author="Exploring Series" w:date="2018-05-24T02:12:00Z">
            <w:rPr>
              <w:color w:val="000000" w:themeColor="text1"/>
            </w:rPr>
          </w:rPrChange>
        </w:rPr>
        <w:t xml:space="preserve"> maintain the air purity required to properly protect the extremely sensitive internal components of these devices while we attempt to recover your data. We support a full range of hard disk drives including EIDE, IDE, SAS, SATA, and SCSI.</w:t>
      </w:r>
    </w:p>
    <w:p w14:paraId="68C263B7" w14:textId="75DD5EB7" w:rsidR="003E7C30" w:rsidRPr="00A60CEC" w:rsidRDefault="003E7C30" w:rsidP="00840FED">
      <w:pPr>
        <w:pStyle w:val="NormalWeb"/>
        <w:spacing w:before="0" w:beforeAutospacing="0" w:after="120" w:afterAutospacing="0" w:line="480" w:lineRule="auto"/>
        <w:rPr>
          <w:rFonts w:ascii="Rockwell" w:hAnsi="Rockwell"/>
          <w:color w:val="000000" w:themeColor="text1"/>
          <w:sz w:val="28"/>
          <w:rPrChange w:id="40" w:author="Exploring Series" w:date="2018-05-24T02:12:00Z">
            <w:rPr>
              <w:color w:val="000000" w:themeColor="text1"/>
            </w:rPr>
          </w:rPrChange>
        </w:rPr>
        <w:pPrChange w:id="41" w:author="Exploring Series" w:date="2018-05-24T02:12:00Z">
          <w:pPr>
            <w:pStyle w:val="NormalWeb"/>
            <w:spacing w:before="0" w:beforeAutospacing="0" w:after="0" w:afterAutospacing="0" w:line="480" w:lineRule="auto"/>
          </w:pPr>
        </w:pPrChange>
      </w:pPr>
      <w:r w:rsidRPr="00A60CEC">
        <w:rPr>
          <w:rFonts w:ascii="Rockwell" w:hAnsi="Rockwell"/>
          <w:color w:val="000000" w:themeColor="text1"/>
          <w:sz w:val="28"/>
          <w:rPrChange w:id="42" w:author="Exploring Series" w:date="2018-05-24T02:12:00Z">
            <w:rPr>
              <w:color w:val="000000" w:themeColor="text1"/>
            </w:rPr>
          </w:rPrChange>
        </w:rPr>
        <w:t xml:space="preserve">Although we are most often able to recover data on a case-by-case basis, we hope you will also consider the importance of developing an enterprise-wide backup and disaster recovery plan, as described in the following </w:t>
      </w:r>
      <w:r w:rsidR="008326EC" w:rsidRPr="00A60CEC">
        <w:rPr>
          <w:rFonts w:ascii="Rockwell" w:hAnsi="Rockwell"/>
          <w:color w:val="000000" w:themeColor="text1"/>
          <w:sz w:val="28"/>
          <w:rPrChange w:id="43" w:author="Exploring Series" w:date="2018-05-24T02:12:00Z">
            <w:rPr>
              <w:color w:val="000000" w:themeColor="text1"/>
            </w:rPr>
          </w:rPrChange>
        </w:rPr>
        <w:t>summary</w:t>
      </w:r>
      <w:r w:rsidRPr="00A60CEC">
        <w:rPr>
          <w:rFonts w:ascii="Rockwell" w:hAnsi="Rockwell"/>
          <w:color w:val="000000" w:themeColor="text1"/>
          <w:sz w:val="28"/>
          <w:rPrChange w:id="44" w:author="Exploring Series" w:date="2018-05-24T02:12:00Z">
            <w:rPr>
              <w:color w:val="000000" w:themeColor="text1"/>
            </w:rPr>
          </w:rPrChange>
        </w:rPr>
        <w:t>.</w:t>
      </w:r>
    </w:p>
    <w:p w14:paraId="7AF75EC2" w14:textId="77777777" w:rsidR="00B67633" w:rsidRDefault="00B67633">
      <w:pPr>
        <w:rPr>
          <w:rFonts w:asciiTheme="majorHAnsi" w:hAnsiTheme="majorHAnsi"/>
          <w:color w:val="2F5496" w:themeColor="accent1" w:themeShade="BF"/>
          <w:sz w:val="32"/>
          <w:rPrChange w:id="45" w:author="Exploring Series" w:date="2018-05-24T02:12:00Z">
            <w:rPr>
              <w:rFonts w:ascii="Times New Roman" w:hAnsi="Times New Roman"/>
              <w:color w:val="2F5496" w:themeColor="accent1" w:themeShade="BF"/>
              <w:sz w:val="32"/>
            </w:rPr>
          </w:rPrChange>
        </w:rPr>
        <w:pPrChange w:id="46" w:author="Exploring Series" w:date="2018-05-24T02:12:00Z">
          <w:pPr>
            <w:spacing w:after="0" w:line="480" w:lineRule="auto"/>
          </w:pPr>
        </w:pPrChange>
      </w:pPr>
      <w:r>
        <w:rPr>
          <w:rPrChange w:id="47" w:author="Exploring Series" w:date="2018-05-24T02:12:00Z">
            <w:rPr>
              <w:rFonts w:ascii="Times New Roman" w:hAnsi="Times New Roman"/>
            </w:rPr>
          </w:rPrChange>
        </w:rPr>
        <w:br w:type="page"/>
      </w:r>
    </w:p>
    <w:p w14:paraId="00E6D045" w14:textId="74A1B706" w:rsidR="003E7C30" w:rsidRPr="00E60BD1" w:rsidRDefault="003E7C30" w:rsidP="00B67633">
      <w:pPr>
        <w:pStyle w:val="Heading1"/>
        <w:spacing w:before="0" w:after="120"/>
        <w:jc w:val="center"/>
        <w:rPr>
          <w:rFonts w:ascii="Times New Roman" w:hAnsi="Times New Roman" w:cs="Times New Roman"/>
          <w:sz w:val="48"/>
          <w:szCs w:val="48"/>
        </w:rPr>
      </w:pPr>
      <w:r w:rsidRPr="00E60BD1">
        <w:rPr>
          <w:rFonts w:ascii="Times New Roman" w:hAnsi="Times New Roman" w:cs="Times New Roman"/>
          <w:sz w:val="48"/>
          <w:szCs w:val="48"/>
        </w:rPr>
        <w:lastRenderedPageBreak/>
        <w:t>Preserving Data for the Life of Your Company</w:t>
      </w:r>
    </w:p>
    <w:p w14:paraId="1548318C" w14:textId="4C134900" w:rsidR="00E60BD1" w:rsidRPr="00E60BD1" w:rsidRDefault="00E60BD1" w:rsidP="00E60BD1">
      <w:pPr>
        <w:keepNext/>
        <w:framePr w:dropCap="drop" w:lines="3" w:wrap="around" w:vAnchor="text" w:hAnchor="text"/>
        <w:spacing w:after="0" w:line="1042" w:lineRule="exact"/>
        <w:textAlignment w:val="baseline"/>
        <w:rPr>
          <w:rFonts w:ascii="Times New Roman" w:hAnsi="Times New Roman" w:cs="Times New Roman"/>
          <w:position w:val="-10"/>
          <w:sz w:val="135"/>
          <w:szCs w:val="28"/>
        </w:rPr>
      </w:pPr>
      <w:r w:rsidRPr="00E60BD1">
        <w:rPr>
          <w:rFonts w:ascii="Times New Roman" w:hAnsi="Times New Roman" w:cs="Times New Roman"/>
          <w:position w:val="-10"/>
          <w:sz w:val="135"/>
          <w:szCs w:val="28"/>
        </w:rPr>
        <w:t>W</w:t>
      </w:r>
    </w:p>
    <w:p w14:paraId="335C766C" w14:textId="745A6CF8" w:rsidR="003E7C30" w:rsidRPr="00B67633" w:rsidRDefault="003E7C30" w:rsidP="00E60BD1">
      <w:pPr>
        <w:spacing w:after="360"/>
        <w:rPr>
          <w:rFonts w:ascii="Times New Roman" w:hAnsi="Times New Roman" w:cs="Times New Roman"/>
          <w:sz w:val="28"/>
          <w:szCs w:val="28"/>
        </w:rPr>
      </w:pPr>
      <w:r w:rsidRPr="00B67633">
        <w:rPr>
          <w:rFonts w:ascii="Times New Roman" w:hAnsi="Times New Roman" w:cs="Times New Roman"/>
          <w:sz w:val="28"/>
          <w:szCs w:val="28"/>
        </w:rPr>
        <w:t>here your company is concerned, data is your life. Think about it. Could you continue to operate for even a day without access to reliable data to support decisions and operations? We think not. And yet, how much time do you give to planning for backup and disaster recovery? It really isn’t a matter of if, but when you will experience data loss. Be prepared. And let New Castle help.</w:t>
      </w:r>
    </w:p>
    <w:p w14:paraId="23D111F9" w14:textId="77777777" w:rsidR="00E60BD1" w:rsidRDefault="00E60BD1" w:rsidP="006B1ADC">
      <w:pPr>
        <w:pStyle w:val="Heading2"/>
        <w:rPr>
          <w:rPrChange w:id="48" w:author="Exploring Series" w:date="2018-05-24T02:12:00Z">
            <w:rPr>
              <w:rFonts w:ascii="Times New Roman" w:hAnsi="Times New Roman"/>
              <w:sz w:val="28"/>
            </w:rPr>
          </w:rPrChange>
        </w:rPr>
        <w:sectPr w:rsidR="00E60BD1">
          <w:pgSz w:w="12240" w:h="15840"/>
          <w:pgMar w:top="1440" w:right="1440" w:bottom="1440" w:left="1440" w:header="720" w:footer="720" w:gutter="0"/>
          <w:cols w:space="720"/>
          <w:docGrid w:linePitch="360"/>
        </w:sectPr>
        <w:pPrChange w:id="49" w:author="Exploring Series" w:date="2018-05-24T02:12:00Z">
          <w:pPr>
            <w:pStyle w:val="Heading2"/>
            <w:spacing w:before="0" w:after="120"/>
          </w:pPr>
        </w:pPrChange>
      </w:pPr>
    </w:p>
    <w:p w14:paraId="49A49906" w14:textId="0B2EF747" w:rsidR="005973AB" w:rsidRPr="006B1ADC" w:rsidRDefault="005973AB" w:rsidP="006B1ADC">
      <w:pPr>
        <w:pStyle w:val="Heading2"/>
        <w:rPr>
          <w:rPrChange w:id="50" w:author="Exploring Series" w:date="2018-05-24T02:12:00Z">
            <w:rPr>
              <w:rFonts w:ascii="Times New Roman" w:hAnsi="Times New Roman"/>
              <w:sz w:val="28"/>
            </w:rPr>
          </w:rPrChange>
        </w:rPr>
        <w:pPrChange w:id="51" w:author="Exploring Series" w:date="2018-05-24T02:12:00Z">
          <w:pPr>
            <w:pStyle w:val="Heading2"/>
            <w:spacing w:before="0" w:after="120"/>
          </w:pPr>
        </w:pPrChange>
      </w:pPr>
      <w:r w:rsidRPr="006B1ADC">
        <w:rPr>
          <w:rPrChange w:id="52" w:author="Exploring Series" w:date="2018-05-24T02:12:00Z">
            <w:rPr>
              <w:rFonts w:ascii="Times New Roman" w:hAnsi="Times New Roman"/>
              <w:sz w:val="28"/>
            </w:rPr>
          </w:rPrChange>
        </w:rPr>
        <w:t>Consider Moving Backup and Disaster Recovery to the Cloud</w:t>
      </w:r>
    </w:p>
    <w:p w14:paraId="66490AA2" w14:textId="77777777" w:rsidR="005F7A57" w:rsidRPr="00B67633" w:rsidRDefault="005F7A57" w:rsidP="00B67633">
      <w:pPr>
        <w:pStyle w:val="NormalWeb"/>
        <w:spacing w:before="0" w:beforeAutospacing="0" w:after="120" w:afterAutospacing="0" w:line="360" w:lineRule="atLeast"/>
        <w:rPr>
          <w:color w:val="222222"/>
          <w:sz w:val="28"/>
          <w:szCs w:val="28"/>
        </w:rPr>
      </w:pPr>
      <w:r w:rsidRPr="00B67633">
        <w:rPr>
          <w:color w:val="222222"/>
          <w:sz w:val="28"/>
          <w:szCs w:val="28"/>
        </w:rPr>
        <w:t xml:space="preserve">Whether you are an early cloud adopter or a skeptic, it is hard to deny the reliability, security, and scalability that it offers today. IT leaders are discovering the transformational potential of moving disparate workloads to a single cloud platform for greater efficiency and agility. </w:t>
      </w:r>
    </w:p>
    <w:p w14:paraId="1B29D5A6" w14:textId="227D84EB" w:rsidR="005F7A57" w:rsidRPr="00B67633" w:rsidRDefault="00636CFD" w:rsidP="00B67633">
      <w:pPr>
        <w:pStyle w:val="NormalWeb"/>
        <w:spacing w:before="0" w:beforeAutospacing="0" w:after="120" w:afterAutospacing="0" w:line="360" w:lineRule="atLeast"/>
        <w:rPr>
          <w:color w:val="222222"/>
          <w:sz w:val="28"/>
          <w:szCs w:val="28"/>
        </w:rPr>
      </w:pPr>
      <w:hyperlink r:id="rId6" w:anchor="30dd5898740c" w:tgtFrame="_blank" w:history="1">
        <w:r w:rsidR="005F7A57" w:rsidRPr="00B67633">
          <w:rPr>
            <w:rStyle w:val="Hyperlink"/>
            <w:color w:val="222222"/>
            <w:sz w:val="28"/>
            <w:szCs w:val="28"/>
          </w:rPr>
          <w:t>Forbes</w:t>
        </w:r>
      </w:hyperlink>
      <w:r w:rsidR="005F7A57" w:rsidRPr="00B67633">
        <w:rPr>
          <w:color w:val="222222"/>
          <w:sz w:val="28"/>
          <w:szCs w:val="28"/>
        </w:rPr>
        <w:t xml:space="preserve"> recently noted that by 20</w:t>
      </w:r>
      <w:r w:rsidR="005973AB" w:rsidRPr="00B67633">
        <w:rPr>
          <w:color w:val="222222"/>
          <w:sz w:val="28"/>
          <w:szCs w:val="28"/>
        </w:rPr>
        <w:t>22</w:t>
      </w:r>
      <w:r w:rsidR="005F7A57" w:rsidRPr="00B67633">
        <w:rPr>
          <w:color w:val="222222"/>
          <w:sz w:val="28"/>
          <w:szCs w:val="28"/>
        </w:rPr>
        <w:t xml:space="preserve">, more than 60% of enterprises will have at least half of their infrastructure on cloud-based platforms. One approach gaining traction among IT leaders is leveraging cloud architecture for secondary workflows such as backup, archival and disaster recovery (DR) to the cloud. Traditionally, business have cobbled together multiple software solutions to address disaster recovery (DR), backup and archival as part of a larger data protection practice which is inefficient and costly. </w:t>
      </w:r>
    </w:p>
    <w:p w14:paraId="2EF61141" w14:textId="3CC4E780" w:rsidR="005F7A57" w:rsidRPr="00B67633" w:rsidRDefault="005F7A57" w:rsidP="00B67633">
      <w:pPr>
        <w:pStyle w:val="NormalWeb"/>
        <w:spacing w:before="0" w:beforeAutospacing="0" w:after="120" w:afterAutospacing="0" w:line="360" w:lineRule="atLeast"/>
        <w:rPr>
          <w:color w:val="222222"/>
          <w:sz w:val="28"/>
          <w:szCs w:val="28"/>
        </w:rPr>
      </w:pPr>
      <w:r w:rsidRPr="00B67633">
        <w:rPr>
          <w:color w:val="222222"/>
          <w:sz w:val="28"/>
          <w:szCs w:val="28"/>
        </w:rPr>
        <w:t xml:space="preserve">Today, the public cloud offers greater efficiency for IT, more reliability for the business, and improved security for data. On top of the cloud’s security and scale benefits, consolidating workflows such as backup, disaster recovery, and </w:t>
      </w:r>
      <w:r w:rsidR="005973AB" w:rsidRPr="00B67633">
        <w:rPr>
          <w:color w:val="222222"/>
          <w:sz w:val="28"/>
          <w:szCs w:val="28"/>
        </w:rPr>
        <w:t>other</w:t>
      </w:r>
      <w:r w:rsidRPr="00B67633">
        <w:rPr>
          <w:color w:val="222222"/>
          <w:sz w:val="28"/>
          <w:szCs w:val="28"/>
        </w:rPr>
        <w:t xml:space="preserve"> opportunities in the cloud can save enterprises anywhere from one-half to one-third of their costs.</w:t>
      </w:r>
      <w:r w:rsidR="00E60BD1">
        <w:rPr>
          <w:noProof/>
          <w:color w:val="222222"/>
          <w:sz w:val="28"/>
          <w:szCs w:val="28"/>
        </w:rPr>
        <w:drawing>
          <wp:inline distT="0" distB="0" distL="0" distR="0" wp14:anchorId="68F1F1D7" wp14:editId="5D600EAB">
            <wp:extent cx="2743200" cy="914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35677FB2" w14:textId="39CD20ED" w:rsidR="005973AB" w:rsidRPr="00636CFD" w:rsidRDefault="005973AB" w:rsidP="006B1ADC">
      <w:pPr>
        <w:pStyle w:val="Heading2"/>
        <w:rPr>
          <w:caps/>
          <w:color w:val="21A2FF"/>
        </w:rPr>
        <w:pPrChange w:id="53" w:author="Exploring Series" w:date="2018-05-24T02:12:00Z">
          <w:pPr>
            <w:pStyle w:val="Heading2"/>
            <w:spacing w:before="0" w:after="120"/>
          </w:pPr>
        </w:pPrChange>
      </w:pPr>
      <w:r w:rsidRPr="00636CFD">
        <w:t>Learn About Backup Systems and Disaster Planning</w:t>
      </w:r>
    </w:p>
    <w:p w14:paraId="3EE9046B" w14:textId="77777777" w:rsidR="005F7A57" w:rsidRPr="00B67633" w:rsidRDefault="005F7A57" w:rsidP="00B67633">
      <w:pPr>
        <w:pStyle w:val="NormalWeb"/>
        <w:spacing w:before="0" w:beforeAutospacing="0" w:after="120" w:afterAutospacing="0"/>
        <w:rPr>
          <w:color w:val="282828"/>
          <w:sz w:val="28"/>
          <w:szCs w:val="28"/>
        </w:rPr>
      </w:pPr>
      <w:r w:rsidRPr="00B67633">
        <w:rPr>
          <w:color w:val="282828"/>
          <w:sz w:val="28"/>
          <w:szCs w:val="28"/>
        </w:rPr>
        <w:t xml:space="preserve">If you are like most people, you have lots of insurance on yourself – health insurance, life insurance, car insurance, homeowner’s insurance, etc. And, if you are like a lot of businesses, you, unfortunately, have very little in the way of technology insurance. Business interruption and data loss are two of the very worst things that can happen to an organization, so why is it that so little </w:t>
      </w:r>
      <w:r w:rsidRPr="00B67633">
        <w:rPr>
          <w:color w:val="282828"/>
          <w:sz w:val="28"/>
          <w:szCs w:val="28"/>
        </w:rPr>
        <w:lastRenderedPageBreak/>
        <w:t>thought is put into protecting against these awful possibilities?</w:t>
      </w:r>
    </w:p>
    <w:p w14:paraId="0C5B499A" w14:textId="77777777" w:rsidR="005F7A57" w:rsidRPr="00B67633" w:rsidRDefault="005F7A57" w:rsidP="00B67633">
      <w:pPr>
        <w:pStyle w:val="NormalWeb"/>
        <w:spacing w:before="0" w:beforeAutospacing="0" w:after="120" w:afterAutospacing="0"/>
        <w:rPr>
          <w:color w:val="282828"/>
          <w:sz w:val="28"/>
          <w:szCs w:val="28"/>
        </w:rPr>
      </w:pPr>
      <w:r w:rsidRPr="00B67633">
        <w:rPr>
          <w:color w:val="282828"/>
          <w:sz w:val="28"/>
          <w:szCs w:val="28"/>
        </w:rPr>
        <w:t>A great deal of time and money goes into the design, deployment, and support of your IT environment. But if backup and disaster recovery hasn’t been at the forefront of your planning, you may find yourself wishing you had directed more attention to scenarios you previously thought “would never happen to me.”</w:t>
      </w:r>
    </w:p>
    <w:p w14:paraId="25234C6C" w14:textId="77777777" w:rsidR="005F7A57" w:rsidRPr="00B67633" w:rsidRDefault="005F7A57" w:rsidP="00B67633">
      <w:pPr>
        <w:pStyle w:val="NormalWeb"/>
        <w:spacing w:before="0" w:beforeAutospacing="0" w:after="120" w:afterAutospacing="0"/>
        <w:rPr>
          <w:color w:val="282828"/>
          <w:sz w:val="28"/>
          <w:szCs w:val="28"/>
        </w:rPr>
      </w:pPr>
      <w:r w:rsidRPr="00B67633">
        <w:rPr>
          <w:color w:val="282828"/>
          <w:sz w:val="28"/>
          <w:szCs w:val="28"/>
        </w:rPr>
        <w:t>You may be thinking, “We have a backup system, so we’re good.” You may be right, but …</w:t>
      </w:r>
    </w:p>
    <w:p w14:paraId="56379CE8" w14:textId="77777777" w:rsidR="005F7A57" w:rsidRPr="00B67633" w:rsidRDefault="005F7A57" w:rsidP="00B67633">
      <w:pPr>
        <w:numPr>
          <w:ilvl w:val="0"/>
          <w:numId w:val="3"/>
        </w:numPr>
        <w:spacing w:after="120" w:line="240" w:lineRule="auto"/>
        <w:ind w:left="600"/>
        <w:rPr>
          <w:rFonts w:ascii="Times New Roman" w:hAnsi="Times New Roman" w:cs="Times New Roman"/>
          <w:color w:val="282828"/>
          <w:sz w:val="28"/>
          <w:szCs w:val="28"/>
        </w:rPr>
      </w:pPr>
      <w:r w:rsidRPr="00B67633">
        <w:rPr>
          <w:rFonts w:ascii="Times New Roman" w:hAnsi="Times New Roman" w:cs="Times New Roman"/>
          <w:color w:val="282828"/>
          <w:sz w:val="28"/>
          <w:szCs w:val="28"/>
        </w:rPr>
        <w:t>When was the last time your IT staff performed a file restore?</w:t>
      </w:r>
    </w:p>
    <w:p w14:paraId="2E8B49AC" w14:textId="77777777" w:rsidR="005F7A57" w:rsidRPr="00B67633" w:rsidRDefault="005F7A57" w:rsidP="00B67633">
      <w:pPr>
        <w:numPr>
          <w:ilvl w:val="0"/>
          <w:numId w:val="3"/>
        </w:numPr>
        <w:spacing w:after="120" w:line="240" w:lineRule="auto"/>
        <w:ind w:left="600"/>
        <w:rPr>
          <w:rFonts w:ascii="Times New Roman" w:hAnsi="Times New Roman" w:cs="Times New Roman"/>
          <w:color w:val="282828"/>
          <w:sz w:val="28"/>
          <w:szCs w:val="28"/>
        </w:rPr>
      </w:pPr>
      <w:r w:rsidRPr="00B67633">
        <w:rPr>
          <w:rFonts w:ascii="Times New Roman" w:hAnsi="Times New Roman" w:cs="Times New Roman"/>
          <w:color w:val="282828"/>
          <w:sz w:val="28"/>
          <w:szCs w:val="28"/>
        </w:rPr>
        <w:t>When was the last time a full system restore was performed?</w:t>
      </w:r>
    </w:p>
    <w:p w14:paraId="309619B6" w14:textId="77777777" w:rsidR="005F7A57" w:rsidRPr="00B67633" w:rsidRDefault="005F7A57" w:rsidP="00B67633">
      <w:pPr>
        <w:numPr>
          <w:ilvl w:val="0"/>
          <w:numId w:val="3"/>
        </w:numPr>
        <w:spacing w:after="120" w:line="240" w:lineRule="auto"/>
        <w:ind w:left="600"/>
        <w:rPr>
          <w:rFonts w:ascii="Times New Roman" w:hAnsi="Times New Roman" w:cs="Times New Roman"/>
          <w:color w:val="282828"/>
          <w:sz w:val="28"/>
          <w:szCs w:val="28"/>
        </w:rPr>
      </w:pPr>
      <w:r w:rsidRPr="00B67633">
        <w:rPr>
          <w:rFonts w:ascii="Times New Roman" w:hAnsi="Times New Roman" w:cs="Times New Roman"/>
          <w:color w:val="282828"/>
          <w:sz w:val="28"/>
          <w:szCs w:val="28"/>
        </w:rPr>
        <w:t>Are you backing up only data files or full system applications as well?</w:t>
      </w:r>
    </w:p>
    <w:p w14:paraId="096526E0" w14:textId="77777777" w:rsidR="005F7A57" w:rsidRPr="00B67633" w:rsidRDefault="005F7A57" w:rsidP="00B67633">
      <w:pPr>
        <w:numPr>
          <w:ilvl w:val="0"/>
          <w:numId w:val="3"/>
        </w:numPr>
        <w:spacing w:after="120" w:line="240" w:lineRule="auto"/>
        <w:ind w:left="600"/>
        <w:rPr>
          <w:rFonts w:ascii="Times New Roman" w:hAnsi="Times New Roman" w:cs="Times New Roman"/>
          <w:color w:val="282828"/>
          <w:sz w:val="28"/>
          <w:szCs w:val="28"/>
        </w:rPr>
      </w:pPr>
      <w:r w:rsidRPr="00B67633">
        <w:rPr>
          <w:rFonts w:ascii="Times New Roman" w:hAnsi="Times New Roman" w:cs="Times New Roman"/>
          <w:color w:val="282828"/>
          <w:sz w:val="28"/>
          <w:szCs w:val="28"/>
        </w:rPr>
        <w:t>Is your backup system self-contained on your premises or does it feature some type of off-site service?</w:t>
      </w:r>
    </w:p>
    <w:p w14:paraId="089104FE" w14:textId="77777777" w:rsidR="005F7A57" w:rsidRPr="00B67633" w:rsidRDefault="005F7A57" w:rsidP="00B67633">
      <w:pPr>
        <w:numPr>
          <w:ilvl w:val="0"/>
          <w:numId w:val="3"/>
        </w:numPr>
        <w:spacing w:after="120" w:line="240" w:lineRule="auto"/>
        <w:ind w:left="600"/>
        <w:rPr>
          <w:rFonts w:ascii="Times New Roman" w:hAnsi="Times New Roman" w:cs="Times New Roman"/>
          <w:color w:val="282828"/>
          <w:sz w:val="28"/>
          <w:szCs w:val="28"/>
        </w:rPr>
      </w:pPr>
      <w:r w:rsidRPr="00B67633">
        <w:rPr>
          <w:rFonts w:ascii="Times New Roman" w:hAnsi="Times New Roman" w:cs="Times New Roman"/>
          <w:color w:val="282828"/>
          <w:sz w:val="28"/>
          <w:szCs w:val="28"/>
        </w:rPr>
        <w:t>What is the failure-to-recovery-time for your organization, and is that recovery time fast enough to avoid lost business?</w:t>
      </w:r>
    </w:p>
    <w:p w14:paraId="3E793ECB" w14:textId="77777777" w:rsidR="005F7A57" w:rsidRPr="00B67633" w:rsidRDefault="005F7A57" w:rsidP="00B67633">
      <w:pPr>
        <w:numPr>
          <w:ilvl w:val="0"/>
          <w:numId w:val="3"/>
        </w:numPr>
        <w:spacing w:after="120" w:line="240" w:lineRule="auto"/>
        <w:ind w:left="600"/>
        <w:rPr>
          <w:rFonts w:ascii="Times New Roman" w:hAnsi="Times New Roman" w:cs="Times New Roman"/>
          <w:color w:val="282828"/>
          <w:sz w:val="28"/>
          <w:szCs w:val="28"/>
        </w:rPr>
      </w:pPr>
      <w:r w:rsidRPr="00B67633">
        <w:rPr>
          <w:rFonts w:ascii="Times New Roman" w:hAnsi="Times New Roman" w:cs="Times New Roman"/>
          <w:color w:val="282828"/>
          <w:sz w:val="28"/>
          <w:szCs w:val="28"/>
        </w:rPr>
        <w:t>If you lost power to your facility, how long could you operate?</w:t>
      </w:r>
    </w:p>
    <w:p w14:paraId="4C6AC644" w14:textId="77777777" w:rsidR="005F7A57" w:rsidRPr="00B67633" w:rsidRDefault="005F7A57" w:rsidP="00B67633">
      <w:pPr>
        <w:numPr>
          <w:ilvl w:val="0"/>
          <w:numId w:val="3"/>
        </w:numPr>
        <w:spacing w:after="120" w:line="240" w:lineRule="auto"/>
        <w:ind w:left="600"/>
        <w:rPr>
          <w:rFonts w:ascii="Times New Roman" w:hAnsi="Times New Roman" w:cs="Times New Roman"/>
          <w:color w:val="282828"/>
          <w:sz w:val="28"/>
          <w:szCs w:val="28"/>
        </w:rPr>
      </w:pPr>
      <w:r w:rsidRPr="00B67633">
        <w:rPr>
          <w:rFonts w:ascii="Times New Roman" w:hAnsi="Times New Roman" w:cs="Times New Roman"/>
          <w:color w:val="282828"/>
          <w:sz w:val="28"/>
          <w:szCs w:val="28"/>
        </w:rPr>
        <w:t>If your phone system, telephone service or Internet connection failed, what’s your backup plan?</w:t>
      </w:r>
    </w:p>
    <w:p w14:paraId="3744F459" w14:textId="77777777" w:rsidR="005F7A57" w:rsidRPr="00B67633" w:rsidRDefault="005F7A57" w:rsidP="00B67633">
      <w:pPr>
        <w:numPr>
          <w:ilvl w:val="0"/>
          <w:numId w:val="3"/>
        </w:numPr>
        <w:spacing w:after="120" w:line="240" w:lineRule="auto"/>
        <w:ind w:left="600"/>
        <w:rPr>
          <w:rFonts w:ascii="Times New Roman" w:hAnsi="Times New Roman" w:cs="Times New Roman"/>
          <w:color w:val="282828"/>
          <w:sz w:val="28"/>
          <w:szCs w:val="28"/>
        </w:rPr>
      </w:pPr>
      <w:r w:rsidRPr="00B67633">
        <w:rPr>
          <w:rFonts w:ascii="Times New Roman" w:hAnsi="Times New Roman" w:cs="Times New Roman"/>
          <w:color w:val="282828"/>
          <w:sz w:val="28"/>
          <w:szCs w:val="28"/>
        </w:rPr>
        <w:t>If inclement weather rendered your office unusable, how would your operations continue?</w:t>
      </w:r>
    </w:p>
    <w:p w14:paraId="6B5EC568" w14:textId="49781CF6" w:rsidR="005F7A57" w:rsidRPr="00B67633" w:rsidRDefault="005F7A57" w:rsidP="00B67633">
      <w:pPr>
        <w:pStyle w:val="NormalWeb"/>
        <w:spacing w:before="0" w:beforeAutospacing="0" w:after="120" w:afterAutospacing="0"/>
        <w:rPr>
          <w:color w:val="282828"/>
          <w:sz w:val="28"/>
          <w:szCs w:val="28"/>
        </w:rPr>
      </w:pPr>
      <w:r w:rsidRPr="00B67633">
        <w:rPr>
          <w:color w:val="282828"/>
          <w:sz w:val="28"/>
          <w:szCs w:val="28"/>
        </w:rPr>
        <w:t xml:space="preserve">These are just a few of the questions that are posed and addressed in a well-designed Business Continuity and Disaster Planning strategy. </w:t>
      </w:r>
      <w:r w:rsidR="005973AB" w:rsidRPr="00B67633">
        <w:rPr>
          <w:color w:val="282828"/>
          <w:sz w:val="28"/>
          <w:szCs w:val="28"/>
        </w:rPr>
        <w:t>New Castle engineers</w:t>
      </w:r>
      <w:r w:rsidRPr="00B67633">
        <w:rPr>
          <w:color w:val="282828"/>
          <w:sz w:val="28"/>
          <w:szCs w:val="28"/>
        </w:rPr>
        <w:t xml:space="preserve"> are experts at aiding in the development and deployment of a sound strategy to protect against and recover from business interruption and data loss.</w:t>
      </w:r>
    </w:p>
    <w:p w14:paraId="2DC82723" w14:textId="77777777" w:rsidR="005F7A57" w:rsidRPr="00636CFD" w:rsidRDefault="005F7A57" w:rsidP="006B1ADC">
      <w:pPr>
        <w:pStyle w:val="Heading2"/>
        <w:rPr>
          <w:color w:val="282828"/>
        </w:rPr>
        <w:pPrChange w:id="54" w:author="Exploring Series" w:date="2018-05-24T02:12:00Z">
          <w:pPr>
            <w:pStyle w:val="Heading2"/>
            <w:spacing w:before="0" w:after="120"/>
          </w:pPr>
        </w:pPrChange>
      </w:pPr>
      <w:r w:rsidRPr="00636CFD">
        <w:t>Disaster Recovery vs. Backup. Which is right for you?</w:t>
      </w:r>
    </w:p>
    <w:p w14:paraId="72922308" w14:textId="31C8A721" w:rsidR="005F7A57" w:rsidRPr="00B67633" w:rsidRDefault="005F7A57" w:rsidP="00B67633">
      <w:pPr>
        <w:spacing w:after="120" w:line="390" w:lineRule="atLeast"/>
        <w:rPr>
          <w:rFonts w:ascii="Times New Roman" w:eastAsia="Times New Roman" w:hAnsi="Times New Roman" w:cs="Times New Roman"/>
          <w:color w:val="333333"/>
          <w:sz w:val="28"/>
          <w:szCs w:val="28"/>
        </w:rPr>
      </w:pPr>
      <w:r w:rsidRPr="00B67633">
        <w:rPr>
          <w:rFonts w:ascii="Times New Roman" w:eastAsia="Times New Roman" w:hAnsi="Times New Roman" w:cs="Times New Roman"/>
          <w:color w:val="333333"/>
          <w:sz w:val="28"/>
          <w:szCs w:val="28"/>
        </w:rPr>
        <w:t>Data</w:t>
      </w:r>
      <w:r w:rsidR="00C25CCD" w:rsidRPr="00B67633">
        <w:rPr>
          <w:rFonts w:ascii="Times New Roman" w:eastAsia="Times New Roman" w:hAnsi="Times New Roman" w:cs="Times New Roman"/>
          <w:color w:val="333333"/>
          <w:sz w:val="28"/>
          <w:szCs w:val="28"/>
        </w:rPr>
        <w:t xml:space="preserve"> </w:t>
      </w:r>
      <w:r w:rsidRPr="00B67633">
        <w:rPr>
          <w:rFonts w:ascii="Times New Roman" w:eastAsia="Times New Roman" w:hAnsi="Times New Roman" w:cs="Times New Roman"/>
          <w:color w:val="333333"/>
          <w:sz w:val="28"/>
          <w:szCs w:val="28"/>
        </w:rPr>
        <w:t xml:space="preserve">center downtime means an organization can’t serve its customers and it can’t execute transactions, leading, potentially, to thousands of dollars of lost revenue. Recent data shows that 76 percent of companies experienced an outage in the last year and only 13 percent of those outages were the result of natural disasters. Most “disasters” are related to human error and minor power outages, and the expectation is that data </w:t>
      </w:r>
      <w:r w:rsidR="006D565C" w:rsidRPr="00B67633">
        <w:rPr>
          <w:rFonts w:ascii="Times New Roman" w:eastAsia="Times New Roman" w:hAnsi="Times New Roman" w:cs="Times New Roman"/>
          <w:color w:val="333333"/>
          <w:sz w:val="28"/>
          <w:szCs w:val="28"/>
        </w:rPr>
        <w:t>recovery</w:t>
      </w:r>
      <w:r w:rsidRPr="00B67633">
        <w:rPr>
          <w:rFonts w:ascii="Times New Roman" w:eastAsia="Times New Roman" w:hAnsi="Times New Roman" w:cs="Times New Roman"/>
          <w:color w:val="333333"/>
          <w:sz w:val="28"/>
          <w:szCs w:val="28"/>
        </w:rPr>
        <w:t xml:space="preserve"> should be fast</w:t>
      </w:r>
      <w:r w:rsidR="003E7C30" w:rsidRPr="00B67633">
        <w:rPr>
          <w:rFonts w:ascii="Times New Roman" w:eastAsia="Times New Roman" w:hAnsi="Times New Roman" w:cs="Times New Roman"/>
          <w:color w:val="333333"/>
          <w:sz w:val="28"/>
          <w:szCs w:val="28"/>
        </w:rPr>
        <w:t>.</w:t>
      </w:r>
      <w:r w:rsidRPr="00B67633">
        <w:rPr>
          <w:rFonts w:ascii="Times New Roman" w:eastAsia="Times New Roman" w:hAnsi="Times New Roman" w:cs="Times New Roman"/>
          <w:color w:val="333333"/>
          <w:sz w:val="28"/>
          <w:szCs w:val="28"/>
        </w:rPr>
        <w:t xml:space="preserve"> However, using a backup solution to meet business continuity needs </w:t>
      </w:r>
      <w:r w:rsidR="003E7C30" w:rsidRPr="00B67633">
        <w:rPr>
          <w:rFonts w:ascii="Times New Roman" w:eastAsia="Times New Roman" w:hAnsi="Times New Roman" w:cs="Times New Roman"/>
          <w:color w:val="333333"/>
          <w:sz w:val="28"/>
          <w:szCs w:val="28"/>
        </w:rPr>
        <w:t>is not good enough.</w:t>
      </w:r>
      <w:r w:rsidRPr="00B67633">
        <w:rPr>
          <w:rFonts w:ascii="Times New Roman" w:eastAsia="Times New Roman" w:hAnsi="Times New Roman" w:cs="Times New Roman"/>
          <w:color w:val="333333"/>
          <w:sz w:val="28"/>
          <w:szCs w:val="28"/>
        </w:rPr>
        <w:t xml:space="preserve"> Data backup is simply not a comprehensive information and application recovery solution.</w:t>
      </w:r>
    </w:p>
    <w:p w14:paraId="6B56E862" w14:textId="21A5E67A" w:rsidR="005F7A57" w:rsidRPr="00B67633" w:rsidRDefault="005F7A57" w:rsidP="00B67633">
      <w:pPr>
        <w:spacing w:after="120" w:line="390" w:lineRule="atLeast"/>
        <w:rPr>
          <w:rFonts w:ascii="Times New Roman" w:eastAsia="Times New Roman" w:hAnsi="Times New Roman" w:cs="Times New Roman"/>
          <w:color w:val="333333"/>
          <w:sz w:val="28"/>
          <w:szCs w:val="28"/>
        </w:rPr>
      </w:pPr>
      <w:r w:rsidRPr="00B67633">
        <w:rPr>
          <w:rFonts w:ascii="Times New Roman" w:eastAsia="Times New Roman" w:hAnsi="Times New Roman" w:cs="Times New Roman"/>
          <w:color w:val="333333"/>
          <w:sz w:val="28"/>
          <w:szCs w:val="28"/>
        </w:rPr>
        <w:t xml:space="preserve">Common examples of backup methods include off-site tape and </w:t>
      </w:r>
      <w:r w:rsidRPr="00B67633">
        <w:rPr>
          <w:rFonts w:ascii="Times New Roman" w:eastAsia="Times New Roman" w:hAnsi="Times New Roman" w:cs="Times New Roman"/>
          <w:color w:val="333333"/>
          <w:sz w:val="28"/>
          <w:szCs w:val="28"/>
        </w:rPr>
        <w:lastRenderedPageBreak/>
        <w:t>cloud storage. Many companies think these methods will protect them if there’s an outage or a disaster. The unfortunate reality is that while backup is generally inexpensive and convenient, it does not ensure quick recovery when a disaster occurs – it only ensures that the data is stored somewhere and can be accessed – eventually.</w:t>
      </w:r>
    </w:p>
    <w:p w14:paraId="001DE8D3" w14:textId="77777777" w:rsidR="005F7A57" w:rsidRPr="00B67633" w:rsidRDefault="005F7A57" w:rsidP="00B67633">
      <w:pPr>
        <w:pStyle w:val="Heading3"/>
        <w:spacing w:before="0" w:after="120"/>
        <w:rPr>
          <w:rFonts w:ascii="Times New Roman" w:eastAsia="Times New Roman" w:hAnsi="Times New Roman" w:cs="Times New Roman"/>
          <w:sz w:val="28"/>
          <w:szCs w:val="28"/>
        </w:rPr>
      </w:pPr>
      <w:r w:rsidRPr="00B67633">
        <w:rPr>
          <w:rFonts w:ascii="Times New Roman" w:eastAsia="Times New Roman" w:hAnsi="Times New Roman" w:cs="Times New Roman"/>
          <w:sz w:val="28"/>
          <w:szCs w:val="28"/>
        </w:rPr>
        <w:t>What Is Backup?</w:t>
      </w:r>
    </w:p>
    <w:p w14:paraId="16798573" w14:textId="1901AD8F" w:rsidR="005F7A57" w:rsidRPr="00B67633" w:rsidRDefault="003E7C30" w:rsidP="00B67633">
      <w:pPr>
        <w:spacing w:after="120" w:line="390" w:lineRule="atLeast"/>
        <w:rPr>
          <w:rFonts w:ascii="Times New Roman" w:eastAsia="Times New Roman" w:hAnsi="Times New Roman" w:cs="Times New Roman"/>
          <w:color w:val="333333"/>
          <w:sz w:val="28"/>
          <w:szCs w:val="28"/>
        </w:rPr>
      </w:pPr>
      <w:r w:rsidRPr="00B67633">
        <w:rPr>
          <w:rFonts w:ascii="Times New Roman" w:eastAsia="Times New Roman" w:hAnsi="Times New Roman" w:cs="Times New Roman"/>
          <w:color w:val="333333"/>
          <w:sz w:val="28"/>
          <w:szCs w:val="28"/>
        </w:rPr>
        <w:t>As you consider</w:t>
      </w:r>
      <w:r w:rsidR="005F7A57" w:rsidRPr="00B67633">
        <w:rPr>
          <w:rFonts w:ascii="Times New Roman" w:eastAsia="Times New Roman" w:hAnsi="Times New Roman" w:cs="Times New Roman"/>
          <w:color w:val="333333"/>
          <w:sz w:val="28"/>
          <w:szCs w:val="28"/>
        </w:rPr>
        <w:t xml:space="preserve"> backup vs disaster recovery, </w:t>
      </w:r>
      <w:r w:rsidRPr="00B67633">
        <w:rPr>
          <w:rFonts w:ascii="Times New Roman" w:eastAsia="Times New Roman" w:hAnsi="Times New Roman" w:cs="Times New Roman"/>
          <w:color w:val="333333"/>
          <w:sz w:val="28"/>
          <w:szCs w:val="28"/>
        </w:rPr>
        <w:t>begin</w:t>
      </w:r>
      <w:r w:rsidR="005F7A57" w:rsidRPr="00B67633">
        <w:rPr>
          <w:rFonts w:ascii="Times New Roman" w:eastAsia="Times New Roman" w:hAnsi="Times New Roman" w:cs="Times New Roman"/>
          <w:color w:val="333333"/>
          <w:sz w:val="28"/>
          <w:szCs w:val="28"/>
        </w:rPr>
        <w:t xml:space="preserve"> with the basics. What is backup? In short, backup is copying your files to another disk. This can be through a tape backup, a secondary computer, or a cloud hosted backup solution.</w:t>
      </w:r>
      <w:r w:rsidRPr="00B67633">
        <w:rPr>
          <w:rFonts w:ascii="Times New Roman" w:eastAsia="Times New Roman" w:hAnsi="Times New Roman" w:cs="Times New Roman"/>
          <w:color w:val="333333"/>
          <w:sz w:val="28"/>
          <w:szCs w:val="28"/>
        </w:rPr>
        <w:t xml:space="preserve"> </w:t>
      </w:r>
    </w:p>
    <w:p w14:paraId="4F01595B" w14:textId="58E0BF85" w:rsidR="005F7A57" w:rsidRPr="00B67633" w:rsidRDefault="005F7A57" w:rsidP="00B67633">
      <w:pPr>
        <w:spacing w:after="120" w:line="390" w:lineRule="atLeast"/>
        <w:rPr>
          <w:rFonts w:ascii="Times New Roman" w:eastAsia="Times New Roman" w:hAnsi="Times New Roman" w:cs="Times New Roman"/>
          <w:color w:val="333333"/>
          <w:sz w:val="28"/>
          <w:szCs w:val="28"/>
        </w:rPr>
      </w:pPr>
      <w:r w:rsidRPr="00B67633">
        <w:rPr>
          <w:rFonts w:ascii="Times New Roman" w:eastAsia="Times New Roman" w:hAnsi="Times New Roman" w:cs="Times New Roman"/>
          <w:color w:val="333333"/>
          <w:sz w:val="28"/>
          <w:szCs w:val="28"/>
        </w:rPr>
        <w:t>It is important to have a backup solution in place. Backup protects your data in case of theft (a single laptop to office break-ins), employee accidents (deletion of an important file), or technical issues (crashed hard drive). With this protection, you can access a copy of your data and restore it easily.</w:t>
      </w:r>
    </w:p>
    <w:p w14:paraId="01CDD255" w14:textId="0BFA97C1" w:rsidR="005F7A57" w:rsidRPr="00B67633" w:rsidRDefault="005F7A57" w:rsidP="00B67633">
      <w:pPr>
        <w:pStyle w:val="Heading3"/>
        <w:spacing w:before="0" w:after="120"/>
        <w:rPr>
          <w:rFonts w:ascii="Times New Roman" w:eastAsia="Times New Roman" w:hAnsi="Times New Roman" w:cs="Times New Roman"/>
          <w:sz w:val="28"/>
          <w:szCs w:val="28"/>
        </w:rPr>
      </w:pPr>
      <w:r w:rsidRPr="00B67633">
        <w:rPr>
          <w:rFonts w:ascii="Times New Roman" w:eastAsia="Times New Roman" w:hAnsi="Times New Roman" w:cs="Times New Roman"/>
          <w:sz w:val="28"/>
          <w:szCs w:val="28"/>
        </w:rPr>
        <w:t>What Is Disaster Recovery?</w:t>
      </w:r>
    </w:p>
    <w:p w14:paraId="500ABD80" w14:textId="69A3F719" w:rsidR="005F7A57" w:rsidRPr="00B67633" w:rsidRDefault="005F7A57" w:rsidP="00B67633">
      <w:pPr>
        <w:spacing w:after="120" w:line="390" w:lineRule="atLeast"/>
        <w:rPr>
          <w:rFonts w:ascii="Times New Roman" w:eastAsia="Times New Roman" w:hAnsi="Times New Roman" w:cs="Times New Roman"/>
          <w:color w:val="333333"/>
          <w:sz w:val="28"/>
          <w:szCs w:val="28"/>
        </w:rPr>
      </w:pPr>
      <w:r w:rsidRPr="00B67633">
        <w:rPr>
          <w:rFonts w:ascii="Times New Roman" w:eastAsia="Times New Roman" w:hAnsi="Times New Roman" w:cs="Times New Roman"/>
          <w:color w:val="333333"/>
          <w:sz w:val="28"/>
          <w:szCs w:val="28"/>
        </w:rPr>
        <w:t xml:space="preserve">Disaster recovery is </w:t>
      </w:r>
      <w:r w:rsidR="003E7C30" w:rsidRPr="00B67633">
        <w:rPr>
          <w:rFonts w:ascii="Times New Roman" w:eastAsia="Times New Roman" w:hAnsi="Times New Roman" w:cs="Times New Roman"/>
          <w:color w:val="333333"/>
          <w:sz w:val="28"/>
          <w:szCs w:val="28"/>
        </w:rPr>
        <w:t>like</w:t>
      </w:r>
      <w:r w:rsidRPr="00B67633">
        <w:rPr>
          <w:rFonts w:ascii="Times New Roman" w:eastAsia="Times New Roman" w:hAnsi="Times New Roman" w:cs="Times New Roman"/>
          <w:color w:val="333333"/>
          <w:sz w:val="28"/>
          <w:szCs w:val="28"/>
        </w:rPr>
        <w:t xml:space="preserve"> backup but is used for larger instances. A complete image of your disk drives and servers </w:t>
      </w:r>
      <w:r w:rsidRPr="00B67633">
        <w:rPr>
          <w:rFonts w:ascii="Times New Roman" w:eastAsia="Times New Roman" w:hAnsi="Times New Roman" w:cs="Times New Roman"/>
          <w:color w:val="333333"/>
          <w:sz w:val="28"/>
          <w:szCs w:val="28"/>
        </w:rPr>
        <w:t xml:space="preserve">are </w:t>
      </w:r>
      <w:r w:rsidR="006D565C" w:rsidRPr="00B67633">
        <w:rPr>
          <w:rFonts w:ascii="Times New Roman" w:eastAsia="Times New Roman" w:hAnsi="Times New Roman" w:cs="Times New Roman"/>
          <w:color w:val="333333"/>
          <w:sz w:val="28"/>
          <w:szCs w:val="28"/>
        </w:rPr>
        <w:t>mirrored</w:t>
      </w:r>
      <w:r w:rsidRPr="00B67633">
        <w:rPr>
          <w:rFonts w:ascii="Times New Roman" w:eastAsia="Times New Roman" w:hAnsi="Times New Roman" w:cs="Times New Roman"/>
          <w:color w:val="333333"/>
          <w:sz w:val="28"/>
          <w:szCs w:val="28"/>
        </w:rPr>
        <w:t xml:space="preserve">. The image allows you to restore the system </w:t>
      </w:r>
      <w:r w:rsidR="003E7C30" w:rsidRPr="00B67633">
        <w:rPr>
          <w:rFonts w:ascii="Times New Roman" w:eastAsia="Times New Roman" w:hAnsi="Times New Roman" w:cs="Times New Roman"/>
          <w:color w:val="333333"/>
          <w:sz w:val="28"/>
          <w:szCs w:val="28"/>
        </w:rPr>
        <w:t>more quickly</w:t>
      </w:r>
      <w:r w:rsidRPr="00B67633">
        <w:rPr>
          <w:rFonts w:ascii="Times New Roman" w:eastAsia="Times New Roman" w:hAnsi="Times New Roman" w:cs="Times New Roman"/>
          <w:color w:val="333333"/>
          <w:sz w:val="28"/>
          <w:szCs w:val="28"/>
        </w:rPr>
        <w:t xml:space="preserve"> than reinstalling an OS and copying files.</w:t>
      </w:r>
    </w:p>
    <w:p w14:paraId="4714C14D" w14:textId="0428C515" w:rsidR="005F7A57" w:rsidRPr="00B67633" w:rsidRDefault="005F7A57" w:rsidP="00B67633">
      <w:pPr>
        <w:spacing w:after="120" w:line="390" w:lineRule="atLeast"/>
        <w:rPr>
          <w:rFonts w:ascii="Times New Roman" w:eastAsia="Times New Roman" w:hAnsi="Times New Roman" w:cs="Times New Roman"/>
          <w:color w:val="333333"/>
          <w:sz w:val="28"/>
          <w:szCs w:val="28"/>
        </w:rPr>
      </w:pPr>
      <w:r w:rsidRPr="00B67633">
        <w:rPr>
          <w:rFonts w:ascii="Times New Roman" w:eastAsia="Times New Roman" w:hAnsi="Times New Roman" w:cs="Times New Roman"/>
          <w:color w:val="333333"/>
          <w:sz w:val="28"/>
          <w:szCs w:val="28"/>
        </w:rPr>
        <w:t xml:space="preserve">Don’t get caught up on the term “disaster” and believe it </w:t>
      </w:r>
      <w:proofErr w:type="gramStart"/>
      <w:r w:rsidRPr="00B67633">
        <w:rPr>
          <w:rFonts w:ascii="Times New Roman" w:eastAsia="Times New Roman" w:hAnsi="Times New Roman" w:cs="Times New Roman"/>
          <w:color w:val="333333"/>
          <w:sz w:val="28"/>
          <w:szCs w:val="28"/>
        </w:rPr>
        <w:t>has to</w:t>
      </w:r>
      <w:proofErr w:type="gramEnd"/>
      <w:r w:rsidRPr="00B67633">
        <w:rPr>
          <w:rFonts w:ascii="Times New Roman" w:eastAsia="Times New Roman" w:hAnsi="Times New Roman" w:cs="Times New Roman"/>
          <w:color w:val="333333"/>
          <w:sz w:val="28"/>
          <w:szCs w:val="28"/>
        </w:rPr>
        <w:t xml:space="preserve"> be</w:t>
      </w:r>
      <w:r w:rsidR="00E7476D" w:rsidRPr="00B67633">
        <w:rPr>
          <w:rFonts w:ascii="Times New Roman" w:eastAsia="Times New Roman" w:hAnsi="Times New Roman" w:cs="Times New Roman"/>
          <w:color w:val="333333"/>
          <w:sz w:val="28"/>
          <w:szCs w:val="28"/>
        </w:rPr>
        <w:t xml:space="preserve"> a</w:t>
      </w:r>
      <w:r w:rsidRPr="00B67633">
        <w:rPr>
          <w:rFonts w:ascii="Times New Roman" w:eastAsia="Times New Roman" w:hAnsi="Times New Roman" w:cs="Times New Roman"/>
          <w:color w:val="333333"/>
          <w:sz w:val="28"/>
          <w:szCs w:val="28"/>
        </w:rPr>
        <w:t xml:space="preserve"> major incident. A disaster can be your entire network crashes and your employees can no longer work for the day (or longer). With a disaster recovery plan, your employees can continue to work by using the mirrored system. With your employees set, your IT works on fixing the problem with the original network.</w:t>
      </w:r>
    </w:p>
    <w:p w14:paraId="1200A7EF" w14:textId="7BAAF8A8" w:rsidR="00FD3CAA" w:rsidRPr="00B67633" w:rsidRDefault="00FD3CAA" w:rsidP="00B67633">
      <w:pPr>
        <w:pStyle w:val="Heading3"/>
        <w:spacing w:before="0" w:after="120"/>
        <w:rPr>
          <w:rFonts w:ascii="Times New Roman" w:eastAsia="Times New Roman" w:hAnsi="Times New Roman" w:cs="Times New Roman"/>
          <w:sz w:val="28"/>
          <w:szCs w:val="28"/>
        </w:rPr>
      </w:pPr>
      <w:r w:rsidRPr="00B67633">
        <w:rPr>
          <w:rFonts w:ascii="Times New Roman" w:eastAsia="Times New Roman" w:hAnsi="Times New Roman" w:cs="Times New Roman"/>
          <w:sz w:val="28"/>
          <w:szCs w:val="28"/>
        </w:rPr>
        <w:t>We Are Here to Help</w:t>
      </w:r>
    </w:p>
    <w:p w14:paraId="1FF6C47F" w14:textId="372C6DD3" w:rsidR="003E7C30" w:rsidRDefault="003E7C30" w:rsidP="00B67633">
      <w:pPr>
        <w:spacing w:after="120" w:line="390" w:lineRule="atLeast"/>
        <w:rPr>
          <w:rFonts w:ascii="Times New Roman" w:eastAsia="Times New Roman" w:hAnsi="Times New Roman" w:cs="Times New Roman"/>
          <w:color w:val="333333"/>
          <w:sz w:val="28"/>
          <w:szCs w:val="28"/>
        </w:rPr>
      </w:pPr>
      <w:r w:rsidRPr="00B67633">
        <w:rPr>
          <w:rFonts w:ascii="Times New Roman" w:eastAsia="Times New Roman" w:hAnsi="Times New Roman" w:cs="Times New Roman"/>
          <w:color w:val="333333"/>
          <w:sz w:val="28"/>
          <w:szCs w:val="28"/>
        </w:rPr>
        <w:t xml:space="preserve">It is never too early to begin planning for the inevitable data loss your company will one day encounter. We hope this summary has been helpful and that you remember we are </w:t>
      </w:r>
      <w:r w:rsidR="00FD3CAA" w:rsidRPr="00B67633">
        <w:rPr>
          <w:rFonts w:ascii="Times New Roman" w:eastAsia="Times New Roman" w:hAnsi="Times New Roman" w:cs="Times New Roman"/>
          <w:color w:val="333333"/>
          <w:sz w:val="28"/>
          <w:szCs w:val="28"/>
        </w:rPr>
        <w:t>here to help in our community. Call on us any time.</w:t>
      </w:r>
    </w:p>
    <w:p w14:paraId="7A2A7577" w14:textId="279C8528" w:rsidR="00E60BD1" w:rsidRPr="00B67633" w:rsidRDefault="00E60BD1" w:rsidP="00B67633">
      <w:pPr>
        <w:spacing w:after="120" w:line="390" w:lineRule="atLeast"/>
        <w:rPr>
          <w:rFonts w:ascii="Times New Roman" w:eastAsia="Times New Roman" w:hAnsi="Times New Roman" w:cs="Times New Roman"/>
          <w:color w:val="333333"/>
          <w:sz w:val="28"/>
          <w:szCs w:val="28"/>
        </w:rPr>
      </w:pPr>
      <w:r w:rsidRPr="00E60BD1">
        <w:rPr>
          <w:rFonts w:ascii="Times New Roman" w:eastAsia="Times New Roman" w:hAnsi="Times New Roman" w:cs="Times New Roman"/>
          <w:noProof/>
          <w:color w:val="333333"/>
          <w:sz w:val="28"/>
          <w:szCs w:val="28"/>
        </w:rPr>
        <mc:AlternateContent>
          <mc:Choice Requires="wps">
            <w:drawing>
              <wp:anchor distT="91440" distB="91440" distL="114300" distR="114300" simplePos="0" relativeHeight="251664384" behindDoc="0" locked="0" layoutInCell="1" allowOverlap="1" wp14:anchorId="053BAE31" wp14:editId="35BD131A">
                <wp:simplePos x="0" y="0"/>
                <wp:positionH relativeFrom="page">
                  <wp:posOffset>4070985</wp:posOffset>
                </wp:positionH>
                <wp:positionV relativeFrom="paragraph">
                  <wp:posOffset>457200</wp:posOffset>
                </wp:positionV>
                <wp:extent cx="347472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14:paraId="6647EFFE" w14:textId="6ED6AC11" w:rsidR="00E60BD1" w:rsidRDefault="00E60BD1">
                            <w:pPr>
                              <w:pBdr>
                                <w:top w:val="single" w:sz="24" w:space="8" w:color="4472C4" w:themeColor="accent1"/>
                                <w:bottom w:val="single" w:sz="24" w:space="8" w:color="4472C4" w:themeColor="accent1"/>
                              </w:pBdr>
                              <w:spacing w:after="0"/>
                              <w:rPr>
                                <w:i/>
                                <w:iCs/>
                                <w:color w:val="4472C4" w:themeColor="accent1"/>
                                <w:sz w:val="24"/>
                              </w:rPr>
                            </w:pPr>
                            <w:r w:rsidRPr="00B67633">
                              <w:rPr>
                                <w:rFonts w:ascii="Rockwell" w:hAnsi="Rockwell"/>
                                <w:i/>
                                <w:color w:val="000000" w:themeColor="text1"/>
                                <w:sz w:val="24"/>
                                <w:szCs w:val="24"/>
                              </w:rPr>
                              <w:t>We understand the importance of your company data and we'll do everything we can to retrieve your lost data</w:t>
                            </w:r>
                            <w:r w:rsidRPr="00840FED">
                              <w:rPr>
                                <w:rFonts w:ascii="Rockwell" w:hAnsi="Rockwell"/>
                                <w:color w:val="000000" w:themeColor="text1"/>
                                <w:sz w:val="24"/>
                                <w:szCs w:val="24"/>
                              </w:rPr>
                              <w:t>.</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 w14:anchorId="053BAE31" id="Text Box 2" o:spid="_x0000_s1027" type="#_x0000_t202" style="position:absolute;margin-left:320.55pt;margin-top:36pt;width:273.6pt;height:110.55pt;z-index:251664384;visibility:visible;mso-wrap-style:square;mso-width-percent:585;mso-height-percent:200;mso-wrap-distance-left:9pt;mso-wrap-distance-top:7.2pt;mso-wrap-distance-right:9pt;mso-wrap-distance-bottom:7.2pt;mso-position-horizontal:absolute;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" filled="f" stroked="f">
                <v:textbox style="mso-fit-shape-to-text:t">
                  <w:txbxContent>
                    <w:p w14:paraId="6647EFFE" w14:textId="6ED6AC11" w:rsidR="00E60BD1" w:rsidRDefault="00E60BD1">
                      <w:pPr>
                        <w:pBdr>
                          <w:top w:val="single" w:sz="24" w:space="8" w:color="4472C4" w:themeColor="accent1"/>
                          <w:bottom w:val="single" w:sz="24" w:space="8" w:color="4472C4" w:themeColor="accent1"/>
                        </w:pBdr>
                        <w:spacing w:after="0"/>
                        <w:rPr>
                          <w:i/>
                          <w:iCs/>
                          <w:color w:val="4472C4" w:themeColor="accent1"/>
                          <w:sz w:val="24"/>
                        </w:rPr>
                      </w:pPr>
                      <w:r w:rsidRPr="00B67633">
                        <w:rPr>
                          <w:rFonts w:ascii="Rockwell" w:hAnsi="Rockwell"/>
                          <w:i/>
                          <w:color w:val="000000" w:themeColor="text1"/>
                          <w:sz w:val="24"/>
                          <w:szCs w:val="24"/>
                        </w:rPr>
                        <w:t>We understand the importance of your company data and we'll do everything we can to retrieve your lost data</w:t>
                      </w:r>
                      <w:r w:rsidRPr="00840FED">
                        <w:rPr>
                          <w:rFonts w:ascii="Rockwell" w:hAnsi="Rockwell"/>
                          <w:color w:val="000000" w:themeColor="text1"/>
                          <w:sz w:val="24"/>
                          <w:szCs w:val="24"/>
                        </w:rPr>
                        <w:t>.</w:t>
                      </w:r>
                    </w:p>
                  </w:txbxContent>
                </v:textbox>
                <w10:wrap type="topAndBottom" anchorx="page"/>
              </v:shape>
            </w:pict>
          </mc:Fallback>
        </mc:AlternateContent>
      </w:r>
    </w:p>
    <w:sectPr w:rsidR="00E60BD1" w:rsidRPr="00B67633" w:rsidSect="00E60BD1">
      <w:type w:val="continuous"/>
      <w:pgSz w:w="12240" w:h="15840"/>
      <w:pgMar w:top="1440" w:right="1440" w:bottom="1440" w:left="144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amp;quot">
    <w:altName w:val="Cambria"/>
    <w:panose1 w:val="00000000000000000000"/>
    <w:charset w:val="00"/>
    <w:family w:val="roman"/>
    <w:notTrueType/>
    <w:pitch w:val="default"/>
  </w:font>
  <w:font w:name="Rockwell">
    <w:panose1 w:val="020606030202050204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9330E"/>
    <w:multiLevelType w:val="multilevel"/>
    <w:tmpl w:val="A0B48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16513C"/>
    <w:multiLevelType w:val="multilevel"/>
    <w:tmpl w:val="5A9C9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8630B2A"/>
    <w:multiLevelType w:val="multilevel"/>
    <w:tmpl w:val="D618D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xploring Series">
    <w15:presenceInfo w15:providerId="Windows Live" w15:userId="7e73b20ff943580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A57"/>
    <w:rsid w:val="00117B49"/>
    <w:rsid w:val="00206468"/>
    <w:rsid w:val="002C4C4B"/>
    <w:rsid w:val="002E0F22"/>
    <w:rsid w:val="003E7C30"/>
    <w:rsid w:val="003F401F"/>
    <w:rsid w:val="005973AB"/>
    <w:rsid w:val="005F7A57"/>
    <w:rsid w:val="00636CFD"/>
    <w:rsid w:val="006B1ADC"/>
    <w:rsid w:val="006D565C"/>
    <w:rsid w:val="008326EC"/>
    <w:rsid w:val="00840FED"/>
    <w:rsid w:val="009C7603"/>
    <w:rsid w:val="00A41724"/>
    <w:rsid w:val="00A60CEC"/>
    <w:rsid w:val="00B67633"/>
    <w:rsid w:val="00BF2C63"/>
    <w:rsid w:val="00C05D2F"/>
    <w:rsid w:val="00C25CCD"/>
    <w:rsid w:val="00D214CE"/>
    <w:rsid w:val="00D85378"/>
    <w:rsid w:val="00E60BD1"/>
    <w:rsid w:val="00E7476D"/>
    <w:rsid w:val="00EE5C54"/>
    <w:rsid w:val="00F92343"/>
    <w:rsid w:val="00FD3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D70F9"/>
  <w15:chartTrackingRefBased/>
  <w15:docId w15:val="{3471F2BF-4C20-4465-9A77-FC2ECF1F1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7A57"/>
  </w:style>
  <w:style w:type="paragraph" w:styleId="Heading1">
    <w:name w:val="heading 1"/>
    <w:basedOn w:val="Normal"/>
    <w:next w:val="Normal"/>
    <w:link w:val="Heading1Char"/>
    <w:uiPriority w:val="9"/>
    <w:qFormat/>
    <w:rsid w:val="005F7A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36CFD"/>
    <w:pPr>
      <w:keepNext/>
      <w:keepLines/>
      <w:spacing w:after="120"/>
      <w:outlineLvl w:val="1"/>
      <w:pPrChange w:id="0" w:author="Exploring Series" w:date="2018-05-24T02:12:00Z">
        <w:pPr>
          <w:keepNext/>
          <w:keepLines/>
          <w:spacing w:before="40" w:line="259" w:lineRule="auto"/>
          <w:outlineLvl w:val="1"/>
        </w:pPr>
      </w:pPrChange>
    </w:pPr>
    <w:rPr>
      <w:rFonts w:ascii="Times New Roman" w:eastAsiaTheme="majorEastAsia" w:hAnsi="Times New Roman" w:cs="Times New Roman"/>
      <w:b/>
      <w:color w:val="2F5496" w:themeColor="accent1" w:themeShade="BF"/>
      <w:sz w:val="28"/>
      <w:szCs w:val="28"/>
      <w:rPrChange w:id="0" w:author="Exploring Series" w:date="2018-05-24T02:12:00Z">
        <w:rPr>
          <w:rFonts w:asciiTheme="majorHAnsi" w:eastAsiaTheme="majorEastAsia" w:hAnsiTheme="majorHAnsi" w:cstheme="majorBidi"/>
          <w:color w:val="2F5496" w:themeColor="accent1" w:themeShade="BF"/>
          <w:sz w:val="26"/>
          <w:szCs w:val="26"/>
          <w:lang w:val="en-US" w:eastAsia="en-US" w:bidi="ar-SA"/>
        </w:rPr>
      </w:rPrChange>
    </w:rPr>
  </w:style>
  <w:style w:type="paragraph" w:styleId="Heading3">
    <w:name w:val="heading 3"/>
    <w:basedOn w:val="Normal"/>
    <w:next w:val="Normal"/>
    <w:link w:val="Heading3Char"/>
    <w:uiPriority w:val="9"/>
    <w:unhideWhenUsed/>
    <w:qFormat/>
    <w:rsid w:val="005F7A5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5F7A5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F2C63"/>
    <w:pPr>
      <w:spacing w:after="0" w:line="48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BF2C63"/>
    <w:rPr>
      <w:rFonts w:ascii="Times New Roman" w:hAnsi="Times New Roman"/>
      <w:sz w:val="20"/>
      <w:szCs w:val="20"/>
    </w:rPr>
  </w:style>
  <w:style w:type="character" w:customStyle="1" w:styleId="Heading1Char">
    <w:name w:val="Heading 1 Char"/>
    <w:basedOn w:val="DefaultParagraphFont"/>
    <w:link w:val="Heading1"/>
    <w:uiPriority w:val="9"/>
    <w:rsid w:val="005F7A5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B1ADC"/>
    <w:rPr>
      <w:rFonts w:ascii="Times New Roman" w:eastAsiaTheme="majorEastAsia" w:hAnsi="Times New Roman" w:cs="Times New Roman"/>
      <w:b/>
      <w:color w:val="2F5496" w:themeColor="accent1" w:themeShade="BF"/>
      <w:sz w:val="28"/>
      <w:szCs w:val="28"/>
    </w:rPr>
  </w:style>
  <w:style w:type="character" w:customStyle="1" w:styleId="Heading3Char">
    <w:name w:val="Heading 3 Char"/>
    <w:basedOn w:val="DefaultParagraphFont"/>
    <w:link w:val="Heading3"/>
    <w:uiPriority w:val="9"/>
    <w:rsid w:val="005F7A57"/>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5F7A57"/>
    <w:rPr>
      <w:rFonts w:asciiTheme="majorHAnsi" w:eastAsiaTheme="majorEastAsia" w:hAnsiTheme="majorHAnsi" w:cstheme="majorBidi"/>
      <w:i/>
      <w:iCs/>
      <w:color w:val="2F5496" w:themeColor="accent1" w:themeShade="BF"/>
    </w:rPr>
  </w:style>
  <w:style w:type="paragraph" w:styleId="NormalWeb">
    <w:name w:val="Normal (Web)"/>
    <w:basedOn w:val="Normal"/>
    <w:uiPriority w:val="99"/>
    <w:semiHidden/>
    <w:unhideWhenUsed/>
    <w:rsid w:val="005F7A5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F7A57"/>
    <w:rPr>
      <w:color w:val="0000FF"/>
      <w:u w:val="single"/>
    </w:rPr>
  </w:style>
  <w:style w:type="character" w:styleId="Strong">
    <w:name w:val="Strong"/>
    <w:basedOn w:val="DefaultParagraphFont"/>
    <w:uiPriority w:val="22"/>
    <w:qFormat/>
    <w:rsid w:val="005F7A57"/>
    <w:rPr>
      <w:b/>
      <w:bCs/>
    </w:rPr>
  </w:style>
  <w:style w:type="character" w:customStyle="1" w:styleId="Date1">
    <w:name w:val="Date1"/>
    <w:basedOn w:val="DefaultParagraphFont"/>
    <w:rsid w:val="005F7A57"/>
  </w:style>
  <w:style w:type="paragraph" w:styleId="BalloonText">
    <w:name w:val="Balloon Text"/>
    <w:basedOn w:val="Normal"/>
    <w:link w:val="BalloonTextChar"/>
    <w:uiPriority w:val="99"/>
    <w:semiHidden/>
    <w:unhideWhenUsed/>
    <w:rsid w:val="00636C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C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orbes.com/sites/louiscolumbus/2015/01/24/roundup-of-cloud-computing-forecasts-and-market-estimates-2015/" TargetMode="External"/><Relationship Id="rId11" Type="http://schemas.microsoft.com/office/2007/relationships/diagramDrawing" Target="diagrams/drawing1.xml"/><Relationship Id="rId5" Type="http://schemas.openxmlformats.org/officeDocument/2006/relationships/webSettings" Target="webSettings.xml"/><Relationship Id="rId10"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517834D-5376-498B-BD1F-25715C0D3A1D}" type="doc">
      <dgm:prSet loTypeId="urn:microsoft.com/office/officeart/2005/8/layout/hProcess9" loCatId="process" qsTypeId="urn:microsoft.com/office/officeart/2005/8/quickstyle/3d3" qsCatId="3D" csTypeId="urn:microsoft.com/office/officeart/2005/8/colors/accent1_5" csCatId="accent1" phldr="1"/>
      <dgm:spPr/>
    </dgm:pt>
    <dgm:pt modelId="{17476BE0-EF8A-4CD3-8ED2-AF8492CE5C04}">
      <dgm:prSet phldrT="[Text]"/>
      <dgm:spPr/>
      <dgm:t>
        <a:bodyPr/>
        <a:lstStyle/>
        <a:p>
          <a:r>
            <a:rPr lang="en-US"/>
            <a:t>Backup</a:t>
          </a:r>
        </a:p>
      </dgm:t>
    </dgm:pt>
    <dgm:pt modelId="{A60415C5-0296-4246-8AAD-B8831CB3EBA6}" type="parTrans" cxnId="{C95A24CA-FA91-4B27-B015-917794424719}">
      <dgm:prSet/>
      <dgm:spPr/>
      <dgm:t>
        <a:bodyPr/>
        <a:lstStyle/>
        <a:p>
          <a:endParaRPr lang="en-US"/>
        </a:p>
      </dgm:t>
    </dgm:pt>
    <dgm:pt modelId="{EC980F21-34CC-4272-96BB-B10EA19EBF79}" type="sibTrans" cxnId="{C95A24CA-FA91-4B27-B015-917794424719}">
      <dgm:prSet/>
      <dgm:spPr/>
      <dgm:t>
        <a:bodyPr/>
        <a:lstStyle/>
        <a:p>
          <a:endParaRPr lang="en-US"/>
        </a:p>
      </dgm:t>
    </dgm:pt>
    <dgm:pt modelId="{32C2F659-9EF0-4780-BD1C-1E11D13FC935}">
      <dgm:prSet phldrT="[Text]"/>
      <dgm:spPr/>
      <dgm:t>
        <a:bodyPr/>
        <a:lstStyle/>
        <a:p>
          <a:r>
            <a:rPr lang="en-US"/>
            <a:t>Disaster Recovery</a:t>
          </a:r>
        </a:p>
      </dgm:t>
    </dgm:pt>
    <dgm:pt modelId="{AD77257E-A9E0-4D19-A99D-E914DBFB635C}" type="parTrans" cxnId="{2160FDCC-CDC4-4E06-87F4-9A533732DEBE}">
      <dgm:prSet/>
      <dgm:spPr/>
      <dgm:t>
        <a:bodyPr/>
        <a:lstStyle/>
        <a:p>
          <a:endParaRPr lang="en-US"/>
        </a:p>
      </dgm:t>
    </dgm:pt>
    <dgm:pt modelId="{B8FF4DA8-61F1-409E-B433-A58D6C4E8AAB}" type="sibTrans" cxnId="{2160FDCC-CDC4-4E06-87F4-9A533732DEBE}">
      <dgm:prSet/>
      <dgm:spPr/>
      <dgm:t>
        <a:bodyPr/>
        <a:lstStyle/>
        <a:p>
          <a:endParaRPr lang="en-US"/>
        </a:p>
      </dgm:t>
    </dgm:pt>
    <dgm:pt modelId="{8B2FB68A-90D7-4692-B065-79AF61732757}">
      <dgm:prSet phldrT="[Text]"/>
      <dgm:spPr/>
      <dgm:t>
        <a:bodyPr/>
        <a:lstStyle/>
        <a:p>
          <a:r>
            <a:rPr lang="en-US"/>
            <a:t>Complete Coverage</a:t>
          </a:r>
        </a:p>
      </dgm:t>
    </dgm:pt>
    <dgm:pt modelId="{DE2C5A78-4ABA-4F63-B603-6C1A6133C1AA}" type="parTrans" cxnId="{839A7C11-257C-46DF-BE50-C90F9CA2CE24}">
      <dgm:prSet/>
      <dgm:spPr/>
      <dgm:t>
        <a:bodyPr/>
        <a:lstStyle/>
        <a:p>
          <a:endParaRPr lang="en-US"/>
        </a:p>
      </dgm:t>
    </dgm:pt>
    <dgm:pt modelId="{516C259E-4A5A-4C76-8257-466E56F9D7A6}" type="sibTrans" cxnId="{839A7C11-257C-46DF-BE50-C90F9CA2CE24}">
      <dgm:prSet/>
      <dgm:spPr/>
      <dgm:t>
        <a:bodyPr/>
        <a:lstStyle/>
        <a:p>
          <a:endParaRPr lang="en-US"/>
        </a:p>
      </dgm:t>
    </dgm:pt>
    <dgm:pt modelId="{D7EB4B7A-FC0F-4E63-BD91-6B94F9D575F1}" type="pres">
      <dgm:prSet presAssocID="{3517834D-5376-498B-BD1F-25715C0D3A1D}" presName="CompostProcess" presStyleCnt="0">
        <dgm:presLayoutVars>
          <dgm:dir/>
          <dgm:resizeHandles val="exact"/>
        </dgm:presLayoutVars>
      </dgm:prSet>
      <dgm:spPr/>
    </dgm:pt>
    <dgm:pt modelId="{E4157966-D711-4891-9876-E4B52C67D24F}" type="pres">
      <dgm:prSet presAssocID="{3517834D-5376-498B-BD1F-25715C0D3A1D}" presName="arrow" presStyleLbl="bgShp" presStyleIdx="0" presStyleCnt="1"/>
      <dgm:spPr/>
    </dgm:pt>
    <dgm:pt modelId="{E6B60A9B-B639-41FF-B216-2633D70DDAB1}" type="pres">
      <dgm:prSet presAssocID="{3517834D-5376-498B-BD1F-25715C0D3A1D}" presName="linearProcess" presStyleCnt="0"/>
      <dgm:spPr/>
    </dgm:pt>
    <dgm:pt modelId="{08680FD6-F4E8-4EB5-86EE-9215703C6C75}" type="pres">
      <dgm:prSet presAssocID="{17476BE0-EF8A-4CD3-8ED2-AF8492CE5C04}" presName="textNode" presStyleLbl="node1" presStyleIdx="0" presStyleCnt="3">
        <dgm:presLayoutVars>
          <dgm:bulletEnabled val="1"/>
        </dgm:presLayoutVars>
      </dgm:prSet>
      <dgm:spPr/>
    </dgm:pt>
    <dgm:pt modelId="{0BF716AF-4FCD-452F-93EF-D7CADBF7D1BB}" type="pres">
      <dgm:prSet presAssocID="{EC980F21-34CC-4272-96BB-B10EA19EBF79}" presName="sibTrans" presStyleCnt="0"/>
      <dgm:spPr/>
    </dgm:pt>
    <dgm:pt modelId="{A489041A-08AF-47DF-AC64-CA149C43801C}" type="pres">
      <dgm:prSet presAssocID="{32C2F659-9EF0-4780-BD1C-1E11D13FC935}" presName="textNode" presStyleLbl="node1" presStyleIdx="1" presStyleCnt="3">
        <dgm:presLayoutVars>
          <dgm:bulletEnabled val="1"/>
        </dgm:presLayoutVars>
      </dgm:prSet>
      <dgm:spPr/>
    </dgm:pt>
    <dgm:pt modelId="{9BDDDB5F-0101-458E-843D-54B4AD59E7A0}" type="pres">
      <dgm:prSet presAssocID="{B8FF4DA8-61F1-409E-B433-A58D6C4E8AAB}" presName="sibTrans" presStyleCnt="0"/>
      <dgm:spPr/>
    </dgm:pt>
    <dgm:pt modelId="{1E829DE6-9031-4DC2-A296-54F7102F4D9C}" type="pres">
      <dgm:prSet presAssocID="{8B2FB68A-90D7-4692-B065-79AF61732757}" presName="textNode" presStyleLbl="node1" presStyleIdx="2" presStyleCnt="3">
        <dgm:presLayoutVars>
          <dgm:bulletEnabled val="1"/>
        </dgm:presLayoutVars>
      </dgm:prSet>
      <dgm:spPr/>
    </dgm:pt>
  </dgm:ptLst>
  <dgm:cxnLst>
    <dgm:cxn modelId="{839A7C11-257C-46DF-BE50-C90F9CA2CE24}" srcId="{3517834D-5376-498B-BD1F-25715C0D3A1D}" destId="{8B2FB68A-90D7-4692-B065-79AF61732757}" srcOrd="2" destOrd="0" parTransId="{DE2C5A78-4ABA-4F63-B603-6C1A6133C1AA}" sibTransId="{516C259E-4A5A-4C76-8257-466E56F9D7A6}"/>
    <dgm:cxn modelId="{CD4FAA19-64A9-44A9-9563-DCC5476C83B4}" type="presOf" srcId="{8B2FB68A-90D7-4692-B065-79AF61732757}" destId="{1E829DE6-9031-4DC2-A296-54F7102F4D9C}" srcOrd="0" destOrd="0" presId="urn:microsoft.com/office/officeart/2005/8/layout/hProcess9"/>
    <dgm:cxn modelId="{6982907B-BE11-4C9C-805C-695FC1088A36}" type="presOf" srcId="{32C2F659-9EF0-4780-BD1C-1E11D13FC935}" destId="{A489041A-08AF-47DF-AC64-CA149C43801C}" srcOrd="0" destOrd="0" presId="urn:microsoft.com/office/officeart/2005/8/layout/hProcess9"/>
    <dgm:cxn modelId="{CAD575B6-4674-42B2-840C-1AAA5FFF6361}" type="presOf" srcId="{3517834D-5376-498B-BD1F-25715C0D3A1D}" destId="{D7EB4B7A-FC0F-4E63-BD91-6B94F9D575F1}" srcOrd="0" destOrd="0" presId="urn:microsoft.com/office/officeart/2005/8/layout/hProcess9"/>
    <dgm:cxn modelId="{C95A24CA-FA91-4B27-B015-917794424719}" srcId="{3517834D-5376-498B-BD1F-25715C0D3A1D}" destId="{17476BE0-EF8A-4CD3-8ED2-AF8492CE5C04}" srcOrd="0" destOrd="0" parTransId="{A60415C5-0296-4246-8AAD-B8831CB3EBA6}" sibTransId="{EC980F21-34CC-4272-96BB-B10EA19EBF79}"/>
    <dgm:cxn modelId="{2160FDCC-CDC4-4E06-87F4-9A533732DEBE}" srcId="{3517834D-5376-498B-BD1F-25715C0D3A1D}" destId="{32C2F659-9EF0-4780-BD1C-1E11D13FC935}" srcOrd="1" destOrd="0" parTransId="{AD77257E-A9E0-4D19-A99D-E914DBFB635C}" sibTransId="{B8FF4DA8-61F1-409E-B433-A58D6C4E8AAB}"/>
    <dgm:cxn modelId="{3578A6E5-A483-41F6-B932-276A6F0742E2}" type="presOf" srcId="{17476BE0-EF8A-4CD3-8ED2-AF8492CE5C04}" destId="{08680FD6-F4E8-4EB5-86EE-9215703C6C75}" srcOrd="0" destOrd="0" presId="urn:microsoft.com/office/officeart/2005/8/layout/hProcess9"/>
    <dgm:cxn modelId="{D9D87782-387B-417A-96E5-3285866CBF98}" type="presParOf" srcId="{D7EB4B7A-FC0F-4E63-BD91-6B94F9D575F1}" destId="{E4157966-D711-4891-9876-E4B52C67D24F}" srcOrd="0" destOrd="0" presId="urn:microsoft.com/office/officeart/2005/8/layout/hProcess9"/>
    <dgm:cxn modelId="{133BE042-46C6-4CFF-8EE5-18F486B8C67D}" type="presParOf" srcId="{D7EB4B7A-FC0F-4E63-BD91-6B94F9D575F1}" destId="{E6B60A9B-B639-41FF-B216-2633D70DDAB1}" srcOrd="1" destOrd="0" presId="urn:microsoft.com/office/officeart/2005/8/layout/hProcess9"/>
    <dgm:cxn modelId="{0A1DD7BA-80E9-43F1-82DD-EE8C948721AA}" type="presParOf" srcId="{E6B60A9B-B639-41FF-B216-2633D70DDAB1}" destId="{08680FD6-F4E8-4EB5-86EE-9215703C6C75}" srcOrd="0" destOrd="0" presId="urn:microsoft.com/office/officeart/2005/8/layout/hProcess9"/>
    <dgm:cxn modelId="{F9EF9222-00F6-4BFD-B6C9-293E517F7E29}" type="presParOf" srcId="{E6B60A9B-B639-41FF-B216-2633D70DDAB1}" destId="{0BF716AF-4FCD-452F-93EF-D7CADBF7D1BB}" srcOrd="1" destOrd="0" presId="urn:microsoft.com/office/officeart/2005/8/layout/hProcess9"/>
    <dgm:cxn modelId="{84449B6F-0225-4989-A451-6F40287F46A8}" type="presParOf" srcId="{E6B60A9B-B639-41FF-B216-2633D70DDAB1}" destId="{A489041A-08AF-47DF-AC64-CA149C43801C}" srcOrd="2" destOrd="0" presId="urn:microsoft.com/office/officeart/2005/8/layout/hProcess9"/>
    <dgm:cxn modelId="{3E2ADCC0-13A5-411D-9BEE-2B9596485E86}" type="presParOf" srcId="{E6B60A9B-B639-41FF-B216-2633D70DDAB1}" destId="{9BDDDB5F-0101-458E-843D-54B4AD59E7A0}" srcOrd="3" destOrd="0" presId="urn:microsoft.com/office/officeart/2005/8/layout/hProcess9"/>
    <dgm:cxn modelId="{82FDC488-C8B3-4B46-84A3-8B249D069C17}" type="presParOf" srcId="{E6B60A9B-B639-41FF-B216-2633D70DDAB1}" destId="{1E829DE6-9031-4DC2-A296-54F7102F4D9C}" srcOrd="4" destOrd="0" presId="urn:microsoft.com/office/officeart/2005/8/layout/hProcess9"/>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4157966-D711-4891-9876-E4B52C67D24F}">
      <dsp:nvSpPr>
        <dsp:cNvPr id="0" name=""/>
        <dsp:cNvSpPr/>
      </dsp:nvSpPr>
      <dsp:spPr>
        <a:xfrm>
          <a:off x="205739" y="0"/>
          <a:ext cx="2331720" cy="914400"/>
        </a:xfrm>
        <a:prstGeom prst="rightArrow">
          <a:avLst/>
        </a:prstGeom>
        <a:solidFill>
          <a:schemeClr val="accent1">
            <a:tint val="40000"/>
            <a:hueOff val="0"/>
            <a:satOff val="0"/>
            <a:lumOff val="0"/>
            <a:alphaOff val="0"/>
          </a:schemeClr>
        </a:solidFill>
        <a:ln w="6350" cap="flat" cmpd="sng" algn="ctr">
          <a:solidFill>
            <a:schemeClr val="dk1">
              <a:hueOff val="0"/>
              <a:satOff val="0"/>
              <a:lumOff val="0"/>
              <a:alphaOff val="0"/>
            </a:schemeClr>
          </a:solidFill>
          <a:prstDash val="solid"/>
          <a:miter lim="800000"/>
        </a:ln>
        <a:effectLst/>
        <a:scene3d>
          <a:camera prst="orthographicFront">
            <a:rot lat="0" lon="0" rev="0"/>
          </a:camera>
          <a:lightRig rig="contrasting" dir="t">
            <a:rot lat="0" lon="0" rev="1200000"/>
          </a:lightRig>
        </a:scene3d>
        <a:sp3d z="-300000" prstMaterial="plastic"/>
      </dsp:spPr>
      <dsp:style>
        <a:lnRef idx="1">
          <a:scrgbClr r="0" g="0" b="0"/>
        </a:lnRef>
        <a:fillRef idx="1">
          <a:scrgbClr r="0" g="0" b="0"/>
        </a:fillRef>
        <a:effectRef idx="0">
          <a:scrgbClr r="0" g="0" b="0"/>
        </a:effectRef>
        <a:fontRef idx="minor"/>
      </dsp:style>
    </dsp:sp>
    <dsp:sp modelId="{08680FD6-F4E8-4EB5-86EE-9215703C6C75}">
      <dsp:nvSpPr>
        <dsp:cNvPr id="0" name=""/>
        <dsp:cNvSpPr/>
      </dsp:nvSpPr>
      <dsp:spPr>
        <a:xfrm>
          <a:off x="92958" y="274319"/>
          <a:ext cx="822960" cy="365760"/>
        </a:xfrm>
        <a:prstGeom prst="roundRect">
          <a:avLst/>
        </a:prstGeom>
        <a:solidFill>
          <a:schemeClr val="accen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Backup</a:t>
          </a:r>
        </a:p>
      </dsp:txBody>
      <dsp:txXfrm>
        <a:off x="110813" y="292174"/>
        <a:ext cx="787250" cy="330050"/>
      </dsp:txXfrm>
    </dsp:sp>
    <dsp:sp modelId="{A489041A-08AF-47DF-AC64-CA149C43801C}">
      <dsp:nvSpPr>
        <dsp:cNvPr id="0" name=""/>
        <dsp:cNvSpPr/>
      </dsp:nvSpPr>
      <dsp:spPr>
        <a:xfrm>
          <a:off x="960120" y="274319"/>
          <a:ext cx="822960" cy="365760"/>
        </a:xfrm>
        <a:prstGeom prst="roundRect">
          <a:avLst/>
        </a:prstGeom>
        <a:solidFill>
          <a:schemeClr val="accent1">
            <a:alpha val="90000"/>
            <a:hueOff val="0"/>
            <a:satOff val="0"/>
            <a:lumOff val="0"/>
            <a:alphaOff val="-2000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Disaster Recovery</a:t>
          </a:r>
        </a:p>
      </dsp:txBody>
      <dsp:txXfrm>
        <a:off x="977975" y="292174"/>
        <a:ext cx="787250" cy="330050"/>
      </dsp:txXfrm>
    </dsp:sp>
    <dsp:sp modelId="{1E829DE6-9031-4DC2-A296-54F7102F4D9C}">
      <dsp:nvSpPr>
        <dsp:cNvPr id="0" name=""/>
        <dsp:cNvSpPr/>
      </dsp:nvSpPr>
      <dsp:spPr>
        <a:xfrm>
          <a:off x="1827281" y="274319"/>
          <a:ext cx="822960" cy="365760"/>
        </a:xfrm>
        <a:prstGeom prst="roundRect">
          <a:avLst/>
        </a:prstGeom>
        <a:solidFill>
          <a:schemeClr val="accent1">
            <a:alpha val="90000"/>
            <a:hueOff val="0"/>
            <a:satOff val="0"/>
            <a:lumOff val="0"/>
            <a:alphaOff val="-4000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Complete Coverage</a:t>
          </a:r>
        </a:p>
      </dsp:txBody>
      <dsp:txXfrm>
        <a:off x="1845136" y="292174"/>
        <a:ext cx="787250" cy="330050"/>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D25D4627-4094-4A59-B14A-BBF7B62F1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1305</Words>
  <Characters>7441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1</cp:revision>
  <dcterms:created xsi:type="dcterms:W3CDTF">2018-05-24T05:44:00Z</dcterms:created>
  <dcterms:modified xsi:type="dcterms:W3CDTF">2018-05-24T06:13:00Z</dcterms:modified>
</cp:coreProperties>
</file>