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BCB" w:rsidRDefault="00B6192B">
      <w:pPr>
        <w:pStyle w:val="Heading1"/>
        <w:spacing w:before="0"/>
        <w:jc w:val="center"/>
        <w:pPrChange w:id="0" w:author="Exploring Series" w:date="2015-07-30T21:11:00Z">
          <w:pPr>
            <w:pStyle w:val="Heading1"/>
            <w:jc w:val="center"/>
          </w:pPr>
        </w:pPrChange>
      </w:pPr>
      <w:r>
        <w:t>Jeff’s Food Truck in the Park</w:t>
      </w:r>
    </w:p>
    <w:p w:rsidR="00C63BCB" w:rsidRDefault="004C3AF6">
      <w:pPr>
        <w:pStyle w:val="Broch1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Where </w:t>
      </w:r>
      <w:r w:rsidR="00AA4AA4">
        <w:rPr>
          <w:rFonts w:ascii="Lucida Calligraphy" w:hAnsi="Lucida Calligraphy"/>
          <w:sz w:val="24"/>
        </w:rPr>
        <w:t xml:space="preserve">trendy-conscious people </w:t>
      </w:r>
      <w:r>
        <w:rPr>
          <w:rFonts w:ascii="Lucida Calligraphy" w:hAnsi="Lucida Calligraphy"/>
          <w:sz w:val="24"/>
        </w:rPr>
        <w:t>dine!</w:t>
      </w:r>
    </w:p>
    <w:p w:rsidR="00B6192B" w:rsidRDefault="00B6192B" w:rsidP="00B6192B">
      <w:pPr>
        <w:pStyle w:val="Broch2"/>
        <w:ind w:firstLine="0"/>
        <w:rPr>
          <w:rFonts w:ascii="Times New Roman" w:hAnsi="Times New Roman"/>
          <w:noProof/>
        </w:rPr>
      </w:pPr>
      <w:r>
        <w:rPr>
          <w:rFonts w:ascii="Times New Roman" w:hAnsi="Times New Roman"/>
          <w:b/>
        </w:rPr>
        <w:t>Jeff’s Food Truck</w:t>
      </w:r>
      <w:r>
        <w:rPr>
          <w:rFonts w:ascii="Times New Roman" w:hAnsi="Times New Roman"/>
        </w:rPr>
        <w:t xml:space="preserve"> is an avant-garde, off the street food services</w:t>
      </w:r>
      <w:r w:rsidRPr="00F25BA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that has recently opened in </w:t>
      </w:r>
      <w:proofErr w:type="spellStart"/>
      <w:r>
        <w:rPr>
          <w:rFonts w:ascii="Times New Roman" w:hAnsi="Times New Roman"/>
        </w:rPr>
        <w:t>Fenley</w:t>
      </w:r>
      <w:proofErr w:type="spellEnd"/>
      <w:r>
        <w:rPr>
          <w:rFonts w:ascii="Times New Roman" w:hAnsi="Times New Roman"/>
        </w:rPr>
        <w:t xml:space="preserve"> Park downtown. </w:t>
      </w:r>
      <w:r>
        <w:rPr>
          <w:rFonts w:ascii="Times New Roman" w:hAnsi="Times New Roman"/>
          <w:b/>
        </w:rPr>
        <w:t>Jeff’s Food Truck</w:t>
      </w:r>
      <w:r>
        <w:rPr>
          <w:rFonts w:ascii="Times New Roman" w:hAnsi="Times New Roman"/>
        </w:rPr>
        <w:t xml:space="preserve"> offers a diverse and eclectic menu that will appeal to a diverse and eclectic clientele.</w:t>
      </w:r>
      <w:r w:rsidRPr="0039656B">
        <w:rPr>
          <w:rFonts w:ascii="Times New Roman" w:hAnsi="Times New Roman"/>
          <w:noProof/>
        </w:rPr>
        <w:t xml:space="preserve"> </w:t>
      </w:r>
    </w:p>
    <w:p w:rsidR="00DD4CBF" w:rsidRDefault="0039656B" w:rsidP="00B6192B">
      <w:pPr>
        <w:pStyle w:val="Broch2"/>
        <w:ind w:firstLine="0"/>
        <w:rPr>
          <w:rFonts w:ascii="Times New Roman" w:hAnsi="Times New Roman"/>
          <w:noProof/>
        </w:rPr>
      </w:pPr>
      <w:del w:id="1" w:author="Exploring Series" w:date="2015-07-30T21:11:00Z">
        <w:r>
          <w:rPr>
            <w:rFonts w:ascii="Times New Roman" w:hAnsi="Times New Roman"/>
            <w:noProof/>
          </w:rPr>
          <w:drawing>
            <wp:anchor distT="0" distB="0" distL="114300" distR="114300" simplePos="0" relativeHeight="251659264" behindDoc="0" locked="0" layoutInCell="1" allowOverlap="1" wp14:anchorId="5EAB23E1" wp14:editId="668C45E1">
              <wp:simplePos x="0" y="0"/>
              <wp:positionH relativeFrom="margin">
                <wp:align>left</wp:align>
              </wp:positionH>
              <wp:positionV relativeFrom="line">
                <wp:posOffset>324485</wp:posOffset>
              </wp:positionV>
              <wp:extent cx="5810250" cy="1438275"/>
              <wp:effectExtent l="95250" t="57150" r="95250" b="47625"/>
              <wp:wrapTopAndBottom/>
              <wp:docPr id="2" name="Diagram 2" descr="A continuous block process SmartArt diagram displaying lunch items. 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8" r:lo="rId9" r:qs="rId10" r:cs="rId11"/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  <w:r w:rsidR="00DD4CBF">
        <w:rPr>
          <w:rFonts w:ascii="Times New Roman" w:hAnsi="Times New Roman"/>
        </w:rPr>
        <w:t xml:space="preserve">Lunch items available </w:t>
      </w:r>
      <w:del w:id="2" w:author="Exploring Series" w:date="2015-07-30T21:11:00Z">
        <w:r>
          <w:rPr>
            <w:rFonts w:ascii="Times New Roman" w:hAnsi="Times New Roman"/>
          </w:rPr>
          <w:delText xml:space="preserve">on a daily basis </w:delText>
        </w:r>
      </w:del>
      <w:r w:rsidR="00DD4CBF">
        <w:rPr>
          <w:rFonts w:ascii="Times New Roman" w:hAnsi="Times New Roman"/>
        </w:rPr>
        <w:t>include:</w:t>
      </w:r>
      <w:r w:rsidR="00DD4CBF" w:rsidRPr="0039656B">
        <w:rPr>
          <w:rFonts w:ascii="Times New Roman" w:hAnsi="Times New Roman"/>
          <w:noProof/>
        </w:rPr>
        <w:t xml:space="preserve"> </w:t>
      </w:r>
    </w:p>
    <w:p w:rsidR="0039656B" w:rsidRDefault="0039656B">
      <w:pPr>
        <w:pStyle w:val="Broch2"/>
        <w:rPr>
          <w:del w:id="3" w:author="Exploring Series" w:date="2015-07-30T21:11:00Z"/>
          <w:rFonts w:ascii="Times New Roman" w:hAnsi="Times New Roman"/>
        </w:rPr>
      </w:pPr>
    </w:p>
    <w:p w:rsidR="00DD4CBF" w:rsidRDefault="006C5514" w:rsidP="00DD4CBF">
      <w:pPr>
        <w:pStyle w:val="Broch2"/>
        <w:rPr>
          <w:ins w:id="4" w:author="Exploring Series" w:date="2015-07-30T21:11:00Z"/>
          <w:rFonts w:ascii="Times New Roman" w:hAnsi="Times New Roman"/>
        </w:rPr>
      </w:pPr>
      <w:del w:id="5" w:author="Exploring Series" w:date="2015-07-30T21:11:00Z">
        <w:r>
          <w:rPr>
            <w:rFonts w:ascii="Times New Roman" w:hAnsi="Times New Roman"/>
          </w:rPr>
          <w:delText xml:space="preserve"> </w:delText>
        </w:r>
      </w:del>
      <w:bookmarkStart w:id="6" w:name="_GoBack"/>
      <w:ins w:id="7" w:author="Exploring Series" w:date="2015-07-30T21:11:00Z">
        <w:r w:rsidR="00DD4CBF">
          <w:rPr>
            <w:rFonts w:ascii="Times New Roman" w:hAnsi="Times New Roman"/>
            <w:noProof/>
          </w:rPr>
          <w:drawing>
            <wp:inline distT="0" distB="0" distL="0" distR="0">
              <wp:extent cx="5486400" cy="2592474"/>
              <wp:effectExtent l="0" t="0" r="0" b="17780"/>
              <wp:docPr id="1" name="Diagram 1" descr="A diagram displaying categories of lunch items.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13" r:lo="rId14" r:qs="rId15" r:cs="rId16"/>
                </a:graphicData>
              </a:graphic>
            </wp:inline>
          </w:drawing>
        </w:r>
        <w:bookmarkEnd w:id="6"/>
      </w:ins>
    </w:p>
    <w:p w:rsidR="00EC270F" w:rsidRDefault="00EC270F" w:rsidP="00EC270F">
      <w:pPr>
        <w:pStyle w:val="Broch2"/>
        <w:ind w:firstLine="0"/>
        <w:rPr>
          <w:rFonts w:ascii="Times New Roman" w:hAnsi="Times New Roman"/>
        </w:rPr>
      </w:pPr>
      <w:r w:rsidRPr="006C5514">
        <w:rPr>
          <w:rFonts w:ascii="Times New Roman" w:hAnsi="Times New Roman"/>
          <w:b/>
        </w:rPr>
        <w:t>Jeff’s Food Truck</w:t>
      </w:r>
      <w:r>
        <w:rPr>
          <w:rFonts w:ascii="Times New Roman" w:hAnsi="Times New Roman"/>
          <w:b/>
        </w:rPr>
        <w:t xml:space="preserve"> </w:t>
      </w:r>
      <w:r w:rsidRPr="006C5514">
        <w:rPr>
          <w:rFonts w:ascii="Times New Roman" w:hAnsi="Times New Roman"/>
        </w:rPr>
        <w:t>provide</w:t>
      </w:r>
      <w:r>
        <w:rPr>
          <w:rFonts w:ascii="Times New Roman" w:hAnsi="Times New Roman"/>
        </w:rPr>
        <w:t>s</w:t>
      </w:r>
      <w:r w:rsidRPr="006C55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dining tables and chairs in a quiet and peaceful section of </w:t>
      </w:r>
      <w:proofErr w:type="spellStart"/>
      <w:r>
        <w:rPr>
          <w:rFonts w:ascii="Times New Roman" w:hAnsi="Times New Roman"/>
        </w:rPr>
        <w:t>Fenley</w:t>
      </w:r>
      <w:proofErr w:type="spellEnd"/>
      <w:r>
        <w:rPr>
          <w:rFonts w:ascii="Times New Roman" w:hAnsi="Times New Roman"/>
        </w:rPr>
        <w:t xml:space="preserve"> Park. The area is very </w:t>
      </w:r>
      <w:del w:id="8" w:author="Exploring Series" w:date="2015-07-30T21:11:00Z">
        <w:r w:rsidR="009E74F3">
          <w:rPr>
            <w:rFonts w:ascii="Times New Roman" w:hAnsi="Times New Roman"/>
          </w:rPr>
          <w:delText xml:space="preserve">homey and </w:delText>
        </w:r>
      </w:del>
      <w:r>
        <w:rPr>
          <w:rFonts w:ascii="Times New Roman" w:hAnsi="Times New Roman"/>
        </w:rPr>
        <w:t>inviting,</w:t>
      </w:r>
      <w:ins w:id="9" w:author="Exploring Series" w:date="2015-07-30T21:11:00Z">
        <w:r>
          <w:rPr>
            <w:rFonts w:ascii="Times New Roman" w:hAnsi="Times New Roman"/>
          </w:rPr>
          <w:t xml:space="preserve"> </w:t>
        </w:r>
        <w:r w:rsidR="00924ABC">
          <w:rPr>
            <w:rFonts w:ascii="Times New Roman" w:hAnsi="Times New Roman"/>
          </w:rPr>
          <w:t>located</w:t>
        </w:r>
      </w:ins>
      <w:r w:rsidR="00924A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next to the wall displayed with original artwork from some of our local artists. We have a large waiting area, set up for customers who prefer to order </w:t>
      </w:r>
      <w:proofErr w:type="spellStart"/>
      <w:r>
        <w:rPr>
          <w:rFonts w:ascii="Times New Roman" w:hAnsi="Times New Roman"/>
        </w:rPr>
        <w:t>carryouts</w:t>
      </w:r>
      <w:proofErr w:type="spellEnd"/>
      <w:r>
        <w:rPr>
          <w:rFonts w:ascii="Times New Roman" w:hAnsi="Times New Roman"/>
        </w:rPr>
        <w:t xml:space="preserve">. </w:t>
      </w:r>
    </w:p>
    <w:p w:rsidR="00EC270F" w:rsidRDefault="00EC270F" w:rsidP="00EC270F">
      <w:pPr>
        <w:pStyle w:val="Broch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The owner, Jeffrey Woodman, is an old timer to the food service scene. Previously, he operated a restaurant in the West End. Jeff wants to bring his food to a larger group of people, and therefore created his first food truck. He is always available to his customers, and enjoys talking to all his customers.</w:t>
      </w:r>
    </w:p>
    <w:p w:rsidR="00EC270F" w:rsidRDefault="00EC270F" w:rsidP="00EC270F">
      <w:pPr>
        <w:pStyle w:val="Broch2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Jeff’s partner, Sally Woodman, work side by side with him Together, they are eager to prepare interesting specials daily for their customers. Sally’s talents are numerous: in addition to the daily specials, she is responsible for the fresh baked breads and pastries that grace the tables.</w:t>
      </w:r>
    </w:p>
    <w:p w:rsidR="00EC270F" w:rsidRDefault="004C3AF6" w:rsidP="00EC270F">
      <w:pPr>
        <w:pStyle w:val="Broch2"/>
        <w:ind w:firstLine="0"/>
        <w:rPr>
          <w:rFonts w:ascii="Times New Roman" w:hAnsi="Times New Roman"/>
        </w:rPr>
      </w:pPr>
      <w:del w:id="10" w:author="Exploring Series" w:date="2015-07-30T21:11:00Z">
        <w:r>
          <w:rPr>
            <w:rFonts w:ascii="Times New Roman" w:hAnsi="Times New Roman"/>
          </w:rPr>
          <w:delText xml:space="preserve">The </w:delText>
        </w:r>
      </w:del>
      <w:r w:rsidR="00EC270F">
        <w:rPr>
          <w:rFonts w:ascii="Times New Roman" w:hAnsi="Times New Roman"/>
          <w:b/>
        </w:rPr>
        <w:t>Jeffrey’s Food Truck</w:t>
      </w:r>
      <w:r w:rsidR="00EC270F">
        <w:rPr>
          <w:rFonts w:ascii="Times New Roman" w:hAnsi="Times New Roman"/>
        </w:rPr>
        <w:t xml:space="preserve"> is open from 91:30 a.m. to 5:00 p.m. Monday through Friday. On Sundays, the hours are 9:30 a.m. to 6:00 p.m. The Sunday brunch is charming, and not to be missed.</w:t>
      </w:r>
    </w:p>
    <w:p w:rsidR="00EC270F" w:rsidRDefault="00EC270F" w:rsidP="00EC270F">
      <w:pPr>
        <w:pStyle w:val="Broch2"/>
        <w:ind w:firstLine="0"/>
        <w:rPr>
          <w:ins w:id="11" w:author="Exploring Series" w:date="2015-07-30T21:11:00Z"/>
          <w:rFonts w:ascii="Times New Roman" w:hAnsi="Times New Roman"/>
        </w:rPr>
      </w:pPr>
      <w:r>
        <w:rPr>
          <w:rFonts w:ascii="Times New Roman" w:hAnsi="Times New Roman"/>
        </w:rPr>
        <w:t xml:space="preserve">Stop by and find out why </w:t>
      </w:r>
      <w:del w:id="12" w:author="Exploring Series" w:date="2015-07-30T21:11:00Z">
        <w:r w:rsidR="004C3AF6">
          <w:rPr>
            <w:rFonts w:ascii="Times New Roman" w:hAnsi="Times New Roman"/>
          </w:rPr>
          <w:delText xml:space="preserve">the </w:delText>
        </w:r>
      </w:del>
      <w:r>
        <w:rPr>
          <w:rFonts w:ascii="Times New Roman" w:hAnsi="Times New Roman"/>
          <w:b/>
        </w:rPr>
        <w:t>Jeffrey’s Food Truck</w:t>
      </w:r>
      <w:r>
        <w:rPr>
          <w:rFonts w:ascii="Times New Roman" w:hAnsi="Times New Roman"/>
        </w:rPr>
        <w:t xml:space="preserve"> is where </w:t>
      </w:r>
      <w:del w:id="13" w:author="Exploring Series" w:date="2015-07-30T21:11:00Z">
        <w:r w:rsidR="004C3AF6">
          <w:rPr>
            <w:rFonts w:ascii="Times New Roman" w:hAnsi="Times New Roman"/>
          </w:rPr>
          <w:delText>those in the know</w:delText>
        </w:r>
      </w:del>
      <w:ins w:id="14" w:author="Exploring Series" w:date="2015-07-30T21:11:00Z">
        <w:r w:rsidR="00924ABC">
          <w:rPr>
            <w:rFonts w:ascii="Times New Roman" w:hAnsi="Times New Roman"/>
          </w:rPr>
          <w:t>trendy-conscious people</w:t>
        </w:r>
      </w:ins>
      <w:r>
        <w:rPr>
          <w:rFonts w:ascii="Times New Roman" w:hAnsi="Times New Roman"/>
        </w:rPr>
        <w:t xml:space="preserve"> come to dine!</w:t>
      </w:r>
    </w:p>
    <w:p w:rsidR="00C63BCB" w:rsidRDefault="00C63BCB" w:rsidP="00EC270F">
      <w:pPr>
        <w:pStyle w:val="Broch2"/>
        <w:ind w:firstLine="0"/>
        <w:rPr>
          <w:rFonts w:ascii="Times New Roman" w:hAnsi="Times New Roman"/>
        </w:rPr>
      </w:pPr>
    </w:p>
    <w:sectPr w:rsidR="00C63BCB" w:rsidSect="008B0E4D">
      <w:pgSz w:w="12240" w:h="15840"/>
      <w:pgMar w:top="1800" w:right="1800" w:bottom="1800" w:left="1800" w:header="720" w:footer="720" w:gutter="0"/>
      <w:cols w:sep="1"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C522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4B3910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D6A"/>
    <w:rsid w:val="000D0527"/>
    <w:rsid w:val="0016133D"/>
    <w:rsid w:val="00190608"/>
    <w:rsid w:val="001A0282"/>
    <w:rsid w:val="00222217"/>
    <w:rsid w:val="002E4F28"/>
    <w:rsid w:val="002F32DE"/>
    <w:rsid w:val="002F55B6"/>
    <w:rsid w:val="00326228"/>
    <w:rsid w:val="0039656B"/>
    <w:rsid w:val="003C5B22"/>
    <w:rsid w:val="003F2F5F"/>
    <w:rsid w:val="004223DD"/>
    <w:rsid w:val="00450961"/>
    <w:rsid w:val="00497AA5"/>
    <w:rsid w:val="004A72A0"/>
    <w:rsid w:val="004C3AF6"/>
    <w:rsid w:val="004D7CB4"/>
    <w:rsid w:val="005606E0"/>
    <w:rsid w:val="00561480"/>
    <w:rsid w:val="0056453B"/>
    <w:rsid w:val="005A5F6E"/>
    <w:rsid w:val="005B2B1A"/>
    <w:rsid w:val="00625F4D"/>
    <w:rsid w:val="00654187"/>
    <w:rsid w:val="006A085D"/>
    <w:rsid w:val="006C5514"/>
    <w:rsid w:val="00713624"/>
    <w:rsid w:val="007C691B"/>
    <w:rsid w:val="00897CDF"/>
    <w:rsid w:val="008B0E4D"/>
    <w:rsid w:val="008B4CC9"/>
    <w:rsid w:val="00924ABC"/>
    <w:rsid w:val="0093258A"/>
    <w:rsid w:val="009C7D30"/>
    <w:rsid w:val="009E74F3"/>
    <w:rsid w:val="00AA4AA4"/>
    <w:rsid w:val="00AC3E2F"/>
    <w:rsid w:val="00B309BC"/>
    <w:rsid w:val="00B6192B"/>
    <w:rsid w:val="00B82DBF"/>
    <w:rsid w:val="00BA3D27"/>
    <w:rsid w:val="00C21A27"/>
    <w:rsid w:val="00C63BCB"/>
    <w:rsid w:val="00D27211"/>
    <w:rsid w:val="00D31E32"/>
    <w:rsid w:val="00DB4D6A"/>
    <w:rsid w:val="00DD132D"/>
    <w:rsid w:val="00DD4CBF"/>
    <w:rsid w:val="00E104C4"/>
    <w:rsid w:val="00E16A43"/>
    <w:rsid w:val="00E16EB8"/>
    <w:rsid w:val="00E40228"/>
    <w:rsid w:val="00E43FFB"/>
    <w:rsid w:val="00E45148"/>
    <w:rsid w:val="00EB252C"/>
    <w:rsid w:val="00EC270F"/>
    <w:rsid w:val="00F25BA8"/>
    <w:rsid w:val="00F36873"/>
    <w:rsid w:val="00FB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B4631B-F6FC-42F2-8404-990D0258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0E4D"/>
  </w:style>
  <w:style w:type="paragraph" w:styleId="Heading1">
    <w:name w:val="heading 1"/>
    <w:basedOn w:val="Normal"/>
    <w:next w:val="Normal"/>
    <w:link w:val="Heading1Char"/>
    <w:qFormat/>
    <w:rsid w:val="00DD4C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4D7CB4"/>
    <w:rPr>
      <w:sz w:val="16"/>
      <w:szCs w:val="16"/>
    </w:rPr>
  </w:style>
  <w:style w:type="paragraph" w:customStyle="1" w:styleId="Broch1">
    <w:name w:val="Broch1"/>
    <w:basedOn w:val="Normal"/>
    <w:rsid w:val="008B0E4D"/>
    <w:pPr>
      <w:spacing w:before="60" w:after="120"/>
      <w:jc w:val="center"/>
    </w:pPr>
    <w:rPr>
      <w:rFonts w:ascii="Arial" w:hAnsi="Arial"/>
      <w:sz w:val="28"/>
    </w:rPr>
  </w:style>
  <w:style w:type="paragraph" w:customStyle="1" w:styleId="Brochhead">
    <w:name w:val="Brochhead"/>
    <w:basedOn w:val="Normal"/>
    <w:rsid w:val="008B0E4D"/>
    <w:pPr>
      <w:jc w:val="center"/>
    </w:pPr>
    <w:rPr>
      <w:rFonts w:ascii="Arial" w:hAnsi="Arial"/>
      <w:b/>
      <w:sz w:val="36"/>
    </w:rPr>
  </w:style>
  <w:style w:type="paragraph" w:customStyle="1" w:styleId="Broch2">
    <w:name w:val="Broch2"/>
    <w:basedOn w:val="Normal"/>
    <w:rsid w:val="008B0E4D"/>
    <w:pPr>
      <w:spacing w:before="120" w:after="120"/>
      <w:ind w:firstLine="432"/>
    </w:pPr>
    <w:rPr>
      <w:rFonts w:ascii="Arial" w:hAnsi="Arial"/>
      <w:sz w:val="24"/>
    </w:rPr>
  </w:style>
  <w:style w:type="paragraph" w:styleId="CommentText">
    <w:name w:val="annotation text"/>
    <w:basedOn w:val="Normal"/>
    <w:semiHidden/>
    <w:rsid w:val="004D7CB4"/>
  </w:style>
  <w:style w:type="paragraph" w:styleId="CommentSubject">
    <w:name w:val="annotation subject"/>
    <w:basedOn w:val="CommentText"/>
    <w:next w:val="CommentText"/>
    <w:semiHidden/>
    <w:rsid w:val="004D7CB4"/>
    <w:rPr>
      <w:b/>
      <w:bCs/>
    </w:rPr>
  </w:style>
  <w:style w:type="paragraph" w:styleId="BalloonText">
    <w:name w:val="Balloon Text"/>
    <w:basedOn w:val="Normal"/>
    <w:semiHidden/>
    <w:rsid w:val="004D7CB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D4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E43FFB"/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0E4D"/>
  </w:style>
  <w:style w:type="paragraph" w:styleId="Heading1">
    <w:name w:val="heading 1"/>
    <w:basedOn w:val="Normal"/>
    <w:next w:val="Normal"/>
    <w:link w:val="Heading1Char"/>
    <w:qFormat/>
    <w:rsid w:val="00DD4C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4D7CB4"/>
    <w:rPr>
      <w:sz w:val="16"/>
      <w:szCs w:val="16"/>
    </w:rPr>
  </w:style>
  <w:style w:type="paragraph" w:customStyle="1" w:styleId="Broch1">
    <w:name w:val="Broch1"/>
    <w:basedOn w:val="Normal"/>
    <w:rsid w:val="008B0E4D"/>
    <w:pPr>
      <w:spacing w:before="60" w:after="120"/>
      <w:jc w:val="center"/>
    </w:pPr>
    <w:rPr>
      <w:rFonts w:ascii="Arial" w:hAnsi="Arial"/>
      <w:sz w:val="28"/>
    </w:rPr>
  </w:style>
  <w:style w:type="paragraph" w:customStyle="1" w:styleId="Brochhead">
    <w:name w:val="Brochhead"/>
    <w:basedOn w:val="Normal"/>
    <w:rsid w:val="008B0E4D"/>
    <w:pPr>
      <w:jc w:val="center"/>
    </w:pPr>
    <w:rPr>
      <w:rFonts w:ascii="Arial" w:hAnsi="Arial"/>
      <w:b/>
      <w:sz w:val="36"/>
    </w:rPr>
  </w:style>
  <w:style w:type="paragraph" w:customStyle="1" w:styleId="Broch2">
    <w:name w:val="Broch2"/>
    <w:basedOn w:val="Normal"/>
    <w:rsid w:val="008B0E4D"/>
    <w:pPr>
      <w:spacing w:before="120" w:after="120"/>
      <w:ind w:firstLine="432"/>
    </w:pPr>
    <w:rPr>
      <w:rFonts w:ascii="Arial" w:hAnsi="Arial"/>
      <w:sz w:val="24"/>
    </w:rPr>
  </w:style>
  <w:style w:type="paragraph" w:styleId="CommentText">
    <w:name w:val="annotation text"/>
    <w:basedOn w:val="Normal"/>
    <w:semiHidden/>
    <w:rsid w:val="004D7CB4"/>
  </w:style>
  <w:style w:type="paragraph" w:styleId="CommentSubject">
    <w:name w:val="annotation subject"/>
    <w:basedOn w:val="CommentText"/>
    <w:next w:val="CommentText"/>
    <w:semiHidden/>
    <w:rsid w:val="004D7CB4"/>
    <w:rPr>
      <w:b/>
      <w:bCs/>
    </w:rPr>
  </w:style>
  <w:style w:type="paragraph" w:styleId="BalloonText">
    <w:name w:val="Balloon Text"/>
    <w:basedOn w:val="Normal"/>
    <w:semiHidden/>
    <w:rsid w:val="004D7CB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D4CBF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E43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2.xml"/><Relationship Id="rId20" Type="http://schemas.microsoft.com/office/2006/relationships/stylesWithtEffects" Target="stylesWithEffects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Colors" Target="diagrams/colors1.xml"/><Relationship Id="rId5" Type="http://schemas.openxmlformats.org/officeDocument/2006/relationships/styles" Target="style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2B4467-A456-4BF8-B70B-97B8CA8C5410}" type="doc">
      <dgm:prSet loTypeId="urn:microsoft.com/office/officeart/2005/8/layout/hProcess9" loCatId="process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EEEC98FD-8568-4B64-98A4-2B2A22A51AE8}">
      <dgm:prSet phldrT="[Text]"/>
      <dgm:spPr/>
      <dgm:t>
        <a:bodyPr/>
        <a:lstStyle/>
        <a:p>
          <a:pPr algn="ctr"/>
          <a:r>
            <a:rPr lang="en-US"/>
            <a:t>Turkey Club</a:t>
          </a:r>
        </a:p>
      </dgm:t>
    </dgm:pt>
    <dgm:pt modelId="{A57FD15D-3932-4168-8DA4-4F0C6BC273D2}" type="parTrans" cxnId="{3CDF0CC1-2286-4AC3-972D-4ECBFBD960C4}">
      <dgm:prSet/>
      <dgm:spPr/>
      <dgm:t>
        <a:bodyPr/>
        <a:lstStyle/>
        <a:p>
          <a:pPr algn="ctr"/>
          <a:endParaRPr lang="en-US"/>
        </a:p>
      </dgm:t>
    </dgm:pt>
    <dgm:pt modelId="{E5CACDCD-C487-4C03-9E4E-D21591676BDD}" type="sibTrans" cxnId="{3CDF0CC1-2286-4AC3-972D-4ECBFBD960C4}">
      <dgm:prSet/>
      <dgm:spPr/>
      <dgm:t>
        <a:bodyPr/>
        <a:lstStyle/>
        <a:p>
          <a:pPr algn="ctr"/>
          <a:endParaRPr lang="en-US"/>
        </a:p>
      </dgm:t>
    </dgm:pt>
    <dgm:pt modelId="{56EA2EDD-3D96-4BB5-9D55-358BB6C2C60D}">
      <dgm:prSet phldrT="[Text]"/>
      <dgm:spPr/>
      <dgm:t>
        <a:bodyPr/>
        <a:lstStyle/>
        <a:p>
          <a:pPr algn="ctr"/>
          <a:r>
            <a:rPr lang="en-US"/>
            <a:t>Hamburger</a:t>
          </a:r>
        </a:p>
      </dgm:t>
    </dgm:pt>
    <dgm:pt modelId="{71C2EE1C-7ECF-4CA6-8A53-006432FE749E}" type="parTrans" cxnId="{6D154048-7149-4434-B9D2-E309FCA53DCF}">
      <dgm:prSet/>
      <dgm:spPr/>
      <dgm:t>
        <a:bodyPr/>
        <a:lstStyle/>
        <a:p>
          <a:pPr algn="ctr"/>
          <a:endParaRPr lang="en-US"/>
        </a:p>
      </dgm:t>
    </dgm:pt>
    <dgm:pt modelId="{61AA10A5-36D1-4505-B63D-8747CFF18D5C}" type="sibTrans" cxnId="{6D154048-7149-4434-B9D2-E309FCA53DCF}">
      <dgm:prSet/>
      <dgm:spPr/>
      <dgm:t>
        <a:bodyPr/>
        <a:lstStyle/>
        <a:p>
          <a:pPr algn="ctr"/>
          <a:endParaRPr lang="en-US"/>
        </a:p>
      </dgm:t>
    </dgm:pt>
    <dgm:pt modelId="{929F9248-0672-4666-A972-E4EB9B5CC8F5}">
      <dgm:prSet phldrT="[Text]"/>
      <dgm:spPr/>
      <dgm:t>
        <a:bodyPr/>
        <a:lstStyle/>
        <a:p>
          <a:pPr algn="ctr"/>
          <a:r>
            <a:rPr lang="en-US"/>
            <a:t>Cheeseburger</a:t>
          </a:r>
        </a:p>
      </dgm:t>
    </dgm:pt>
    <dgm:pt modelId="{DC65BFFD-7C37-4BE0-8054-3490BD4CD092}" type="parTrans" cxnId="{09FFB14F-FDF5-4423-835D-4D6E89CDEFB7}">
      <dgm:prSet/>
      <dgm:spPr/>
      <dgm:t>
        <a:bodyPr/>
        <a:lstStyle/>
        <a:p>
          <a:pPr algn="ctr"/>
          <a:endParaRPr lang="en-US"/>
        </a:p>
      </dgm:t>
    </dgm:pt>
    <dgm:pt modelId="{79EAFB65-2B49-4642-A780-0AB8FD525E9B}" type="sibTrans" cxnId="{09FFB14F-FDF5-4423-835D-4D6E89CDEFB7}">
      <dgm:prSet/>
      <dgm:spPr/>
      <dgm:t>
        <a:bodyPr/>
        <a:lstStyle/>
        <a:p>
          <a:pPr algn="ctr"/>
          <a:endParaRPr lang="en-US"/>
        </a:p>
      </dgm:t>
    </dgm:pt>
    <dgm:pt modelId="{A2B5A023-E940-4923-921C-A40A995B8003}">
      <dgm:prSet phldrT="[Text]"/>
      <dgm:spPr/>
      <dgm:t>
        <a:bodyPr/>
        <a:lstStyle/>
        <a:p>
          <a:pPr algn="ctr"/>
          <a:r>
            <a:rPr lang="en-US"/>
            <a:t>Fish &amp; Chips</a:t>
          </a:r>
        </a:p>
      </dgm:t>
    </dgm:pt>
    <dgm:pt modelId="{C998C6F1-67F4-4477-B5D6-4974E2214E78}" type="parTrans" cxnId="{1AFA3033-F16C-44B1-910A-E860A2C1376A}">
      <dgm:prSet/>
      <dgm:spPr/>
      <dgm:t>
        <a:bodyPr/>
        <a:lstStyle/>
        <a:p>
          <a:pPr algn="ctr"/>
          <a:endParaRPr lang="en-US"/>
        </a:p>
      </dgm:t>
    </dgm:pt>
    <dgm:pt modelId="{D216A5F3-C105-4C50-8201-2BC44F44BE24}" type="sibTrans" cxnId="{1AFA3033-F16C-44B1-910A-E860A2C1376A}">
      <dgm:prSet/>
      <dgm:spPr/>
      <dgm:t>
        <a:bodyPr/>
        <a:lstStyle/>
        <a:p>
          <a:pPr algn="ctr"/>
          <a:endParaRPr lang="en-US"/>
        </a:p>
      </dgm:t>
    </dgm:pt>
    <dgm:pt modelId="{BFCC79D3-46E9-4795-84A9-3C975CB8891A}">
      <dgm:prSet phldrT="[Text]"/>
      <dgm:spPr/>
      <dgm:t>
        <a:bodyPr/>
        <a:lstStyle/>
        <a:p>
          <a:pPr algn="ctr"/>
          <a:r>
            <a:rPr lang="en-US"/>
            <a:t>Soup of the Day</a:t>
          </a:r>
        </a:p>
      </dgm:t>
    </dgm:pt>
    <dgm:pt modelId="{38566963-95EC-4F15-A788-AB45BED57F66}" type="parTrans" cxnId="{085E1663-1DA9-4129-AF1D-64A7EE768686}">
      <dgm:prSet/>
      <dgm:spPr/>
      <dgm:t>
        <a:bodyPr/>
        <a:lstStyle/>
        <a:p>
          <a:pPr algn="ctr"/>
          <a:endParaRPr lang="en-US"/>
        </a:p>
      </dgm:t>
    </dgm:pt>
    <dgm:pt modelId="{007AC880-870F-44F6-BCA3-D222ED0880BD}" type="sibTrans" cxnId="{085E1663-1DA9-4129-AF1D-64A7EE768686}">
      <dgm:prSet/>
      <dgm:spPr/>
      <dgm:t>
        <a:bodyPr/>
        <a:lstStyle/>
        <a:p>
          <a:pPr algn="ctr"/>
          <a:endParaRPr lang="en-US"/>
        </a:p>
      </dgm:t>
    </dgm:pt>
    <dgm:pt modelId="{067B4B43-9A76-4597-8D06-E063F6E4C27B}">
      <dgm:prSet phldrT="[Text]"/>
      <dgm:spPr/>
      <dgm:t>
        <a:bodyPr/>
        <a:lstStyle/>
        <a:p>
          <a:pPr algn="ctr"/>
          <a:r>
            <a:rPr lang="en-US"/>
            <a:t>Pasta of the Day</a:t>
          </a:r>
        </a:p>
      </dgm:t>
    </dgm:pt>
    <dgm:pt modelId="{E8D9783D-4F2F-4F56-AA39-CAFBB0EA43FD}" type="parTrans" cxnId="{54DC13A8-FBF1-4567-9D91-513F400CBCC3}">
      <dgm:prSet/>
      <dgm:spPr/>
      <dgm:t>
        <a:bodyPr/>
        <a:lstStyle/>
        <a:p>
          <a:pPr algn="ctr"/>
          <a:endParaRPr lang="en-US"/>
        </a:p>
      </dgm:t>
    </dgm:pt>
    <dgm:pt modelId="{1442A104-638C-4AED-B5FB-E5581DF0FEF8}" type="sibTrans" cxnId="{54DC13A8-FBF1-4567-9D91-513F400CBCC3}">
      <dgm:prSet/>
      <dgm:spPr/>
      <dgm:t>
        <a:bodyPr/>
        <a:lstStyle/>
        <a:p>
          <a:pPr algn="ctr"/>
          <a:endParaRPr lang="en-US"/>
        </a:p>
      </dgm:t>
    </dgm:pt>
    <dgm:pt modelId="{7342AE1D-8151-40EE-86F5-F471321CCC07}" type="pres">
      <dgm:prSet presAssocID="{2E2B4467-A456-4BF8-B70B-97B8CA8C5410}" presName="CompostProcess" presStyleCnt="0">
        <dgm:presLayoutVars>
          <dgm:dir/>
          <dgm:resizeHandles val="exact"/>
        </dgm:presLayoutVars>
      </dgm:prSet>
      <dgm:spPr/>
    </dgm:pt>
    <dgm:pt modelId="{CB3B6E9B-64CB-4B87-930D-0CDF41C88D2F}" type="pres">
      <dgm:prSet presAssocID="{2E2B4467-A456-4BF8-B70B-97B8CA8C5410}" presName="arrow" presStyleLbl="bgShp" presStyleIdx="0" presStyleCnt="1"/>
      <dgm:spPr/>
    </dgm:pt>
    <dgm:pt modelId="{0A134D32-C42E-49B7-BF5A-223B91968760}" type="pres">
      <dgm:prSet presAssocID="{2E2B4467-A456-4BF8-B70B-97B8CA8C5410}" presName="linearProcess" presStyleCnt="0"/>
      <dgm:spPr/>
    </dgm:pt>
    <dgm:pt modelId="{6E704C63-B1C9-483F-B385-F3F92866ADA9}" type="pres">
      <dgm:prSet presAssocID="{EEEC98FD-8568-4B64-98A4-2B2A22A51AE8}" presName="textNode" presStyleLbl="node1" presStyleIdx="0" presStyleCnt="6">
        <dgm:presLayoutVars>
          <dgm:bulletEnabled val="1"/>
        </dgm:presLayoutVars>
      </dgm:prSet>
      <dgm:spPr/>
    </dgm:pt>
    <dgm:pt modelId="{250DAA5E-AA2D-4EF7-AB1F-6945F606C29F}" type="pres">
      <dgm:prSet presAssocID="{E5CACDCD-C487-4C03-9E4E-D21591676BDD}" presName="sibTrans" presStyleCnt="0"/>
      <dgm:spPr/>
    </dgm:pt>
    <dgm:pt modelId="{946651B9-06B8-41D7-94E8-7A4A6974AE67}" type="pres">
      <dgm:prSet presAssocID="{56EA2EDD-3D96-4BB5-9D55-358BB6C2C60D}" presName="textNode" presStyleLbl="node1" presStyleIdx="1" presStyleCnt="6">
        <dgm:presLayoutVars>
          <dgm:bulletEnabled val="1"/>
        </dgm:presLayoutVars>
      </dgm:prSet>
      <dgm:spPr/>
    </dgm:pt>
    <dgm:pt modelId="{D52C8F22-775C-4A86-BE53-DA4596625FE3}" type="pres">
      <dgm:prSet presAssocID="{61AA10A5-36D1-4505-B63D-8747CFF18D5C}" presName="sibTrans" presStyleCnt="0"/>
      <dgm:spPr/>
    </dgm:pt>
    <dgm:pt modelId="{EDAD60A5-D6CE-4A45-B502-17AB31C3FBE5}" type="pres">
      <dgm:prSet presAssocID="{929F9248-0672-4666-A972-E4EB9B5CC8F5}" presName="textNode" presStyleLbl="node1" presStyleIdx="2" presStyleCnt="6">
        <dgm:presLayoutVars>
          <dgm:bulletEnabled val="1"/>
        </dgm:presLayoutVars>
      </dgm:prSet>
      <dgm:spPr/>
    </dgm:pt>
    <dgm:pt modelId="{C405F64C-EBA0-4EE9-B9F4-BCA82453CB3B}" type="pres">
      <dgm:prSet presAssocID="{79EAFB65-2B49-4642-A780-0AB8FD525E9B}" presName="sibTrans" presStyleCnt="0"/>
      <dgm:spPr/>
    </dgm:pt>
    <dgm:pt modelId="{997143C8-446F-4D91-A888-15DAC9A401BF}" type="pres">
      <dgm:prSet presAssocID="{A2B5A023-E940-4923-921C-A40A995B8003}" presName="textNode" presStyleLbl="node1" presStyleIdx="3" presStyleCnt="6">
        <dgm:presLayoutVars>
          <dgm:bulletEnabled val="1"/>
        </dgm:presLayoutVars>
      </dgm:prSet>
      <dgm:spPr/>
    </dgm:pt>
    <dgm:pt modelId="{7E3DF68A-8D61-4ADE-ACE8-FF55DCBE9853}" type="pres">
      <dgm:prSet presAssocID="{D216A5F3-C105-4C50-8201-2BC44F44BE24}" presName="sibTrans" presStyleCnt="0"/>
      <dgm:spPr/>
    </dgm:pt>
    <dgm:pt modelId="{B3CEE8FA-8B30-4A82-8776-2F914E6413A2}" type="pres">
      <dgm:prSet presAssocID="{BFCC79D3-46E9-4795-84A9-3C975CB8891A}" presName="textNode" presStyleLbl="node1" presStyleIdx="4" presStyleCnt="6">
        <dgm:presLayoutVars>
          <dgm:bulletEnabled val="1"/>
        </dgm:presLayoutVars>
      </dgm:prSet>
      <dgm:spPr/>
    </dgm:pt>
    <dgm:pt modelId="{E5066F9D-3FBE-4EC2-8451-F1CE38F71396}" type="pres">
      <dgm:prSet presAssocID="{007AC880-870F-44F6-BCA3-D222ED0880BD}" presName="sibTrans" presStyleCnt="0"/>
      <dgm:spPr/>
    </dgm:pt>
    <dgm:pt modelId="{B2E09D7A-E9F7-4291-AF31-BC6B7731B1BF}" type="pres">
      <dgm:prSet presAssocID="{067B4B43-9A76-4597-8D06-E063F6E4C27B}" presName="textNode" presStyleLbl="node1" presStyleIdx="5" presStyleCnt="6">
        <dgm:presLayoutVars>
          <dgm:bulletEnabled val="1"/>
        </dgm:presLayoutVars>
      </dgm:prSet>
      <dgm:spPr/>
    </dgm:pt>
  </dgm:ptLst>
  <dgm:cxnLst>
    <dgm:cxn modelId="{A23F5C13-DD11-4BC8-9BCC-0C5FC56CE828}" type="presOf" srcId="{EEEC98FD-8568-4B64-98A4-2B2A22A51AE8}" destId="{6E704C63-B1C9-483F-B385-F3F92866ADA9}" srcOrd="0" destOrd="0" presId="urn:microsoft.com/office/officeart/2005/8/layout/hProcess9"/>
    <dgm:cxn modelId="{2ABDCF17-ACCE-48E0-8AB7-98A8D53051A0}" type="presOf" srcId="{BFCC79D3-46E9-4795-84A9-3C975CB8891A}" destId="{B3CEE8FA-8B30-4A82-8776-2F914E6413A2}" srcOrd="0" destOrd="0" presId="urn:microsoft.com/office/officeart/2005/8/layout/hProcess9"/>
    <dgm:cxn modelId="{955CAA1E-F183-4EC5-B2E2-A66AB230CA91}" type="presOf" srcId="{929F9248-0672-4666-A972-E4EB9B5CC8F5}" destId="{EDAD60A5-D6CE-4A45-B502-17AB31C3FBE5}" srcOrd="0" destOrd="0" presId="urn:microsoft.com/office/officeart/2005/8/layout/hProcess9"/>
    <dgm:cxn modelId="{1AFA3033-F16C-44B1-910A-E860A2C1376A}" srcId="{2E2B4467-A456-4BF8-B70B-97B8CA8C5410}" destId="{A2B5A023-E940-4923-921C-A40A995B8003}" srcOrd="3" destOrd="0" parTransId="{C998C6F1-67F4-4477-B5D6-4974E2214E78}" sibTransId="{D216A5F3-C105-4C50-8201-2BC44F44BE24}"/>
    <dgm:cxn modelId="{6EC6603E-994F-497F-84AA-12AFA8C55EA4}" type="presOf" srcId="{A2B5A023-E940-4923-921C-A40A995B8003}" destId="{997143C8-446F-4D91-A888-15DAC9A401BF}" srcOrd="0" destOrd="0" presId="urn:microsoft.com/office/officeart/2005/8/layout/hProcess9"/>
    <dgm:cxn modelId="{085E1663-1DA9-4129-AF1D-64A7EE768686}" srcId="{2E2B4467-A456-4BF8-B70B-97B8CA8C5410}" destId="{BFCC79D3-46E9-4795-84A9-3C975CB8891A}" srcOrd="4" destOrd="0" parTransId="{38566963-95EC-4F15-A788-AB45BED57F66}" sibTransId="{007AC880-870F-44F6-BCA3-D222ED0880BD}"/>
    <dgm:cxn modelId="{6D154048-7149-4434-B9D2-E309FCA53DCF}" srcId="{2E2B4467-A456-4BF8-B70B-97B8CA8C5410}" destId="{56EA2EDD-3D96-4BB5-9D55-358BB6C2C60D}" srcOrd="1" destOrd="0" parTransId="{71C2EE1C-7ECF-4CA6-8A53-006432FE749E}" sibTransId="{61AA10A5-36D1-4505-B63D-8747CFF18D5C}"/>
    <dgm:cxn modelId="{09FFB14F-FDF5-4423-835D-4D6E89CDEFB7}" srcId="{2E2B4467-A456-4BF8-B70B-97B8CA8C5410}" destId="{929F9248-0672-4666-A972-E4EB9B5CC8F5}" srcOrd="2" destOrd="0" parTransId="{DC65BFFD-7C37-4BE0-8054-3490BD4CD092}" sibTransId="{79EAFB65-2B49-4642-A780-0AB8FD525E9B}"/>
    <dgm:cxn modelId="{D111897C-F10B-4F70-B244-09A4910E805F}" type="presOf" srcId="{067B4B43-9A76-4597-8D06-E063F6E4C27B}" destId="{B2E09D7A-E9F7-4291-AF31-BC6B7731B1BF}" srcOrd="0" destOrd="0" presId="urn:microsoft.com/office/officeart/2005/8/layout/hProcess9"/>
    <dgm:cxn modelId="{51F9DF9A-5B7F-443F-A225-253C0B0A8C52}" type="presOf" srcId="{56EA2EDD-3D96-4BB5-9D55-358BB6C2C60D}" destId="{946651B9-06B8-41D7-94E8-7A4A6974AE67}" srcOrd="0" destOrd="0" presId="urn:microsoft.com/office/officeart/2005/8/layout/hProcess9"/>
    <dgm:cxn modelId="{54DC13A8-FBF1-4567-9D91-513F400CBCC3}" srcId="{2E2B4467-A456-4BF8-B70B-97B8CA8C5410}" destId="{067B4B43-9A76-4597-8D06-E063F6E4C27B}" srcOrd="5" destOrd="0" parTransId="{E8D9783D-4F2F-4F56-AA39-CAFBB0EA43FD}" sibTransId="{1442A104-638C-4AED-B5FB-E5581DF0FEF8}"/>
    <dgm:cxn modelId="{F5EE10A9-1807-4536-AD87-777378608DA3}" type="presOf" srcId="{2E2B4467-A456-4BF8-B70B-97B8CA8C5410}" destId="{7342AE1D-8151-40EE-86F5-F471321CCC07}" srcOrd="0" destOrd="0" presId="urn:microsoft.com/office/officeart/2005/8/layout/hProcess9"/>
    <dgm:cxn modelId="{3CDF0CC1-2286-4AC3-972D-4ECBFBD960C4}" srcId="{2E2B4467-A456-4BF8-B70B-97B8CA8C5410}" destId="{EEEC98FD-8568-4B64-98A4-2B2A22A51AE8}" srcOrd="0" destOrd="0" parTransId="{A57FD15D-3932-4168-8DA4-4F0C6BC273D2}" sibTransId="{E5CACDCD-C487-4C03-9E4E-D21591676BDD}"/>
    <dgm:cxn modelId="{90EFBF14-BA20-48BF-B0BD-1FBD40373782}" type="presParOf" srcId="{7342AE1D-8151-40EE-86F5-F471321CCC07}" destId="{CB3B6E9B-64CB-4B87-930D-0CDF41C88D2F}" srcOrd="0" destOrd="0" presId="urn:microsoft.com/office/officeart/2005/8/layout/hProcess9"/>
    <dgm:cxn modelId="{46F2C734-1223-47BE-AA9F-2049921D64AA}" type="presParOf" srcId="{7342AE1D-8151-40EE-86F5-F471321CCC07}" destId="{0A134D32-C42E-49B7-BF5A-223B91968760}" srcOrd="1" destOrd="0" presId="urn:microsoft.com/office/officeart/2005/8/layout/hProcess9"/>
    <dgm:cxn modelId="{A5394B6C-7BE5-468C-9840-C09E48BF2B53}" type="presParOf" srcId="{0A134D32-C42E-49B7-BF5A-223B91968760}" destId="{6E704C63-B1C9-483F-B385-F3F92866ADA9}" srcOrd="0" destOrd="0" presId="urn:microsoft.com/office/officeart/2005/8/layout/hProcess9"/>
    <dgm:cxn modelId="{48DBAE0A-0B7C-4FE0-9774-336F787C7607}" type="presParOf" srcId="{0A134D32-C42E-49B7-BF5A-223B91968760}" destId="{250DAA5E-AA2D-4EF7-AB1F-6945F606C29F}" srcOrd="1" destOrd="0" presId="urn:microsoft.com/office/officeart/2005/8/layout/hProcess9"/>
    <dgm:cxn modelId="{5D8E0AF4-24F9-4390-B125-1B5C86DA7951}" type="presParOf" srcId="{0A134D32-C42E-49B7-BF5A-223B91968760}" destId="{946651B9-06B8-41D7-94E8-7A4A6974AE67}" srcOrd="2" destOrd="0" presId="urn:microsoft.com/office/officeart/2005/8/layout/hProcess9"/>
    <dgm:cxn modelId="{EC62A6EA-915E-47DD-B98B-B40DA3F5F7B4}" type="presParOf" srcId="{0A134D32-C42E-49B7-BF5A-223B91968760}" destId="{D52C8F22-775C-4A86-BE53-DA4596625FE3}" srcOrd="3" destOrd="0" presId="urn:microsoft.com/office/officeart/2005/8/layout/hProcess9"/>
    <dgm:cxn modelId="{4F40372C-10CA-464E-B2B0-5A1C17E88FCB}" type="presParOf" srcId="{0A134D32-C42E-49B7-BF5A-223B91968760}" destId="{EDAD60A5-D6CE-4A45-B502-17AB31C3FBE5}" srcOrd="4" destOrd="0" presId="urn:microsoft.com/office/officeart/2005/8/layout/hProcess9"/>
    <dgm:cxn modelId="{4B95F80C-DCD9-4F33-B18B-39160056E9CB}" type="presParOf" srcId="{0A134D32-C42E-49B7-BF5A-223B91968760}" destId="{C405F64C-EBA0-4EE9-B9F4-BCA82453CB3B}" srcOrd="5" destOrd="0" presId="urn:microsoft.com/office/officeart/2005/8/layout/hProcess9"/>
    <dgm:cxn modelId="{3C1CB600-2C5C-4828-99BE-273EB9E73DCD}" type="presParOf" srcId="{0A134D32-C42E-49B7-BF5A-223B91968760}" destId="{997143C8-446F-4D91-A888-15DAC9A401BF}" srcOrd="6" destOrd="0" presId="urn:microsoft.com/office/officeart/2005/8/layout/hProcess9"/>
    <dgm:cxn modelId="{57E30B8F-189D-4B64-AEEE-019920D93E8D}" type="presParOf" srcId="{0A134D32-C42E-49B7-BF5A-223B91968760}" destId="{7E3DF68A-8D61-4ADE-ACE8-FF55DCBE9853}" srcOrd="7" destOrd="0" presId="urn:microsoft.com/office/officeart/2005/8/layout/hProcess9"/>
    <dgm:cxn modelId="{88302233-86BC-4496-95EC-FCDD2D2826C6}" type="presParOf" srcId="{0A134D32-C42E-49B7-BF5A-223B91968760}" destId="{B3CEE8FA-8B30-4A82-8776-2F914E6413A2}" srcOrd="8" destOrd="0" presId="urn:microsoft.com/office/officeart/2005/8/layout/hProcess9"/>
    <dgm:cxn modelId="{D8E2C9A2-4BDD-4B50-9271-EB984078B0D1}" type="presParOf" srcId="{0A134D32-C42E-49B7-BF5A-223B91968760}" destId="{E5066F9D-3FBE-4EC2-8451-F1CE38F71396}" srcOrd="9" destOrd="0" presId="urn:microsoft.com/office/officeart/2005/8/layout/hProcess9"/>
    <dgm:cxn modelId="{3A83005A-9530-45D1-B9D5-8AD8E64FA371}" type="presParOf" srcId="{0A134D32-C42E-49B7-BF5A-223B91968760}" destId="{B2E09D7A-E9F7-4291-AF31-BC6B7731B1BF}" srcOrd="10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98DED6C-3DBA-4E1E-9BBC-637AEF3C7737}" type="doc">
      <dgm:prSet loTypeId="urn:microsoft.com/office/officeart/2008/layout/VerticalAccentList#1" loCatId="list" qsTypeId="urn:microsoft.com/office/officeart/2005/8/quickstyle/3d2" qsCatId="3D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35B8FC00-04FD-4B7E-B531-64DEA73A3835}">
      <dgm:prSet phldrT="[Text]"/>
      <dgm:spPr/>
      <dgm:t>
        <a:bodyPr/>
        <a:lstStyle/>
        <a:p>
          <a:r>
            <a:rPr lang="en-US"/>
            <a:t>Fresh Seafood</a:t>
          </a:r>
        </a:p>
      </dgm:t>
    </dgm:pt>
    <dgm:pt modelId="{51F20C17-6B6C-468E-B02F-1582FD35FC89}" type="parTrans" cxnId="{F88306C6-A1D9-412F-9050-85FBF2F388B1}">
      <dgm:prSet/>
      <dgm:spPr/>
      <dgm:t>
        <a:bodyPr/>
        <a:lstStyle/>
        <a:p>
          <a:endParaRPr lang="en-US"/>
        </a:p>
      </dgm:t>
    </dgm:pt>
    <dgm:pt modelId="{A85ADDC9-BB36-4969-844D-34A3FFC31713}" type="sibTrans" cxnId="{F88306C6-A1D9-412F-9050-85FBF2F388B1}">
      <dgm:prSet/>
      <dgm:spPr/>
      <dgm:t>
        <a:bodyPr/>
        <a:lstStyle/>
        <a:p>
          <a:endParaRPr lang="en-US"/>
        </a:p>
      </dgm:t>
    </dgm:pt>
    <dgm:pt modelId="{0E7900CB-B46C-4B62-99BE-0C2C192643B6}">
      <dgm:prSet phldrT="[Text]"/>
      <dgm:spPr/>
      <dgm:t>
        <a:bodyPr/>
        <a:lstStyle/>
        <a:p>
          <a:r>
            <a:rPr lang="en-US"/>
            <a:t>Homemade Soup</a:t>
          </a:r>
        </a:p>
      </dgm:t>
    </dgm:pt>
    <dgm:pt modelId="{4A083CC7-D1DF-49DC-9898-CDC3EE479DC3}" type="parTrans" cxnId="{3C285510-5FB6-4D92-ADBD-B5DBF2BF0E66}">
      <dgm:prSet/>
      <dgm:spPr/>
      <dgm:t>
        <a:bodyPr/>
        <a:lstStyle/>
        <a:p>
          <a:endParaRPr lang="en-US"/>
        </a:p>
      </dgm:t>
    </dgm:pt>
    <dgm:pt modelId="{0CC9BE8F-3819-4917-B010-33D8C66917D1}" type="sibTrans" cxnId="{3C285510-5FB6-4D92-ADBD-B5DBF2BF0E66}">
      <dgm:prSet/>
      <dgm:spPr/>
      <dgm:t>
        <a:bodyPr/>
        <a:lstStyle/>
        <a:p>
          <a:endParaRPr lang="en-US"/>
        </a:p>
      </dgm:t>
    </dgm:pt>
    <dgm:pt modelId="{EF38D92F-5281-49B7-8A68-CAEEF7D99B2D}">
      <dgm:prSet phldrT="[Text]"/>
      <dgm:spPr/>
      <dgm:t>
        <a:bodyPr/>
        <a:lstStyle/>
        <a:p>
          <a:r>
            <a:rPr lang="en-US"/>
            <a:t>Italian Cuisine</a:t>
          </a:r>
        </a:p>
      </dgm:t>
    </dgm:pt>
    <dgm:pt modelId="{2D9E830A-6A73-400B-AF2F-2225516E6F3E}" type="parTrans" cxnId="{42284BB8-852A-41FB-85F2-44E74DA5DCC9}">
      <dgm:prSet/>
      <dgm:spPr/>
      <dgm:t>
        <a:bodyPr/>
        <a:lstStyle/>
        <a:p>
          <a:endParaRPr lang="en-US"/>
        </a:p>
      </dgm:t>
    </dgm:pt>
    <dgm:pt modelId="{C4B3DD06-848E-4E14-B6C6-6F910CC75FC7}" type="sibTrans" cxnId="{42284BB8-852A-41FB-85F2-44E74DA5DCC9}">
      <dgm:prSet/>
      <dgm:spPr/>
      <dgm:t>
        <a:bodyPr/>
        <a:lstStyle/>
        <a:p>
          <a:endParaRPr lang="en-US"/>
        </a:p>
      </dgm:t>
    </dgm:pt>
    <dgm:pt modelId="{9CF76AF3-D897-4394-BC26-7DB019182AB3}">
      <dgm:prSet phldrT="[Text]"/>
      <dgm:spPr/>
      <dgm:t>
        <a:bodyPr/>
        <a:lstStyle/>
        <a:p>
          <a:r>
            <a:rPr lang="en-US"/>
            <a:t>Gourmet Sandwiches</a:t>
          </a:r>
        </a:p>
      </dgm:t>
    </dgm:pt>
    <dgm:pt modelId="{9E8CE3E5-166C-4C11-A0AC-15134E57F046}" type="parTrans" cxnId="{72A11A83-2C71-4D87-B4F5-B33921C72039}">
      <dgm:prSet/>
      <dgm:spPr/>
      <dgm:t>
        <a:bodyPr/>
        <a:lstStyle/>
        <a:p>
          <a:endParaRPr lang="en-US"/>
        </a:p>
      </dgm:t>
    </dgm:pt>
    <dgm:pt modelId="{FE71B297-0FB5-4A16-B4A9-B7E1B774C73F}" type="sibTrans" cxnId="{72A11A83-2C71-4D87-B4F5-B33921C72039}">
      <dgm:prSet/>
      <dgm:spPr/>
      <dgm:t>
        <a:bodyPr/>
        <a:lstStyle/>
        <a:p>
          <a:endParaRPr lang="en-US"/>
        </a:p>
      </dgm:t>
    </dgm:pt>
    <dgm:pt modelId="{E58FF8DA-40E1-4C3E-8809-38EB475D073C}" type="pres">
      <dgm:prSet presAssocID="{A98DED6C-3DBA-4E1E-9BBC-637AEF3C7737}" presName="Name0" presStyleCnt="0">
        <dgm:presLayoutVars>
          <dgm:chMax/>
          <dgm:chPref/>
          <dgm:dir/>
        </dgm:presLayoutVars>
      </dgm:prSet>
      <dgm:spPr/>
    </dgm:pt>
    <dgm:pt modelId="{550FA850-4D5D-4C87-B80A-B9C7F2EC68BD}" type="pres">
      <dgm:prSet presAssocID="{35B8FC00-04FD-4B7E-B531-64DEA73A3835}" presName="parenttextcomposite" presStyleCnt="0"/>
      <dgm:spPr/>
    </dgm:pt>
    <dgm:pt modelId="{3E158E6E-A900-4803-AB1A-52809F66F8D7}" type="pres">
      <dgm:prSet presAssocID="{35B8FC00-04FD-4B7E-B531-64DEA73A3835}" presName="parenttext" presStyleLbl="revTx" presStyleIdx="0" presStyleCnt="4">
        <dgm:presLayoutVars>
          <dgm:chMax/>
          <dgm:chPref val="2"/>
          <dgm:bulletEnabled val="1"/>
        </dgm:presLayoutVars>
      </dgm:prSet>
      <dgm:spPr/>
    </dgm:pt>
    <dgm:pt modelId="{4E663F8D-E6BA-4127-8A1A-CD0C3E03929B}" type="pres">
      <dgm:prSet presAssocID="{35B8FC00-04FD-4B7E-B531-64DEA73A3835}" presName="parallelogramComposite" presStyleCnt="0"/>
      <dgm:spPr/>
    </dgm:pt>
    <dgm:pt modelId="{3A74B97F-BC9B-4CF1-A7F5-19C0AD110151}" type="pres">
      <dgm:prSet presAssocID="{35B8FC00-04FD-4B7E-B531-64DEA73A3835}" presName="parallelogram1" presStyleLbl="alignNode1" presStyleIdx="0" presStyleCnt="28"/>
      <dgm:spPr/>
    </dgm:pt>
    <dgm:pt modelId="{CB4A7F4C-1280-4F3F-95EC-8A4F5883B56A}" type="pres">
      <dgm:prSet presAssocID="{35B8FC00-04FD-4B7E-B531-64DEA73A3835}" presName="parallelogram2" presStyleLbl="alignNode1" presStyleIdx="1" presStyleCnt="28"/>
      <dgm:spPr/>
    </dgm:pt>
    <dgm:pt modelId="{56D49CC7-DF2D-45CD-BD51-B29FDAC71282}" type="pres">
      <dgm:prSet presAssocID="{35B8FC00-04FD-4B7E-B531-64DEA73A3835}" presName="parallelogram3" presStyleLbl="alignNode1" presStyleIdx="2" presStyleCnt="28"/>
      <dgm:spPr/>
    </dgm:pt>
    <dgm:pt modelId="{0CF0AEC2-3931-4F6F-BAD7-1CBB4F67BE65}" type="pres">
      <dgm:prSet presAssocID="{35B8FC00-04FD-4B7E-B531-64DEA73A3835}" presName="parallelogram4" presStyleLbl="alignNode1" presStyleIdx="3" presStyleCnt="28"/>
      <dgm:spPr/>
    </dgm:pt>
    <dgm:pt modelId="{9A67CE78-1E6A-4386-B817-CFC9543939D5}" type="pres">
      <dgm:prSet presAssocID="{35B8FC00-04FD-4B7E-B531-64DEA73A3835}" presName="parallelogram5" presStyleLbl="alignNode1" presStyleIdx="4" presStyleCnt="28"/>
      <dgm:spPr/>
    </dgm:pt>
    <dgm:pt modelId="{0A297C10-F646-4849-92AF-13B1F7E8BECB}" type="pres">
      <dgm:prSet presAssocID="{35B8FC00-04FD-4B7E-B531-64DEA73A3835}" presName="parallelogram6" presStyleLbl="alignNode1" presStyleIdx="5" presStyleCnt="28"/>
      <dgm:spPr/>
    </dgm:pt>
    <dgm:pt modelId="{070E9D08-E2B6-4E35-8AC9-707D16009936}" type="pres">
      <dgm:prSet presAssocID="{35B8FC00-04FD-4B7E-B531-64DEA73A3835}" presName="parallelogram7" presStyleLbl="alignNode1" presStyleIdx="6" presStyleCnt="28"/>
      <dgm:spPr/>
    </dgm:pt>
    <dgm:pt modelId="{94E771DC-CDA5-40C5-8EFE-6A44E516815A}" type="pres">
      <dgm:prSet presAssocID="{A85ADDC9-BB36-4969-844D-34A3FFC31713}" presName="sibTrans" presStyleCnt="0"/>
      <dgm:spPr/>
    </dgm:pt>
    <dgm:pt modelId="{171AD04B-DE93-43E9-BD90-513ACA7E5E12}" type="pres">
      <dgm:prSet presAssocID="{0E7900CB-B46C-4B62-99BE-0C2C192643B6}" presName="parenttextcomposite" presStyleCnt="0"/>
      <dgm:spPr/>
    </dgm:pt>
    <dgm:pt modelId="{46CC9C18-4288-467B-9862-60A9C83B337B}" type="pres">
      <dgm:prSet presAssocID="{0E7900CB-B46C-4B62-99BE-0C2C192643B6}" presName="parenttext" presStyleLbl="revTx" presStyleIdx="1" presStyleCnt="4">
        <dgm:presLayoutVars>
          <dgm:chMax/>
          <dgm:chPref val="2"/>
          <dgm:bulletEnabled val="1"/>
        </dgm:presLayoutVars>
      </dgm:prSet>
      <dgm:spPr/>
    </dgm:pt>
    <dgm:pt modelId="{72492C56-A92D-4276-B812-2D3011ABBB4F}" type="pres">
      <dgm:prSet presAssocID="{0E7900CB-B46C-4B62-99BE-0C2C192643B6}" presName="parallelogramComposite" presStyleCnt="0"/>
      <dgm:spPr/>
    </dgm:pt>
    <dgm:pt modelId="{56BF15EB-6EF2-4BBE-B0F7-C514D2C88DA4}" type="pres">
      <dgm:prSet presAssocID="{0E7900CB-B46C-4B62-99BE-0C2C192643B6}" presName="parallelogram1" presStyleLbl="alignNode1" presStyleIdx="7" presStyleCnt="28"/>
      <dgm:spPr/>
    </dgm:pt>
    <dgm:pt modelId="{2AE72DCB-C0DD-452F-BF21-14B7A6937EDD}" type="pres">
      <dgm:prSet presAssocID="{0E7900CB-B46C-4B62-99BE-0C2C192643B6}" presName="parallelogram2" presStyleLbl="alignNode1" presStyleIdx="8" presStyleCnt="28"/>
      <dgm:spPr/>
    </dgm:pt>
    <dgm:pt modelId="{EF5CEE59-28AA-4C6D-A7A9-DE488DFCE8EA}" type="pres">
      <dgm:prSet presAssocID="{0E7900CB-B46C-4B62-99BE-0C2C192643B6}" presName="parallelogram3" presStyleLbl="alignNode1" presStyleIdx="9" presStyleCnt="28"/>
      <dgm:spPr/>
    </dgm:pt>
    <dgm:pt modelId="{27258769-9A27-4A22-8359-77AFCCC0957B}" type="pres">
      <dgm:prSet presAssocID="{0E7900CB-B46C-4B62-99BE-0C2C192643B6}" presName="parallelogram4" presStyleLbl="alignNode1" presStyleIdx="10" presStyleCnt="28"/>
      <dgm:spPr/>
    </dgm:pt>
    <dgm:pt modelId="{849CF717-2A73-49DC-86A4-ED2091F441F6}" type="pres">
      <dgm:prSet presAssocID="{0E7900CB-B46C-4B62-99BE-0C2C192643B6}" presName="parallelogram5" presStyleLbl="alignNode1" presStyleIdx="11" presStyleCnt="28"/>
      <dgm:spPr/>
    </dgm:pt>
    <dgm:pt modelId="{BB0B2174-2A8F-4B10-BD7E-BB229F91E047}" type="pres">
      <dgm:prSet presAssocID="{0E7900CB-B46C-4B62-99BE-0C2C192643B6}" presName="parallelogram6" presStyleLbl="alignNode1" presStyleIdx="12" presStyleCnt="28"/>
      <dgm:spPr/>
    </dgm:pt>
    <dgm:pt modelId="{F7C0BE2A-4DA5-4ECA-B01A-3DEFEC88A84F}" type="pres">
      <dgm:prSet presAssocID="{0E7900CB-B46C-4B62-99BE-0C2C192643B6}" presName="parallelogram7" presStyleLbl="alignNode1" presStyleIdx="13" presStyleCnt="28"/>
      <dgm:spPr/>
    </dgm:pt>
    <dgm:pt modelId="{61FA8F12-3965-48FB-9B4B-07E084D9A3DE}" type="pres">
      <dgm:prSet presAssocID="{0CC9BE8F-3819-4917-B010-33D8C66917D1}" presName="sibTrans" presStyleCnt="0"/>
      <dgm:spPr/>
    </dgm:pt>
    <dgm:pt modelId="{AF16C951-07F9-4568-97DD-75B9A31BD5BC}" type="pres">
      <dgm:prSet presAssocID="{EF38D92F-5281-49B7-8A68-CAEEF7D99B2D}" presName="parenttextcomposite" presStyleCnt="0"/>
      <dgm:spPr/>
    </dgm:pt>
    <dgm:pt modelId="{76F77EBD-0509-4EC4-A22A-CEF27F87F6D7}" type="pres">
      <dgm:prSet presAssocID="{EF38D92F-5281-49B7-8A68-CAEEF7D99B2D}" presName="parenttext" presStyleLbl="revTx" presStyleIdx="2" presStyleCnt="4">
        <dgm:presLayoutVars>
          <dgm:chMax/>
          <dgm:chPref val="2"/>
          <dgm:bulletEnabled val="1"/>
        </dgm:presLayoutVars>
      </dgm:prSet>
      <dgm:spPr/>
    </dgm:pt>
    <dgm:pt modelId="{E6A4C497-662C-4846-9440-6F8271D6C8BD}" type="pres">
      <dgm:prSet presAssocID="{EF38D92F-5281-49B7-8A68-CAEEF7D99B2D}" presName="parallelogramComposite" presStyleCnt="0"/>
      <dgm:spPr/>
    </dgm:pt>
    <dgm:pt modelId="{9D175EF9-3AEE-43F6-974F-1F85F9EBAB20}" type="pres">
      <dgm:prSet presAssocID="{EF38D92F-5281-49B7-8A68-CAEEF7D99B2D}" presName="parallelogram1" presStyleLbl="alignNode1" presStyleIdx="14" presStyleCnt="28"/>
      <dgm:spPr/>
    </dgm:pt>
    <dgm:pt modelId="{FBE5AF90-D613-4199-B7F1-EBA49017D36B}" type="pres">
      <dgm:prSet presAssocID="{EF38D92F-5281-49B7-8A68-CAEEF7D99B2D}" presName="parallelogram2" presStyleLbl="alignNode1" presStyleIdx="15" presStyleCnt="28"/>
      <dgm:spPr/>
    </dgm:pt>
    <dgm:pt modelId="{AB2EC48D-BE76-4725-8F3B-B8041078B346}" type="pres">
      <dgm:prSet presAssocID="{EF38D92F-5281-49B7-8A68-CAEEF7D99B2D}" presName="parallelogram3" presStyleLbl="alignNode1" presStyleIdx="16" presStyleCnt="28"/>
      <dgm:spPr/>
    </dgm:pt>
    <dgm:pt modelId="{966F6464-6D26-4A7E-BDFB-7E7A650AE918}" type="pres">
      <dgm:prSet presAssocID="{EF38D92F-5281-49B7-8A68-CAEEF7D99B2D}" presName="parallelogram4" presStyleLbl="alignNode1" presStyleIdx="17" presStyleCnt="28"/>
      <dgm:spPr/>
    </dgm:pt>
    <dgm:pt modelId="{D718377B-A09A-49AE-9410-824EBB1445FB}" type="pres">
      <dgm:prSet presAssocID="{EF38D92F-5281-49B7-8A68-CAEEF7D99B2D}" presName="parallelogram5" presStyleLbl="alignNode1" presStyleIdx="18" presStyleCnt="28"/>
      <dgm:spPr/>
    </dgm:pt>
    <dgm:pt modelId="{3407B387-C780-4DE3-B001-656C048F3586}" type="pres">
      <dgm:prSet presAssocID="{EF38D92F-5281-49B7-8A68-CAEEF7D99B2D}" presName="parallelogram6" presStyleLbl="alignNode1" presStyleIdx="19" presStyleCnt="28"/>
      <dgm:spPr/>
    </dgm:pt>
    <dgm:pt modelId="{AEA2B609-A3F6-424F-930C-9FBECB50D304}" type="pres">
      <dgm:prSet presAssocID="{EF38D92F-5281-49B7-8A68-CAEEF7D99B2D}" presName="parallelogram7" presStyleLbl="alignNode1" presStyleIdx="20" presStyleCnt="28"/>
      <dgm:spPr/>
    </dgm:pt>
    <dgm:pt modelId="{33326EDB-7732-4A32-8D30-0244268C5607}" type="pres">
      <dgm:prSet presAssocID="{C4B3DD06-848E-4E14-B6C6-6F910CC75FC7}" presName="sibTrans" presStyleCnt="0"/>
      <dgm:spPr/>
    </dgm:pt>
    <dgm:pt modelId="{2D726741-6613-4C9E-A460-843BB9187D2E}" type="pres">
      <dgm:prSet presAssocID="{9CF76AF3-D897-4394-BC26-7DB019182AB3}" presName="parenttextcomposite" presStyleCnt="0"/>
      <dgm:spPr/>
    </dgm:pt>
    <dgm:pt modelId="{DA2AE602-E8C0-44E6-AF90-5B463E5C6BF0}" type="pres">
      <dgm:prSet presAssocID="{9CF76AF3-D897-4394-BC26-7DB019182AB3}" presName="parenttext" presStyleLbl="revTx" presStyleIdx="3" presStyleCnt="4">
        <dgm:presLayoutVars>
          <dgm:chMax/>
          <dgm:chPref val="2"/>
          <dgm:bulletEnabled val="1"/>
        </dgm:presLayoutVars>
      </dgm:prSet>
      <dgm:spPr/>
    </dgm:pt>
    <dgm:pt modelId="{21F5D5F5-8F73-49A7-84DF-F87900DE144A}" type="pres">
      <dgm:prSet presAssocID="{9CF76AF3-D897-4394-BC26-7DB019182AB3}" presName="parallelogramComposite" presStyleCnt="0"/>
      <dgm:spPr/>
    </dgm:pt>
    <dgm:pt modelId="{1BF0D876-472D-48F5-A313-8904AED31B85}" type="pres">
      <dgm:prSet presAssocID="{9CF76AF3-D897-4394-BC26-7DB019182AB3}" presName="parallelogram1" presStyleLbl="alignNode1" presStyleIdx="21" presStyleCnt="28"/>
      <dgm:spPr/>
    </dgm:pt>
    <dgm:pt modelId="{25E01CA0-70A3-4015-BB72-1485BE12D763}" type="pres">
      <dgm:prSet presAssocID="{9CF76AF3-D897-4394-BC26-7DB019182AB3}" presName="parallelogram2" presStyleLbl="alignNode1" presStyleIdx="22" presStyleCnt="28"/>
      <dgm:spPr/>
    </dgm:pt>
    <dgm:pt modelId="{55BABE3B-B21F-46E7-8621-1A92A6F9809D}" type="pres">
      <dgm:prSet presAssocID="{9CF76AF3-D897-4394-BC26-7DB019182AB3}" presName="parallelogram3" presStyleLbl="alignNode1" presStyleIdx="23" presStyleCnt="28"/>
      <dgm:spPr/>
    </dgm:pt>
    <dgm:pt modelId="{67F84DB3-0DAD-4FA7-9C66-928831A71092}" type="pres">
      <dgm:prSet presAssocID="{9CF76AF3-D897-4394-BC26-7DB019182AB3}" presName="parallelogram4" presStyleLbl="alignNode1" presStyleIdx="24" presStyleCnt="28"/>
      <dgm:spPr/>
    </dgm:pt>
    <dgm:pt modelId="{10731DAE-238C-4EBA-B88C-4A39F4280EC6}" type="pres">
      <dgm:prSet presAssocID="{9CF76AF3-D897-4394-BC26-7DB019182AB3}" presName="parallelogram5" presStyleLbl="alignNode1" presStyleIdx="25" presStyleCnt="28"/>
      <dgm:spPr/>
    </dgm:pt>
    <dgm:pt modelId="{46A4818F-A076-4864-B7FD-1D1D3E3D39FE}" type="pres">
      <dgm:prSet presAssocID="{9CF76AF3-D897-4394-BC26-7DB019182AB3}" presName="parallelogram6" presStyleLbl="alignNode1" presStyleIdx="26" presStyleCnt="28"/>
      <dgm:spPr/>
    </dgm:pt>
    <dgm:pt modelId="{19CFCBE3-F229-4CD2-9FF6-1A0790B8EEFA}" type="pres">
      <dgm:prSet presAssocID="{9CF76AF3-D897-4394-BC26-7DB019182AB3}" presName="parallelogram7" presStyleLbl="alignNode1" presStyleIdx="27" presStyleCnt="28"/>
      <dgm:spPr/>
    </dgm:pt>
  </dgm:ptLst>
  <dgm:cxnLst>
    <dgm:cxn modelId="{99BB670C-74E3-4F48-AE16-16A4E571E2E7}" type="presOf" srcId="{35B8FC00-04FD-4B7E-B531-64DEA73A3835}" destId="{3E158E6E-A900-4803-AB1A-52809F66F8D7}" srcOrd="0" destOrd="0" presId="urn:microsoft.com/office/officeart/2008/layout/VerticalAccentList#1"/>
    <dgm:cxn modelId="{3C285510-5FB6-4D92-ADBD-B5DBF2BF0E66}" srcId="{A98DED6C-3DBA-4E1E-9BBC-637AEF3C7737}" destId="{0E7900CB-B46C-4B62-99BE-0C2C192643B6}" srcOrd="1" destOrd="0" parTransId="{4A083CC7-D1DF-49DC-9898-CDC3EE479DC3}" sibTransId="{0CC9BE8F-3819-4917-B010-33D8C66917D1}"/>
    <dgm:cxn modelId="{E33F8A27-369D-4D9C-AAD0-A02D204AD15D}" type="presOf" srcId="{9CF76AF3-D897-4394-BC26-7DB019182AB3}" destId="{DA2AE602-E8C0-44E6-AF90-5B463E5C6BF0}" srcOrd="0" destOrd="0" presId="urn:microsoft.com/office/officeart/2008/layout/VerticalAccentList#1"/>
    <dgm:cxn modelId="{72A11A83-2C71-4D87-B4F5-B33921C72039}" srcId="{A98DED6C-3DBA-4E1E-9BBC-637AEF3C7737}" destId="{9CF76AF3-D897-4394-BC26-7DB019182AB3}" srcOrd="3" destOrd="0" parTransId="{9E8CE3E5-166C-4C11-A0AC-15134E57F046}" sibTransId="{FE71B297-0FB5-4A16-B4A9-B7E1B774C73F}"/>
    <dgm:cxn modelId="{D451D3B1-6338-45A3-9CBF-0EA6922145C2}" type="presOf" srcId="{A98DED6C-3DBA-4E1E-9BBC-637AEF3C7737}" destId="{E58FF8DA-40E1-4C3E-8809-38EB475D073C}" srcOrd="0" destOrd="0" presId="urn:microsoft.com/office/officeart/2008/layout/VerticalAccentList#1"/>
    <dgm:cxn modelId="{B92320B4-4EE3-4252-A5CE-F3E1CC4540F9}" type="presOf" srcId="{EF38D92F-5281-49B7-8A68-CAEEF7D99B2D}" destId="{76F77EBD-0509-4EC4-A22A-CEF27F87F6D7}" srcOrd="0" destOrd="0" presId="urn:microsoft.com/office/officeart/2008/layout/VerticalAccentList#1"/>
    <dgm:cxn modelId="{42284BB8-852A-41FB-85F2-44E74DA5DCC9}" srcId="{A98DED6C-3DBA-4E1E-9BBC-637AEF3C7737}" destId="{EF38D92F-5281-49B7-8A68-CAEEF7D99B2D}" srcOrd="2" destOrd="0" parTransId="{2D9E830A-6A73-400B-AF2F-2225516E6F3E}" sibTransId="{C4B3DD06-848E-4E14-B6C6-6F910CC75FC7}"/>
    <dgm:cxn modelId="{F88306C6-A1D9-412F-9050-85FBF2F388B1}" srcId="{A98DED6C-3DBA-4E1E-9BBC-637AEF3C7737}" destId="{35B8FC00-04FD-4B7E-B531-64DEA73A3835}" srcOrd="0" destOrd="0" parTransId="{51F20C17-6B6C-468E-B02F-1582FD35FC89}" sibTransId="{A85ADDC9-BB36-4969-844D-34A3FFC31713}"/>
    <dgm:cxn modelId="{0BB228F7-8ED2-44DA-88A7-C86F2DCEBC8C}" type="presOf" srcId="{0E7900CB-B46C-4B62-99BE-0C2C192643B6}" destId="{46CC9C18-4288-467B-9862-60A9C83B337B}" srcOrd="0" destOrd="0" presId="urn:microsoft.com/office/officeart/2008/layout/VerticalAccentList#1"/>
    <dgm:cxn modelId="{616D1B80-D0B4-48B3-AD04-E633A8BE2BB9}" type="presParOf" srcId="{E58FF8DA-40E1-4C3E-8809-38EB475D073C}" destId="{550FA850-4D5D-4C87-B80A-B9C7F2EC68BD}" srcOrd="0" destOrd="0" presId="urn:microsoft.com/office/officeart/2008/layout/VerticalAccentList#1"/>
    <dgm:cxn modelId="{40A4BB2C-FA59-410E-850C-82BFC45A84AF}" type="presParOf" srcId="{550FA850-4D5D-4C87-B80A-B9C7F2EC68BD}" destId="{3E158E6E-A900-4803-AB1A-52809F66F8D7}" srcOrd="0" destOrd="0" presId="urn:microsoft.com/office/officeart/2008/layout/VerticalAccentList#1"/>
    <dgm:cxn modelId="{CB3CC3E0-B2BA-4414-AE14-B8D5C8EA4D34}" type="presParOf" srcId="{E58FF8DA-40E1-4C3E-8809-38EB475D073C}" destId="{4E663F8D-E6BA-4127-8A1A-CD0C3E03929B}" srcOrd="1" destOrd="0" presId="urn:microsoft.com/office/officeart/2008/layout/VerticalAccentList#1"/>
    <dgm:cxn modelId="{CF9D7F6C-59EE-4B46-AF7F-170ACD485C32}" type="presParOf" srcId="{4E663F8D-E6BA-4127-8A1A-CD0C3E03929B}" destId="{3A74B97F-BC9B-4CF1-A7F5-19C0AD110151}" srcOrd="0" destOrd="0" presId="urn:microsoft.com/office/officeart/2008/layout/VerticalAccentList#1"/>
    <dgm:cxn modelId="{732C02A8-8875-4245-96A2-03BFE2323CF1}" type="presParOf" srcId="{4E663F8D-E6BA-4127-8A1A-CD0C3E03929B}" destId="{CB4A7F4C-1280-4F3F-95EC-8A4F5883B56A}" srcOrd="1" destOrd="0" presId="urn:microsoft.com/office/officeart/2008/layout/VerticalAccentList#1"/>
    <dgm:cxn modelId="{5D2B2A0A-33D0-4399-ACA7-6CEFE16DF3A6}" type="presParOf" srcId="{4E663F8D-E6BA-4127-8A1A-CD0C3E03929B}" destId="{56D49CC7-DF2D-45CD-BD51-B29FDAC71282}" srcOrd="2" destOrd="0" presId="urn:microsoft.com/office/officeart/2008/layout/VerticalAccentList#1"/>
    <dgm:cxn modelId="{B35ADE0E-6487-488B-96E1-94B6D7F38D5A}" type="presParOf" srcId="{4E663F8D-E6BA-4127-8A1A-CD0C3E03929B}" destId="{0CF0AEC2-3931-4F6F-BAD7-1CBB4F67BE65}" srcOrd="3" destOrd="0" presId="urn:microsoft.com/office/officeart/2008/layout/VerticalAccentList#1"/>
    <dgm:cxn modelId="{0D617EF8-BA76-4AB8-AF86-7E8E409A8A8C}" type="presParOf" srcId="{4E663F8D-E6BA-4127-8A1A-CD0C3E03929B}" destId="{9A67CE78-1E6A-4386-B817-CFC9543939D5}" srcOrd="4" destOrd="0" presId="urn:microsoft.com/office/officeart/2008/layout/VerticalAccentList#1"/>
    <dgm:cxn modelId="{70D3EB4C-6012-4B88-AB59-C1F64F2753E1}" type="presParOf" srcId="{4E663F8D-E6BA-4127-8A1A-CD0C3E03929B}" destId="{0A297C10-F646-4849-92AF-13B1F7E8BECB}" srcOrd="5" destOrd="0" presId="urn:microsoft.com/office/officeart/2008/layout/VerticalAccentList#1"/>
    <dgm:cxn modelId="{36EBE5CB-6BE2-4C65-8679-A2852B60B814}" type="presParOf" srcId="{4E663F8D-E6BA-4127-8A1A-CD0C3E03929B}" destId="{070E9D08-E2B6-4E35-8AC9-707D16009936}" srcOrd="6" destOrd="0" presId="urn:microsoft.com/office/officeart/2008/layout/VerticalAccentList#1"/>
    <dgm:cxn modelId="{79E6CBD9-973D-4BD6-9412-DA7E2D5BB3EC}" type="presParOf" srcId="{E58FF8DA-40E1-4C3E-8809-38EB475D073C}" destId="{94E771DC-CDA5-40C5-8EFE-6A44E516815A}" srcOrd="2" destOrd="0" presId="urn:microsoft.com/office/officeart/2008/layout/VerticalAccentList#1"/>
    <dgm:cxn modelId="{37D1F757-7A7D-4A80-B1BA-5740589639AD}" type="presParOf" srcId="{E58FF8DA-40E1-4C3E-8809-38EB475D073C}" destId="{171AD04B-DE93-43E9-BD90-513ACA7E5E12}" srcOrd="3" destOrd="0" presId="urn:microsoft.com/office/officeart/2008/layout/VerticalAccentList#1"/>
    <dgm:cxn modelId="{D0FA06B3-8E09-4AB3-BE63-1B35F956DCB6}" type="presParOf" srcId="{171AD04B-DE93-43E9-BD90-513ACA7E5E12}" destId="{46CC9C18-4288-467B-9862-60A9C83B337B}" srcOrd="0" destOrd="0" presId="urn:microsoft.com/office/officeart/2008/layout/VerticalAccentList#1"/>
    <dgm:cxn modelId="{3B712A95-DA72-40BE-87FA-0C04423AED32}" type="presParOf" srcId="{E58FF8DA-40E1-4C3E-8809-38EB475D073C}" destId="{72492C56-A92D-4276-B812-2D3011ABBB4F}" srcOrd="4" destOrd="0" presId="urn:microsoft.com/office/officeart/2008/layout/VerticalAccentList#1"/>
    <dgm:cxn modelId="{89DF9F6C-D4D3-48FC-BF43-0E54E3D0A124}" type="presParOf" srcId="{72492C56-A92D-4276-B812-2D3011ABBB4F}" destId="{56BF15EB-6EF2-4BBE-B0F7-C514D2C88DA4}" srcOrd="0" destOrd="0" presId="urn:microsoft.com/office/officeart/2008/layout/VerticalAccentList#1"/>
    <dgm:cxn modelId="{498F6F5C-3E15-486A-A8A7-D0DD3058F686}" type="presParOf" srcId="{72492C56-A92D-4276-B812-2D3011ABBB4F}" destId="{2AE72DCB-C0DD-452F-BF21-14B7A6937EDD}" srcOrd="1" destOrd="0" presId="urn:microsoft.com/office/officeart/2008/layout/VerticalAccentList#1"/>
    <dgm:cxn modelId="{2A79EFFA-6C69-41FA-AA45-51D923F147D8}" type="presParOf" srcId="{72492C56-A92D-4276-B812-2D3011ABBB4F}" destId="{EF5CEE59-28AA-4C6D-A7A9-DE488DFCE8EA}" srcOrd="2" destOrd="0" presId="urn:microsoft.com/office/officeart/2008/layout/VerticalAccentList#1"/>
    <dgm:cxn modelId="{B933F6E2-FE25-47C0-9B07-202F8B991ADB}" type="presParOf" srcId="{72492C56-A92D-4276-B812-2D3011ABBB4F}" destId="{27258769-9A27-4A22-8359-77AFCCC0957B}" srcOrd="3" destOrd="0" presId="urn:microsoft.com/office/officeart/2008/layout/VerticalAccentList#1"/>
    <dgm:cxn modelId="{0A8C11CA-E66A-44DF-9EF5-48E44FA7C704}" type="presParOf" srcId="{72492C56-A92D-4276-B812-2D3011ABBB4F}" destId="{849CF717-2A73-49DC-86A4-ED2091F441F6}" srcOrd="4" destOrd="0" presId="urn:microsoft.com/office/officeart/2008/layout/VerticalAccentList#1"/>
    <dgm:cxn modelId="{C4681D56-85A0-4C10-B10E-5BEEF86F2B01}" type="presParOf" srcId="{72492C56-A92D-4276-B812-2D3011ABBB4F}" destId="{BB0B2174-2A8F-4B10-BD7E-BB229F91E047}" srcOrd="5" destOrd="0" presId="urn:microsoft.com/office/officeart/2008/layout/VerticalAccentList#1"/>
    <dgm:cxn modelId="{C683CF86-72FF-4378-BAC3-2C996FE820C9}" type="presParOf" srcId="{72492C56-A92D-4276-B812-2D3011ABBB4F}" destId="{F7C0BE2A-4DA5-4ECA-B01A-3DEFEC88A84F}" srcOrd="6" destOrd="0" presId="urn:microsoft.com/office/officeart/2008/layout/VerticalAccentList#1"/>
    <dgm:cxn modelId="{C2872963-B24E-41A5-9B19-7445762A1C4A}" type="presParOf" srcId="{E58FF8DA-40E1-4C3E-8809-38EB475D073C}" destId="{61FA8F12-3965-48FB-9B4B-07E084D9A3DE}" srcOrd="5" destOrd="0" presId="urn:microsoft.com/office/officeart/2008/layout/VerticalAccentList#1"/>
    <dgm:cxn modelId="{03D4E96B-4710-4346-8C0C-8502C131E007}" type="presParOf" srcId="{E58FF8DA-40E1-4C3E-8809-38EB475D073C}" destId="{AF16C951-07F9-4568-97DD-75B9A31BD5BC}" srcOrd="6" destOrd="0" presId="urn:microsoft.com/office/officeart/2008/layout/VerticalAccentList#1"/>
    <dgm:cxn modelId="{F1D4ABC9-E824-431A-9942-4300AA44CC7E}" type="presParOf" srcId="{AF16C951-07F9-4568-97DD-75B9A31BD5BC}" destId="{76F77EBD-0509-4EC4-A22A-CEF27F87F6D7}" srcOrd="0" destOrd="0" presId="urn:microsoft.com/office/officeart/2008/layout/VerticalAccentList#1"/>
    <dgm:cxn modelId="{7C124AEF-CBBF-4559-B18B-4632AED45CA9}" type="presParOf" srcId="{E58FF8DA-40E1-4C3E-8809-38EB475D073C}" destId="{E6A4C497-662C-4846-9440-6F8271D6C8BD}" srcOrd="7" destOrd="0" presId="urn:microsoft.com/office/officeart/2008/layout/VerticalAccentList#1"/>
    <dgm:cxn modelId="{4482E92F-10D5-4EAF-81EA-974EA09E19E6}" type="presParOf" srcId="{E6A4C497-662C-4846-9440-6F8271D6C8BD}" destId="{9D175EF9-3AEE-43F6-974F-1F85F9EBAB20}" srcOrd="0" destOrd="0" presId="urn:microsoft.com/office/officeart/2008/layout/VerticalAccentList#1"/>
    <dgm:cxn modelId="{9D7D4692-1CB3-4158-817E-08E59061C7C8}" type="presParOf" srcId="{E6A4C497-662C-4846-9440-6F8271D6C8BD}" destId="{FBE5AF90-D613-4199-B7F1-EBA49017D36B}" srcOrd="1" destOrd="0" presId="urn:microsoft.com/office/officeart/2008/layout/VerticalAccentList#1"/>
    <dgm:cxn modelId="{48107904-1399-4388-BC04-D9CEC0D47B9A}" type="presParOf" srcId="{E6A4C497-662C-4846-9440-6F8271D6C8BD}" destId="{AB2EC48D-BE76-4725-8F3B-B8041078B346}" srcOrd="2" destOrd="0" presId="urn:microsoft.com/office/officeart/2008/layout/VerticalAccentList#1"/>
    <dgm:cxn modelId="{E6CA1630-5C7C-4450-AA77-82A67AC7E770}" type="presParOf" srcId="{E6A4C497-662C-4846-9440-6F8271D6C8BD}" destId="{966F6464-6D26-4A7E-BDFB-7E7A650AE918}" srcOrd="3" destOrd="0" presId="urn:microsoft.com/office/officeart/2008/layout/VerticalAccentList#1"/>
    <dgm:cxn modelId="{7D359A3C-0567-42FE-A350-6284A0255627}" type="presParOf" srcId="{E6A4C497-662C-4846-9440-6F8271D6C8BD}" destId="{D718377B-A09A-49AE-9410-824EBB1445FB}" srcOrd="4" destOrd="0" presId="urn:microsoft.com/office/officeart/2008/layout/VerticalAccentList#1"/>
    <dgm:cxn modelId="{208E25CD-035F-407E-86BF-164586714EF1}" type="presParOf" srcId="{E6A4C497-662C-4846-9440-6F8271D6C8BD}" destId="{3407B387-C780-4DE3-B001-656C048F3586}" srcOrd="5" destOrd="0" presId="urn:microsoft.com/office/officeart/2008/layout/VerticalAccentList#1"/>
    <dgm:cxn modelId="{3D310DA0-1EEF-4545-B4AA-D9A4909106E1}" type="presParOf" srcId="{E6A4C497-662C-4846-9440-6F8271D6C8BD}" destId="{AEA2B609-A3F6-424F-930C-9FBECB50D304}" srcOrd="6" destOrd="0" presId="urn:microsoft.com/office/officeart/2008/layout/VerticalAccentList#1"/>
    <dgm:cxn modelId="{E1331CDD-DB61-40A8-AE7D-AD58FAE78FB4}" type="presParOf" srcId="{E58FF8DA-40E1-4C3E-8809-38EB475D073C}" destId="{33326EDB-7732-4A32-8D30-0244268C5607}" srcOrd="8" destOrd="0" presId="urn:microsoft.com/office/officeart/2008/layout/VerticalAccentList#1"/>
    <dgm:cxn modelId="{F567914F-1557-45D4-9645-B75BAE54A97A}" type="presParOf" srcId="{E58FF8DA-40E1-4C3E-8809-38EB475D073C}" destId="{2D726741-6613-4C9E-A460-843BB9187D2E}" srcOrd="9" destOrd="0" presId="urn:microsoft.com/office/officeart/2008/layout/VerticalAccentList#1"/>
    <dgm:cxn modelId="{0840D13D-AB0C-42C3-8E65-EFEFA7EB3DAC}" type="presParOf" srcId="{2D726741-6613-4C9E-A460-843BB9187D2E}" destId="{DA2AE602-E8C0-44E6-AF90-5B463E5C6BF0}" srcOrd="0" destOrd="0" presId="urn:microsoft.com/office/officeart/2008/layout/VerticalAccentList#1"/>
    <dgm:cxn modelId="{8AC0FC1F-035F-4A82-A963-D7362D9D0924}" type="presParOf" srcId="{E58FF8DA-40E1-4C3E-8809-38EB475D073C}" destId="{21F5D5F5-8F73-49A7-84DF-F87900DE144A}" srcOrd="10" destOrd="0" presId="urn:microsoft.com/office/officeart/2008/layout/VerticalAccentList#1"/>
    <dgm:cxn modelId="{369374ED-3F1F-4553-B9DE-83BF7B2D2313}" type="presParOf" srcId="{21F5D5F5-8F73-49A7-84DF-F87900DE144A}" destId="{1BF0D876-472D-48F5-A313-8904AED31B85}" srcOrd="0" destOrd="0" presId="urn:microsoft.com/office/officeart/2008/layout/VerticalAccentList#1"/>
    <dgm:cxn modelId="{0E550D7A-5E8F-4FF7-BE18-DACD24009D50}" type="presParOf" srcId="{21F5D5F5-8F73-49A7-84DF-F87900DE144A}" destId="{25E01CA0-70A3-4015-BB72-1485BE12D763}" srcOrd="1" destOrd="0" presId="urn:microsoft.com/office/officeart/2008/layout/VerticalAccentList#1"/>
    <dgm:cxn modelId="{8C1CFDB2-51BD-4520-8B21-BC1A6A2B3C9E}" type="presParOf" srcId="{21F5D5F5-8F73-49A7-84DF-F87900DE144A}" destId="{55BABE3B-B21F-46E7-8621-1A92A6F9809D}" srcOrd="2" destOrd="0" presId="urn:microsoft.com/office/officeart/2008/layout/VerticalAccentList#1"/>
    <dgm:cxn modelId="{C44BFAA0-54C6-4576-A5D4-0B14DCD141A5}" type="presParOf" srcId="{21F5D5F5-8F73-49A7-84DF-F87900DE144A}" destId="{67F84DB3-0DAD-4FA7-9C66-928831A71092}" srcOrd="3" destOrd="0" presId="urn:microsoft.com/office/officeart/2008/layout/VerticalAccentList#1"/>
    <dgm:cxn modelId="{DF42285B-47D2-4361-82F0-D79002BA09AE}" type="presParOf" srcId="{21F5D5F5-8F73-49A7-84DF-F87900DE144A}" destId="{10731DAE-238C-4EBA-B88C-4A39F4280EC6}" srcOrd="4" destOrd="0" presId="urn:microsoft.com/office/officeart/2008/layout/VerticalAccentList#1"/>
    <dgm:cxn modelId="{DEAEC9C9-4347-42CB-BFBA-505ADD00F97B}" type="presParOf" srcId="{21F5D5F5-8F73-49A7-84DF-F87900DE144A}" destId="{46A4818F-A076-4864-B7FD-1D1D3E3D39FE}" srcOrd="5" destOrd="0" presId="urn:microsoft.com/office/officeart/2008/layout/VerticalAccentList#1"/>
    <dgm:cxn modelId="{07E42DED-F55C-4684-8F48-54440D8CCFD2}" type="presParOf" srcId="{21F5D5F5-8F73-49A7-84DF-F87900DE144A}" destId="{19CFCBE3-F229-4CD2-9FF6-1A0790B8EEFA}" srcOrd="6" destOrd="0" presId="urn:microsoft.com/office/officeart/2008/layout/VerticalAccentList#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3B6E9B-64CB-4B87-930D-0CDF41C88D2F}">
      <dsp:nvSpPr>
        <dsp:cNvPr id="0" name=""/>
        <dsp:cNvSpPr/>
      </dsp:nvSpPr>
      <dsp:spPr>
        <a:xfrm>
          <a:off x="435768" y="0"/>
          <a:ext cx="4938712" cy="1438275"/>
        </a:xfrm>
        <a:prstGeom prst="rightArrow">
          <a:avLst/>
        </a:prstGeom>
        <a:gradFill rotWithShape="0">
          <a:gsLst>
            <a:gs pos="0">
              <a:schemeClr val="accent2">
                <a:tint val="40000"/>
                <a:hueOff val="0"/>
                <a:satOff val="0"/>
                <a:lumOff val="0"/>
                <a:alphaOff val="0"/>
                <a:shade val="40000"/>
                <a:satMod val="155000"/>
              </a:schemeClr>
            </a:gs>
            <a:gs pos="65000">
              <a:schemeClr val="accent2">
                <a:tint val="40000"/>
                <a:hueOff val="0"/>
                <a:satOff val="0"/>
                <a:lumOff val="0"/>
                <a:alphaOff val="0"/>
                <a:shade val="85000"/>
                <a:satMod val="155000"/>
              </a:schemeClr>
            </a:gs>
            <a:gs pos="100000">
              <a:schemeClr val="accent2">
                <a:tint val="40000"/>
                <a:hueOff val="0"/>
                <a:satOff val="0"/>
                <a:lumOff val="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6E704C63-B1C9-483F-B385-F3F92866ADA9}">
      <dsp:nvSpPr>
        <dsp:cNvPr id="0" name=""/>
        <dsp:cNvSpPr/>
      </dsp:nvSpPr>
      <dsp:spPr>
        <a:xfrm>
          <a:off x="1994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40000"/>
                <a:satMod val="155000"/>
              </a:schemeClr>
            </a:gs>
            <a:gs pos="65000">
              <a:schemeClr val="accent2">
                <a:hueOff val="0"/>
                <a:satOff val="0"/>
                <a:lumOff val="0"/>
                <a:alphaOff val="0"/>
                <a:shade val="85000"/>
                <a:satMod val="155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Turkey Club</a:t>
          </a:r>
        </a:p>
      </dsp:txBody>
      <dsp:txXfrm>
        <a:off x="30078" y="459566"/>
        <a:ext cx="862544" cy="519142"/>
      </dsp:txXfrm>
    </dsp:sp>
    <dsp:sp modelId="{946651B9-06B8-41D7-94E8-7A4A6974AE67}">
      <dsp:nvSpPr>
        <dsp:cNvPr id="0" name=""/>
        <dsp:cNvSpPr/>
      </dsp:nvSpPr>
      <dsp:spPr>
        <a:xfrm>
          <a:off x="979504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40000"/>
                <a:satMod val="155000"/>
              </a:schemeClr>
            </a:gs>
            <a:gs pos="65000">
              <a:schemeClr val="accent3">
                <a:hueOff val="0"/>
                <a:satOff val="0"/>
                <a:lumOff val="0"/>
                <a:alphaOff val="0"/>
                <a:shade val="85000"/>
                <a:satMod val="155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Hamburger</a:t>
          </a:r>
        </a:p>
      </dsp:txBody>
      <dsp:txXfrm>
        <a:off x="1007588" y="459566"/>
        <a:ext cx="862544" cy="519142"/>
      </dsp:txXfrm>
    </dsp:sp>
    <dsp:sp modelId="{EDAD60A5-D6CE-4A45-B502-17AB31C3FBE5}">
      <dsp:nvSpPr>
        <dsp:cNvPr id="0" name=""/>
        <dsp:cNvSpPr/>
      </dsp:nvSpPr>
      <dsp:spPr>
        <a:xfrm>
          <a:off x="1957014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40000"/>
                <a:satMod val="155000"/>
              </a:schemeClr>
            </a:gs>
            <a:gs pos="65000">
              <a:schemeClr val="accent4">
                <a:hueOff val="0"/>
                <a:satOff val="0"/>
                <a:lumOff val="0"/>
                <a:alphaOff val="0"/>
                <a:shade val="85000"/>
                <a:satMod val="155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Cheeseburger</a:t>
          </a:r>
        </a:p>
      </dsp:txBody>
      <dsp:txXfrm>
        <a:off x="1985098" y="459566"/>
        <a:ext cx="862544" cy="519142"/>
      </dsp:txXfrm>
    </dsp:sp>
    <dsp:sp modelId="{997143C8-446F-4D91-A888-15DAC9A401BF}">
      <dsp:nvSpPr>
        <dsp:cNvPr id="0" name=""/>
        <dsp:cNvSpPr/>
      </dsp:nvSpPr>
      <dsp:spPr>
        <a:xfrm>
          <a:off x="2934523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40000"/>
                <a:satMod val="155000"/>
              </a:schemeClr>
            </a:gs>
            <a:gs pos="65000">
              <a:schemeClr val="accent5">
                <a:hueOff val="0"/>
                <a:satOff val="0"/>
                <a:lumOff val="0"/>
                <a:alphaOff val="0"/>
                <a:shade val="85000"/>
                <a:satMod val="155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Fish &amp; Chips</a:t>
          </a:r>
        </a:p>
      </dsp:txBody>
      <dsp:txXfrm>
        <a:off x="2962607" y="459566"/>
        <a:ext cx="862544" cy="519142"/>
      </dsp:txXfrm>
    </dsp:sp>
    <dsp:sp modelId="{B3CEE8FA-8B30-4A82-8776-2F914E6413A2}">
      <dsp:nvSpPr>
        <dsp:cNvPr id="0" name=""/>
        <dsp:cNvSpPr/>
      </dsp:nvSpPr>
      <dsp:spPr>
        <a:xfrm>
          <a:off x="3912033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40000"/>
                <a:satMod val="155000"/>
              </a:schemeClr>
            </a:gs>
            <a:gs pos="65000">
              <a:schemeClr val="accent6">
                <a:hueOff val="0"/>
                <a:satOff val="0"/>
                <a:lumOff val="0"/>
                <a:alphaOff val="0"/>
                <a:shade val="85000"/>
                <a:satMod val="155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Soup of the Day</a:t>
          </a:r>
        </a:p>
      </dsp:txBody>
      <dsp:txXfrm>
        <a:off x="3940117" y="459566"/>
        <a:ext cx="862544" cy="519142"/>
      </dsp:txXfrm>
    </dsp:sp>
    <dsp:sp modelId="{B2E09D7A-E9F7-4291-AF31-BC6B7731B1BF}">
      <dsp:nvSpPr>
        <dsp:cNvPr id="0" name=""/>
        <dsp:cNvSpPr/>
      </dsp:nvSpPr>
      <dsp:spPr>
        <a:xfrm>
          <a:off x="4889543" y="431482"/>
          <a:ext cx="918712" cy="57531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40000"/>
                <a:satMod val="155000"/>
              </a:schemeClr>
            </a:gs>
            <a:gs pos="65000">
              <a:schemeClr val="accent2">
                <a:hueOff val="0"/>
                <a:satOff val="0"/>
                <a:lumOff val="0"/>
                <a:alphaOff val="0"/>
                <a:shade val="85000"/>
                <a:satMod val="155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Pasta of the Day</a:t>
          </a:r>
        </a:p>
      </dsp:txBody>
      <dsp:txXfrm>
        <a:off x="4917627" y="459566"/>
        <a:ext cx="862544" cy="51914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158E6E-A900-4803-AB1A-52809F66F8D7}">
      <dsp:nvSpPr>
        <dsp:cNvPr id="0" name=""/>
        <dsp:cNvSpPr/>
      </dsp:nvSpPr>
      <dsp:spPr>
        <a:xfrm>
          <a:off x="274320" y="101232"/>
          <a:ext cx="4937760" cy="4488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Fresh Seafood</a:t>
          </a:r>
        </a:p>
      </dsp:txBody>
      <dsp:txXfrm>
        <a:off x="274320" y="101232"/>
        <a:ext cx="4937760" cy="448887"/>
      </dsp:txXfrm>
    </dsp:sp>
    <dsp:sp modelId="{3A74B97F-BC9B-4CF1-A7F5-19C0AD110151}">
      <dsp:nvSpPr>
        <dsp:cNvPr id="0" name=""/>
        <dsp:cNvSpPr/>
      </dsp:nvSpPr>
      <dsp:spPr>
        <a:xfrm>
          <a:off x="274320" y="55011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40000"/>
                <a:satMod val="155000"/>
              </a:schemeClr>
            </a:gs>
            <a:gs pos="65000">
              <a:schemeClr val="accent2">
                <a:hueOff val="0"/>
                <a:satOff val="0"/>
                <a:lumOff val="0"/>
                <a:alphaOff val="0"/>
                <a:shade val="85000"/>
                <a:satMod val="155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B4A7F4C-1280-4F3F-95EC-8A4F5883B56A}">
      <dsp:nvSpPr>
        <dsp:cNvPr id="0" name=""/>
        <dsp:cNvSpPr/>
      </dsp:nvSpPr>
      <dsp:spPr>
        <a:xfrm>
          <a:off x="971092" y="55011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173390"/>
                <a:satOff val="-216"/>
                <a:lumOff val="51"/>
                <a:alphaOff val="0"/>
                <a:shade val="40000"/>
                <a:satMod val="155000"/>
              </a:schemeClr>
            </a:gs>
            <a:gs pos="65000">
              <a:schemeClr val="accent2">
                <a:hueOff val="173390"/>
                <a:satOff val="-216"/>
                <a:lumOff val="51"/>
                <a:alphaOff val="0"/>
                <a:shade val="85000"/>
                <a:satMod val="155000"/>
              </a:schemeClr>
            </a:gs>
            <a:gs pos="100000">
              <a:schemeClr val="accent2">
                <a:hueOff val="173390"/>
                <a:satOff val="-216"/>
                <a:lumOff val="51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6D49CC7-DF2D-45CD-BD51-B29FDAC71282}">
      <dsp:nvSpPr>
        <dsp:cNvPr id="0" name=""/>
        <dsp:cNvSpPr/>
      </dsp:nvSpPr>
      <dsp:spPr>
        <a:xfrm>
          <a:off x="1667865" y="55011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346779"/>
                <a:satOff val="-433"/>
                <a:lumOff val="102"/>
                <a:alphaOff val="0"/>
                <a:shade val="40000"/>
                <a:satMod val="155000"/>
              </a:schemeClr>
            </a:gs>
            <a:gs pos="65000">
              <a:schemeClr val="accent2">
                <a:hueOff val="346779"/>
                <a:satOff val="-433"/>
                <a:lumOff val="102"/>
                <a:alphaOff val="0"/>
                <a:shade val="85000"/>
                <a:satMod val="155000"/>
              </a:schemeClr>
            </a:gs>
            <a:gs pos="100000">
              <a:schemeClr val="accent2">
                <a:hueOff val="346779"/>
                <a:satOff val="-433"/>
                <a:lumOff val="102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CF0AEC2-3931-4F6F-BAD7-1CBB4F67BE65}">
      <dsp:nvSpPr>
        <dsp:cNvPr id="0" name=""/>
        <dsp:cNvSpPr/>
      </dsp:nvSpPr>
      <dsp:spPr>
        <a:xfrm>
          <a:off x="2364638" y="55011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520169"/>
                <a:satOff val="-649"/>
                <a:lumOff val="153"/>
                <a:alphaOff val="0"/>
                <a:shade val="40000"/>
                <a:satMod val="155000"/>
              </a:schemeClr>
            </a:gs>
            <a:gs pos="65000">
              <a:schemeClr val="accent2">
                <a:hueOff val="520169"/>
                <a:satOff val="-649"/>
                <a:lumOff val="153"/>
                <a:alphaOff val="0"/>
                <a:shade val="85000"/>
                <a:satMod val="155000"/>
              </a:schemeClr>
            </a:gs>
            <a:gs pos="100000">
              <a:schemeClr val="accent2">
                <a:hueOff val="520169"/>
                <a:satOff val="-649"/>
                <a:lumOff val="153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67CE78-1E6A-4386-B817-CFC9543939D5}">
      <dsp:nvSpPr>
        <dsp:cNvPr id="0" name=""/>
        <dsp:cNvSpPr/>
      </dsp:nvSpPr>
      <dsp:spPr>
        <a:xfrm>
          <a:off x="3061411" y="55011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693558"/>
                <a:satOff val="-865"/>
                <a:lumOff val="203"/>
                <a:alphaOff val="0"/>
                <a:shade val="40000"/>
                <a:satMod val="155000"/>
              </a:schemeClr>
            </a:gs>
            <a:gs pos="65000">
              <a:schemeClr val="accent2">
                <a:hueOff val="693558"/>
                <a:satOff val="-865"/>
                <a:lumOff val="203"/>
                <a:alphaOff val="0"/>
                <a:shade val="85000"/>
                <a:satMod val="155000"/>
              </a:schemeClr>
            </a:gs>
            <a:gs pos="100000">
              <a:schemeClr val="accent2">
                <a:hueOff val="693558"/>
                <a:satOff val="-865"/>
                <a:lumOff val="203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A297C10-F646-4849-92AF-13B1F7E8BECB}">
      <dsp:nvSpPr>
        <dsp:cNvPr id="0" name=""/>
        <dsp:cNvSpPr/>
      </dsp:nvSpPr>
      <dsp:spPr>
        <a:xfrm>
          <a:off x="3758184" y="55011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866948"/>
                <a:satOff val="-1081"/>
                <a:lumOff val="254"/>
                <a:alphaOff val="0"/>
                <a:shade val="40000"/>
                <a:satMod val="155000"/>
              </a:schemeClr>
            </a:gs>
            <a:gs pos="65000">
              <a:schemeClr val="accent2">
                <a:hueOff val="866948"/>
                <a:satOff val="-1081"/>
                <a:lumOff val="254"/>
                <a:alphaOff val="0"/>
                <a:shade val="85000"/>
                <a:satMod val="155000"/>
              </a:schemeClr>
            </a:gs>
            <a:gs pos="100000">
              <a:schemeClr val="accent2">
                <a:hueOff val="866948"/>
                <a:satOff val="-1081"/>
                <a:lumOff val="254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0E9D08-E2B6-4E35-8AC9-707D16009936}">
      <dsp:nvSpPr>
        <dsp:cNvPr id="0" name=""/>
        <dsp:cNvSpPr/>
      </dsp:nvSpPr>
      <dsp:spPr>
        <a:xfrm>
          <a:off x="4454956" y="55011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1040338"/>
                <a:satOff val="-1298"/>
                <a:lumOff val="305"/>
                <a:alphaOff val="0"/>
                <a:shade val="40000"/>
                <a:satMod val="155000"/>
              </a:schemeClr>
            </a:gs>
            <a:gs pos="65000">
              <a:schemeClr val="accent2">
                <a:hueOff val="1040338"/>
                <a:satOff val="-1298"/>
                <a:lumOff val="305"/>
                <a:alphaOff val="0"/>
                <a:shade val="85000"/>
                <a:satMod val="155000"/>
              </a:schemeClr>
            </a:gs>
            <a:gs pos="100000">
              <a:schemeClr val="accent2">
                <a:hueOff val="1040338"/>
                <a:satOff val="-1298"/>
                <a:lumOff val="305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6CC9C18-4288-467B-9862-60A9C83B337B}">
      <dsp:nvSpPr>
        <dsp:cNvPr id="0" name=""/>
        <dsp:cNvSpPr/>
      </dsp:nvSpPr>
      <dsp:spPr>
        <a:xfrm>
          <a:off x="274320" y="711696"/>
          <a:ext cx="4937760" cy="4488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Homemade Soup</a:t>
          </a:r>
        </a:p>
      </dsp:txBody>
      <dsp:txXfrm>
        <a:off x="274320" y="711696"/>
        <a:ext cx="4937760" cy="448887"/>
      </dsp:txXfrm>
    </dsp:sp>
    <dsp:sp modelId="{56BF15EB-6EF2-4BBE-B0F7-C514D2C88DA4}">
      <dsp:nvSpPr>
        <dsp:cNvPr id="0" name=""/>
        <dsp:cNvSpPr/>
      </dsp:nvSpPr>
      <dsp:spPr>
        <a:xfrm>
          <a:off x="274320" y="1160584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1213727"/>
                <a:satOff val="-1514"/>
                <a:lumOff val="356"/>
                <a:alphaOff val="0"/>
                <a:shade val="40000"/>
                <a:satMod val="155000"/>
              </a:schemeClr>
            </a:gs>
            <a:gs pos="65000">
              <a:schemeClr val="accent2">
                <a:hueOff val="1213727"/>
                <a:satOff val="-1514"/>
                <a:lumOff val="356"/>
                <a:alphaOff val="0"/>
                <a:shade val="85000"/>
                <a:satMod val="155000"/>
              </a:schemeClr>
            </a:gs>
            <a:gs pos="100000">
              <a:schemeClr val="accent2">
                <a:hueOff val="1213727"/>
                <a:satOff val="-1514"/>
                <a:lumOff val="356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AE72DCB-C0DD-452F-BF21-14B7A6937EDD}">
      <dsp:nvSpPr>
        <dsp:cNvPr id="0" name=""/>
        <dsp:cNvSpPr/>
      </dsp:nvSpPr>
      <dsp:spPr>
        <a:xfrm>
          <a:off x="971092" y="1160584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1387117"/>
                <a:satOff val="-1730"/>
                <a:lumOff val="407"/>
                <a:alphaOff val="0"/>
                <a:shade val="40000"/>
                <a:satMod val="155000"/>
              </a:schemeClr>
            </a:gs>
            <a:gs pos="65000">
              <a:schemeClr val="accent2">
                <a:hueOff val="1387117"/>
                <a:satOff val="-1730"/>
                <a:lumOff val="407"/>
                <a:alphaOff val="0"/>
                <a:shade val="85000"/>
                <a:satMod val="155000"/>
              </a:schemeClr>
            </a:gs>
            <a:gs pos="100000">
              <a:schemeClr val="accent2">
                <a:hueOff val="1387117"/>
                <a:satOff val="-1730"/>
                <a:lumOff val="407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F5CEE59-28AA-4C6D-A7A9-DE488DFCE8EA}">
      <dsp:nvSpPr>
        <dsp:cNvPr id="0" name=""/>
        <dsp:cNvSpPr/>
      </dsp:nvSpPr>
      <dsp:spPr>
        <a:xfrm>
          <a:off x="1667865" y="1160584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1560506"/>
                <a:satOff val="-1946"/>
                <a:lumOff val="458"/>
                <a:alphaOff val="0"/>
                <a:shade val="40000"/>
                <a:satMod val="155000"/>
              </a:schemeClr>
            </a:gs>
            <a:gs pos="65000">
              <a:schemeClr val="accent2">
                <a:hueOff val="1560506"/>
                <a:satOff val="-1946"/>
                <a:lumOff val="458"/>
                <a:alphaOff val="0"/>
                <a:shade val="85000"/>
                <a:satMod val="155000"/>
              </a:schemeClr>
            </a:gs>
            <a:gs pos="100000">
              <a:schemeClr val="accent2">
                <a:hueOff val="1560506"/>
                <a:satOff val="-1946"/>
                <a:lumOff val="458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7258769-9A27-4A22-8359-77AFCCC0957B}">
      <dsp:nvSpPr>
        <dsp:cNvPr id="0" name=""/>
        <dsp:cNvSpPr/>
      </dsp:nvSpPr>
      <dsp:spPr>
        <a:xfrm>
          <a:off x="2364638" y="1160584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1733896"/>
                <a:satOff val="-2163"/>
                <a:lumOff val="509"/>
                <a:alphaOff val="0"/>
                <a:shade val="40000"/>
                <a:satMod val="155000"/>
              </a:schemeClr>
            </a:gs>
            <a:gs pos="65000">
              <a:schemeClr val="accent2">
                <a:hueOff val="1733896"/>
                <a:satOff val="-2163"/>
                <a:lumOff val="509"/>
                <a:alphaOff val="0"/>
                <a:shade val="85000"/>
                <a:satMod val="155000"/>
              </a:schemeClr>
            </a:gs>
            <a:gs pos="100000">
              <a:schemeClr val="accent2">
                <a:hueOff val="1733896"/>
                <a:satOff val="-2163"/>
                <a:lumOff val="509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9CF717-2A73-49DC-86A4-ED2091F441F6}">
      <dsp:nvSpPr>
        <dsp:cNvPr id="0" name=""/>
        <dsp:cNvSpPr/>
      </dsp:nvSpPr>
      <dsp:spPr>
        <a:xfrm>
          <a:off x="3061411" y="1160584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1907285"/>
                <a:satOff val="-2379"/>
                <a:lumOff val="559"/>
                <a:alphaOff val="0"/>
                <a:shade val="40000"/>
                <a:satMod val="155000"/>
              </a:schemeClr>
            </a:gs>
            <a:gs pos="65000">
              <a:schemeClr val="accent2">
                <a:hueOff val="1907285"/>
                <a:satOff val="-2379"/>
                <a:lumOff val="559"/>
                <a:alphaOff val="0"/>
                <a:shade val="85000"/>
                <a:satMod val="155000"/>
              </a:schemeClr>
            </a:gs>
            <a:gs pos="100000">
              <a:schemeClr val="accent2">
                <a:hueOff val="1907285"/>
                <a:satOff val="-2379"/>
                <a:lumOff val="559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B0B2174-2A8F-4B10-BD7E-BB229F91E047}">
      <dsp:nvSpPr>
        <dsp:cNvPr id="0" name=""/>
        <dsp:cNvSpPr/>
      </dsp:nvSpPr>
      <dsp:spPr>
        <a:xfrm>
          <a:off x="3758184" y="1160584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2080675"/>
                <a:satOff val="-2595"/>
                <a:lumOff val="610"/>
                <a:alphaOff val="0"/>
                <a:shade val="40000"/>
                <a:satMod val="155000"/>
              </a:schemeClr>
            </a:gs>
            <a:gs pos="65000">
              <a:schemeClr val="accent2">
                <a:hueOff val="2080675"/>
                <a:satOff val="-2595"/>
                <a:lumOff val="610"/>
                <a:alphaOff val="0"/>
                <a:shade val="85000"/>
                <a:satMod val="155000"/>
              </a:schemeClr>
            </a:gs>
            <a:gs pos="100000">
              <a:schemeClr val="accent2">
                <a:hueOff val="2080675"/>
                <a:satOff val="-2595"/>
                <a:lumOff val="61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7C0BE2A-4DA5-4ECA-B01A-3DEFEC88A84F}">
      <dsp:nvSpPr>
        <dsp:cNvPr id="0" name=""/>
        <dsp:cNvSpPr/>
      </dsp:nvSpPr>
      <dsp:spPr>
        <a:xfrm>
          <a:off x="4454956" y="1160584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2254065"/>
                <a:satOff val="-2811"/>
                <a:lumOff val="661"/>
                <a:alphaOff val="0"/>
                <a:shade val="40000"/>
                <a:satMod val="155000"/>
              </a:schemeClr>
            </a:gs>
            <a:gs pos="65000">
              <a:schemeClr val="accent2">
                <a:hueOff val="2254065"/>
                <a:satOff val="-2811"/>
                <a:lumOff val="661"/>
                <a:alphaOff val="0"/>
                <a:shade val="85000"/>
                <a:satMod val="155000"/>
              </a:schemeClr>
            </a:gs>
            <a:gs pos="100000">
              <a:schemeClr val="accent2">
                <a:hueOff val="2254065"/>
                <a:satOff val="-2811"/>
                <a:lumOff val="661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6F77EBD-0509-4EC4-A22A-CEF27F87F6D7}">
      <dsp:nvSpPr>
        <dsp:cNvPr id="0" name=""/>
        <dsp:cNvSpPr/>
      </dsp:nvSpPr>
      <dsp:spPr>
        <a:xfrm>
          <a:off x="274320" y="1322161"/>
          <a:ext cx="4937760" cy="4488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Italian Cuisine</a:t>
          </a:r>
        </a:p>
      </dsp:txBody>
      <dsp:txXfrm>
        <a:off x="274320" y="1322161"/>
        <a:ext cx="4937760" cy="448887"/>
      </dsp:txXfrm>
    </dsp:sp>
    <dsp:sp modelId="{9D175EF9-3AEE-43F6-974F-1F85F9EBAB20}">
      <dsp:nvSpPr>
        <dsp:cNvPr id="0" name=""/>
        <dsp:cNvSpPr/>
      </dsp:nvSpPr>
      <dsp:spPr>
        <a:xfrm>
          <a:off x="274320" y="177104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2427454"/>
                <a:satOff val="-3028"/>
                <a:lumOff val="712"/>
                <a:alphaOff val="0"/>
                <a:shade val="40000"/>
                <a:satMod val="155000"/>
              </a:schemeClr>
            </a:gs>
            <a:gs pos="65000">
              <a:schemeClr val="accent2">
                <a:hueOff val="2427454"/>
                <a:satOff val="-3028"/>
                <a:lumOff val="712"/>
                <a:alphaOff val="0"/>
                <a:shade val="85000"/>
                <a:satMod val="155000"/>
              </a:schemeClr>
            </a:gs>
            <a:gs pos="100000">
              <a:schemeClr val="accent2">
                <a:hueOff val="2427454"/>
                <a:satOff val="-3028"/>
                <a:lumOff val="712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BE5AF90-D613-4199-B7F1-EBA49017D36B}">
      <dsp:nvSpPr>
        <dsp:cNvPr id="0" name=""/>
        <dsp:cNvSpPr/>
      </dsp:nvSpPr>
      <dsp:spPr>
        <a:xfrm>
          <a:off x="971092" y="177104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2600844"/>
                <a:satOff val="-3244"/>
                <a:lumOff val="763"/>
                <a:alphaOff val="0"/>
                <a:shade val="40000"/>
                <a:satMod val="155000"/>
              </a:schemeClr>
            </a:gs>
            <a:gs pos="65000">
              <a:schemeClr val="accent2">
                <a:hueOff val="2600844"/>
                <a:satOff val="-3244"/>
                <a:lumOff val="763"/>
                <a:alphaOff val="0"/>
                <a:shade val="85000"/>
                <a:satMod val="155000"/>
              </a:schemeClr>
            </a:gs>
            <a:gs pos="100000">
              <a:schemeClr val="accent2">
                <a:hueOff val="2600844"/>
                <a:satOff val="-3244"/>
                <a:lumOff val="763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B2EC48D-BE76-4725-8F3B-B8041078B346}">
      <dsp:nvSpPr>
        <dsp:cNvPr id="0" name=""/>
        <dsp:cNvSpPr/>
      </dsp:nvSpPr>
      <dsp:spPr>
        <a:xfrm>
          <a:off x="1667865" y="177104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2774233"/>
                <a:satOff val="-3460"/>
                <a:lumOff val="814"/>
                <a:alphaOff val="0"/>
                <a:shade val="40000"/>
                <a:satMod val="155000"/>
              </a:schemeClr>
            </a:gs>
            <a:gs pos="65000">
              <a:schemeClr val="accent2">
                <a:hueOff val="2774233"/>
                <a:satOff val="-3460"/>
                <a:lumOff val="814"/>
                <a:alphaOff val="0"/>
                <a:shade val="85000"/>
                <a:satMod val="155000"/>
              </a:schemeClr>
            </a:gs>
            <a:gs pos="100000">
              <a:schemeClr val="accent2">
                <a:hueOff val="2774233"/>
                <a:satOff val="-3460"/>
                <a:lumOff val="814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66F6464-6D26-4A7E-BDFB-7E7A650AE918}">
      <dsp:nvSpPr>
        <dsp:cNvPr id="0" name=""/>
        <dsp:cNvSpPr/>
      </dsp:nvSpPr>
      <dsp:spPr>
        <a:xfrm>
          <a:off x="2364638" y="177104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2947623"/>
                <a:satOff val="-3676"/>
                <a:lumOff val="864"/>
                <a:alphaOff val="0"/>
                <a:shade val="40000"/>
                <a:satMod val="155000"/>
              </a:schemeClr>
            </a:gs>
            <a:gs pos="65000">
              <a:schemeClr val="accent2">
                <a:hueOff val="2947623"/>
                <a:satOff val="-3676"/>
                <a:lumOff val="864"/>
                <a:alphaOff val="0"/>
                <a:shade val="85000"/>
                <a:satMod val="155000"/>
              </a:schemeClr>
            </a:gs>
            <a:gs pos="100000">
              <a:schemeClr val="accent2">
                <a:hueOff val="2947623"/>
                <a:satOff val="-3676"/>
                <a:lumOff val="864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718377B-A09A-49AE-9410-824EBB1445FB}">
      <dsp:nvSpPr>
        <dsp:cNvPr id="0" name=""/>
        <dsp:cNvSpPr/>
      </dsp:nvSpPr>
      <dsp:spPr>
        <a:xfrm>
          <a:off x="3061411" y="177104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3121013"/>
                <a:satOff val="-3893"/>
                <a:lumOff val="915"/>
                <a:alphaOff val="0"/>
                <a:shade val="40000"/>
                <a:satMod val="155000"/>
              </a:schemeClr>
            </a:gs>
            <a:gs pos="65000">
              <a:schemeClr val="accent2">
                <a:hueOff val="3121013"/>
                <a:satOff val="-3893"/>
                <a:lumOff val="915"/>
                <a:alphaOff val="0"/>
                <a:shade val="85000"/>
                <a:satMod val="155000"/>
              </a:schemeClr>
            </a:gs>
            <a:gs pos="100000">
              <a:schemeClr val="accent2">
                <a:hueOff val="3121013"/>
                <a:satOff val="-3893"/>
                <a:lumOff val="915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407B387-C780-4DE3-B001-656C048F3586}">
      <dsp:nvSpPr>
        <dsp:cNvPr id="0" name=""/>
        <dsp:cNvSpPr/>
      </dsp:nvSpPr>
      <dsp:spPr>
        <a:xfrm>
          <a:off x="3758184" y="177104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3294402"/>
                <a:satOff val="-4109"/>
                <a:lumOff val="966"/>
                <a:alphaOff val="0"/>
                <a:shade val="40000"/>
                <a:satMod val="155000"/>
              </a:schemeClr>
            </a:gs>
            <a:gs pos="65000">
              <a:schemeClr val="accent2">
                <a:hueOff val="3294402"/>
                <a:satOff val="-4109"/>
                <a:lumOff val="966"/>
                <a:alphaOff val="0"/>
                <a:shade val="85000"/>
                <a:satMod val="155000"/>
              </a:schemeClr>
            </a:gs>
            <a:gs pos="100000">
              <a:schemeClr val="accent2">
                <a:hueOff val="3294402"/>
                <a:satOff val="-4109"/>
                <a:lumOff val="966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EA2B609-A3F6-424F-930C-9FBECB50D304}">
      <dsp:nvSpPr>
        <dsp:cNvPr id="0" name=""/>
        <dsp:cNvSpPr/>
      </dsp:nvSpPr>
      <dsp:spPr>
        <a:xfrm>
          <a:off x="4454956" y="1771049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3467792"/>
                <a:satOff val="-4325"/>
                <a:lumOff val="1017"/>
                <a:alphaOff val="0"/>
                <a:shade val="40000"/>
                <a:satMod val="155000"/>
              </a:schemeClr>
            </a:gs>
            <a:gs pos="65000">
              <a:schemeClr val="accent2">
                <a:hueOff val="3467792"/>
                <a:satOff val="-4325"/>
                <a:lumOff val="1017"/>
                <a:alphaOff val="0"/>
                <a:shade val="85000"/>
                <a:satMod val="155000"/>
              </a:schemeClr>
            </a:gs>
            <a:gs pos="100000">
              <a:schemeClr val="accent2">
                <a:hueOff val="3467792"/>
                <a:satOff val="-4325"/>
                <a:lumOff val="1017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A2AE602-E8C0-44E6-AF90-5B463E5C6BF0}">
      <dsp:nvSpPr>
        <dsp:cNvPr id="0" name=""/>
        <dsp:cNvSpPr/>
      </dsp:nvSpPr>
      <dsp:spPr>
        <a:xfrm>
          <a:off x="274320" y="1932626"/>
          <a:ext cx="4937760" cy="4488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Gourmet Sandwiches</a:t>
          </a:r>
        </a:p>
      </dsp:txBody>
      <dsp:txXfrm>
        <a:off x="274320" y="1932626"/>
        <a:ext cx="4937760" cy="448887"/>
      </dsp:txXfrm>
    </dsp:sp>
    <dsp:sp modelId="{1BF0D876-472D-48F5-A313-8904AED31B85}">
      <dsp:nvSpPr>
        <dsp:cNvPr id="0" name=""/>
        <dsp:cNvSpPr/>
      </dsp:nvSpPr>
      <dsp:spPr>
        <a:xfrm>
          <a:off x="274320" y="2381513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3641181"/>
                <a:satOff val="-4541"/>
                <a:lumOff val="1068"/>
                <a:alphaOff val="0"/>
                <a:shade val="40000"/>
                <a:satMod val="155000"/>
              </a:schemeClr>
            </a:gs>
            <a:gs pos="65000">
              <a:schemeClr val="accent2">
                <a:hueOff val="3641181"/>
                <a:satOff val="-4541"/>
                <a:lumOff val="1068"/>
                <a:alphaOff val="0"/>
                <a:shade val="85000"/>
                <a:satMod val="155000"/>
              </a:schemeClr>
            </a:gs>
            <a:gs pos="100000">
              <a:schemeClr val="accent2">
                <a:hueOff val="3641181"/>
                <a:satOff val="-4541"/>
                <a:lumOff val="1068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5E01CA0-70A3-4015-BB72-1485BE12D763}">
      <dsp:nvSpPr>
        <dsp:cNvPr id="0" name=""/>
        <dsp:cNvSpPr/>
      </dsp:nvSpPr>
      <dsp:spPr>
        <a:xfrm>
          <a:off x="971092" y="2381513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3814571"/>
                <a:satOff val="-4758"/>
                <a:lumOff val="1119"/>
                <a:alphaOff val="0"/>
                <a:shade val="40000"/>
                <a:satMod val="155000"/>
              </a:schemeClr>
            </a:gs>
            <a:gs pos="65000">
              <a:schemeClr val="accent2">
                <a:hueOff val="3814571"/>
                <a:satOff val="-4758"/>
                <a:lumOff val="1119"/>
                <a:alphaOff val="0"/>
                <a:shade val="85000"/>
                <a:satMod val="155000"/>
              </a:schemeClr>
            </a:gs>
            <a:gs pos="100000">
              <a:schemeClr val="accent2">
                <a:hueOff val="3814571"/>
                <a:satOff val="-4758"/>
                <a:lumOff val="1119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5BABE3B-B21F-46E7-8621-1A92A6F9809D}">
      <dsp:nvSpPr>
        <dsp:cNvPr id="0" name=""/>
        <dsp:cNvSpPr/>
      </dsp:nvSpPr>
      <dsp:spPr>
        <a:xfrm>
          <a:off x="1667865" y="2381513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3987961"/>
                <a:satOff val="-4974"/>
                <a:lumOff val="1170"/>
                <a:alphaOff val="0"/>
                <a:shade val="40000"/>
                <a:satMod val="155000"/>
              </a:schemeClr>
            </a:gs>
            <a:gs pos="65000">
              <a:schemeClr val="accent2">
                <a:hueOff val="3987961"/>
                <a:satOff val="-4974"/>
                <a:lumOff val="1170"/>
                <a:alphaOff val="0"/>
                <a:shade val="85000"/>
                <a:satMod val="155000"/>
              </a:schemeClr>
            </a:gs>
            <a:gs pos="100000">
              <a:schemeClr val="accent2">
                <a:hueOff val="3987961"/>
                <a:satOff val="-4974"/>
                <a:lumOff val="117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7F84DB3-0DAD-4FA7-9C66-928831A71092}">
      <dsp:nvSpPr>
        <dsp:cNvPr id="0" name=""/>
        <dsp:cNvSpPr/>
      </dsp:nvSpPr>
      <dsp:spPr>
        <a:xfrm>
          <a:off x="2364638" y="2381513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4161350"/>
                <a:satOff val="-5190"/>
                <a:lumOff val="1220"/>
                <a:alphaOff val="0"/>
                <a:shade val="40000"/>
                <a:satMod val="155000"/>
              </a:schemeClr>
            </a:gs>
            <a:gs pos="65000">
              <a:schemeClr val="accent2">
                <a:hueOff val="4161350"/>
                <a:satOff val="-5190"/>
                <a:lumOff val="1220"/>
                <a:alphaOff val="0"/>
                <a:shade val="85000"/>
                <a:satMod val="155000"/>
              </a:schemeClr>
            </a:gs>
            <a:gs pos="100000">
              <a:schemeClr val="accent2">
                <a:hueOff val="4161350"/>
                <a:satOff val="-5190"/>
                <a:lumOff val="1220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0731DAE-238C-4EBA-B88C-4A39F4280EC6}">
      <dsp:nvSpPr>
        <dsp:cNvPr id="0" name=""/>
        <dsp:cNvSpPr/>
      </dsp:nvSpPr>
      <dsp:spPr>
        <a:xfrm>
          <a:off x="3061411" y="2381513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4334740"/>
                <a:satOff val="-5406"/>
                <a:lumOff val="1271"/>
                <a:alphaOff val="0"/>
                <a:shade val="40000"/>
                <a:satMod val="155000"/>
              </a:schemeClr>
            </a:gs>
            <a:gs pos="65000">
              <a:schemeClr val="accent2">
                <a:hueOff val="4334740"/>
                <a:satOff val="-5406"/>
                <a:lumOff val="1271"/>
                <a:alphaOff val="0"/>
                <a:shade val="85000"/>
                <a:satMod val="155000"/>
              </a:schemeClr>
            </a:gs>
            <a:gs pos="100000">
              <a:schemeClr val="accent2">
                <a:hueOff val="4334740"/>
                <a:satOff val="-5406"/>
                <a:lumOff val="1271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6A4818F-A076-4864-B7FD-1D1D3E3D39FE}">
      <dsp:nvSpPr>
        <dsp:cNvPr id="0" name=""/>
        <dsp:cNvSpPr/>
      </dsp:nvSpPr>
      <dsp:spPr>
        <a:xfrm>
          <a:off x="3758184" y="2381513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4508129"/>
                <a:satOff val="-5623"/>
                <a:lumOff val="1322"/>
                <a:alphaOff val="0"/>
                <a:shade val="40000"/>
                <a:satMod val="155000"/>
              </a:schemeClr>
            </a:gs>
            <a:gs pos="65000">
              <a:schemeClr val="accent2">
                <a:hueOff val="4508129"/>
                <a:satOff val="-5623"/>
                <a:lumOff val="1322"/>
                <a:alphaOff val="0"/>
                <a:shade val="85000"/>
                <a:satMod val="155000"/>
              </a:schemeClr>
            </a:gs>
            <a:gs pos="100000">
              <a:schemeClr val="accent2">
                <a:hueOff val="4508129"/>
                <a:satOff val="-5623"/>
                <a:lumOff val="1322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CFCBE3-F229-4CD2-9FF6-1A0790B8EEFA}">
      <dsp:nvSpPr>
        <dsp:cNvPr id="0" name=""/>
        <dsp:cNvSpPr/>
      </dsp:nvSpPr>
      <dsp:spPr>
        <a:xfrm>
          <a:off x="4454956" y="2381513"/>
          <a:ext cx="658368" cy="109728"/>
        </a:xfrm>
        <a:prstGeom prst="parallelogram">
          <a:avLst>
            <a:gd name="adj" fmla="val 140840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40000"/>
                <a:satMod val="155000"/>
              </a:schemeClr>
            </a:gs>
            <a:gs pos="65000">
              <a:schemeClr val="accent2">
                <a:hueOff val="4681519"/>
                <a:satOff val="-5839"/>
                <a:lumOff val="1373"/>
                <a:alphaOff val="0"/>
                <a:shade val="85000"/>
                <a:satMod val="155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5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39000" dist="254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VerticalAccentList#1">
  <dgm:title val=""/>
  <dgm:desc val=""/>
  <dgm:catLst>
    <dgm:cat type="list" pri="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constrLst>
      <dgm:constr type="primFontSz" for="des" forName="parenttext" refType="primFontSz" refFor="des" refForName="childtext" op="gte"/>
      <dgm:constr type="w" for="ch" forName="composite" refType="w"/>
      <dgm:constr type="h" for="ch" forName="composite" refType="h"/>
      <dgm:constr type="w" for="ch" forName="parallelogramComposite" refType="w"/>
      <dgm:constr type="h" for="ch" forName="parallelogramComposite" refType="h"/>
      <dgm:constr type="w" for="ch" forName="parenttextcomposite" refType="w" fact="0.9"/>
      <dgm:constr type="h" for="ch" forName="parenttextcomposite" refType="h" fact="0.6"/>
      <dgm:constr type="h" for="ch" forName="sibTrans" refType="h" refFor="ch" refForName="composite" op="equ" fact="0.02"/>
      <dgm:constr type="h" for="ch" forName="sibTrans" op="equ"/>
    </dgm:constrLst>
    <dgm:forEach name="nodesForEach" axis="ch" ptType="node">
      <dgm:layoutNode name="parenttextcomposite">
        <dgm:alg type="composite">
          <dgm:param type="ar" val="11"/>
        </dgm:alg>
        <dgm:shape xmlns:r="http://schemas.openxmlformats.org/officeDocument/2006/relationships" r:blip="">
          <dgm:adjLst/>
        </dgm:shape>
        <dgm:constrLst>
          <dgm:constr type="h" for="ch" forName="parenttext" refType="h"/>
          <dgm:constr type="w" for="ch" forName="parenttext" refType="w"/>
        </dgm:constrLst>
        <dgm:layoutNode name="parenttext" styleLbl="revTx">
          <dgm:varLst>
            <dgm:chMax/>
            <dgm:chPref val="2"/>
            <dgm:bulletEnabled val="1"/>
          </dgm:varLst>
          <dgm:choose name="Name4">
            <dgm:if name="Name5" func="var" arg="dir" op="equ" val="norm">
              <dgm:alg type="tx">
                <dgm:param type="parTxLTRAlign" val="l"/>
                <dgm:param type="txAnchorVert" val="b"/>
              </dgm:alg>
            </dgm:if>
            <dgm:else name="Name6">
              <dgm:alg type="tx">
                <dgm:param type="parTxLTRAlign" val="r"/>
                <dgm:param type="txAnchorVert" val="b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choose name="Name7">
        <dgm:if name="Name8" axis="ch" ptType="node" func="cnt" op="gte" val="1">
          <dgm:layoutNode name="composite">
            <dgm:alg type="composite">
              <dgm:param type="ar" val="6"/>
            </dgm:alg>
            <dgm:shape xmlns:r="http://schemas.openxmlformats.org/officeDocument/2006/relationships" r:blip="">
              <dgm:adjLst/>
            </dgm:shape>
            <dgm:choose name="Name9">
              <dgm:if name="Name10" func="var" arg="dir" op="equ" val="norm">
                <dgm:constrLst>
                  <dgm:constr type="l" for="ch" forName="chevron1" refType="w" fact="0.0301"/>
                  <dgm:constr type="t" for="ch" forName="chevron1" refType="h" fact="0"/>
                  <dgm:constr type="w" for="ch" forName="chevron1" refType="w" fact="0.2106"/>
                  <dgm:constr type="h" for="ch" forName="chevron1" refType="h"/>
                  <dgm:constr type="l" for="ch" forName="chevron2" refType="w" fact="0.1566"/>
                  <dgm:constr type="t" for="ch" forName="chevron2" refType="h" fact="0"/>
                  <dgm:constr type="w" for="ch" forName="chevron2" refType="w" fact="0.2106"/>
                  <dgm:constr type="h" for="ch" forName="chevron2" refType="h"/>
                  <dgm:constr type="l" for="ch" forName="chevron3" refType="w" fact="0.2832"/>
                  <dgm:constr type="t" for="ch" forName="chevron3" refType="h" fact="0"/>
                  <dgm:constr type="w" for="ch" forName="chevron3" refType="w" fact="0.2106"/>
                  <dgm:constr type="h" for="ch" forName="chevron3" refType="h"/>
                  <dgm:constr type="l" for="ch" forName="chevron4" refType="w" fact="0.4097"/>
                  <dgm:constr type="t" for="ch" forName="chevron4" refType="h" fact="0"/>
                  <dgm:constr type="w" for="ch" forName="chevron4" refType="w" fact="0.2106"/>
                  <dgm:constr type="h" for="ch" forName="chevron4" refType="h"/>
                  <dgm:constr type="l" for="ch" forName="chevron5" refType="w" fact="0.5363"/>
                  <dgm:constr type="t" for="ch" forName="chevron5" refType="h" fact="0"/>
                  <dgm:constr type="w" for="ch" forName="chevron5" refType="w" fact="0.2106"/>
                  <dgm:constr type="h" for="ch" forName="chevron5" refType="h"/>
                  <dgm:constr type="l" for="ch" forName="chevron6" refType="w" fact="0.6628"/>
                  <dgm:constr type="t" for="ch" forName="chevron6" refType="h" fact="0"/>
                  <dgm:constr type="w" for="ch" forName="chevron6" refType="w" fact="0.2106"/>
                  <dgm:constr type="h" for="ch" forName="chevron6" refType="h"/>
                  <dgm:constr type="l" for="ch" forName="chevron7" refType="w" fact="0.7894"/>
                  <dgm:constr type="t" for="ch" forName="chevron7" refType="h" fact="0"/>
                  <dgm:constr type="w" for="ch" forName="chevron7" refType="w" fact="0.2106"/>
                  <dgm:constr type="h" for="ch" forName="chevron7" refType="h"/>
                  <dgm:constr type="l" for="ch" forName="childtext" refType="w" fact="0.0301"/>
                  <dgm:constr type="t" for="ch" forName="childtext" refType="h" fact="0.1"/>
                  <dgm:constr type="w" for="ch" forName="childtext" refType="w" fact="0.9117"/>
                  <dgm:constr type="h" for="ch" forName="childtext" refType="h" fact="0.8"/>
                </dgm:constrLst>
              </dgm:if>
              <dgm:else name="Name11">
                <dgm:constrLst>
                  <dgm:constr type="l" for="ch" forName="chevron1" refType="w" fact="0.0301"/>
                  <dgm:constr type="t" for="ch" forName="chevron1" refType="h" fact="0"/>
                  <dgm:constr type="w" for="ch" forName="chevron1" refType="w" fact="0.2106"/>
                  <dgm:constr type="h" for="ch" forName="chevron1" refType="h"/>
                  <dgm:constr type="l" for="ch" forName="chevron2" refType="w" fact="0.1566"/>
                  <dgm:constr type="t" for="ch" forName="chevron2" refType="h" fact="0"/>
                  <dgm:constr type="w" for="ch" forName="chevron2" refType="w" fact="0.2106"/>
                  <dgm:constr type="h" for="ch" forName="chevron2" refType="h"/>
                  <dgm:constr type="l" for="ch" forName="chevron3" refType="w" fact="0.2832"/>
                  <dgm:constr type="t" for="ch" forName="chevron3" refType="h" fact="0"/>
                  <dgm:constr type="w" for="ch" forName="chevron3" refType="w" fact="0.2106"/>
                  <dgm:constr type="h" for="ch" forName="chevron3" refType="h"/>
                  <dgm:constr type="l" for="ch" forName="chevron4" refType="w" fact="0.4097"/>
                  <dgm:constr type="t" for="ch" forName="chevron4" refType="h" fact="0"/>
                  <dgm:constr type="w" for="ch" forName="chevron4" refType="w" fact="0.2106"/>
                  <dgm:constr type="h" for="ch" forName="chevron4" refType="h"/>
                  <dgm:constr type="l" for="ch" forName="chevron5" refType="w" fact="0.5363"/>
                  <dgm:constr type="t" for="ch" forName="chevron5" refType="h" fact="0"/>
                  <dgm:constr type="w" for="ch" forName="chevron5" refType="w" fact="0.2106"/>
                  <dgm:constr type="h" for="ch" forName="chevron5" refType="h"/>
                  <dgm:constr type="l" for="ch" forName="chevron6" refType="w" fact="0.6628"/>
                  <dgm:constr type="t" for="ch" forName="chevron6" refType="h" fact="0"/>
                  <dgm:constr type="w" for="ch" forName="chevron6" refType="w" fact="0.2106"/>
                  <dgm:constr type="h" for="ch" forName="chevron6" refType="h"/>
                  <dgm:constr type="l" for="ch" forName="chevron7" refType="w" fact="0.7894"/>
                  <dgm:constr type="t" for="ch" forName="chevron7" refType="h" fact="0"/>
                  <dgm:constr type="w" for="ch" forName="chevron7" refType="w" fact="0.2106"/>
                  <dgm:constr type="h" for="ch" forName="chevron7" refType="h"/>
                  <dgm:constr type="l" for="ch" forName="childtext" refType="w" fact="0.0883"/>
                  <dgm:constr type="t" for="ch" forName="childtext" refType="h" fact="0.1"/>
                  <dgm:constr type="w" for="ch" forName="childtext" refType="w" fact="0.9117"/>
                  <dgm:constr type="h" for="ch" forName="childtext" refType="h" fact="0.8"/>
                </dgm:constrLst>
              </dgm:else>
            </dgm:choose>
            <dgm:ruleLst/>
            <dgm:layoutNode name="chevron1" styleLbl="alignNode1">
              <dgm:alg type="sp"/>
              <dgm:choose name="Name12">
                <dgm:if name="Name13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14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2" styleLbl="alignNode1">
              <dgm:alg type="sp"/>
              <dgm:choose name="Name15">
                <dgm:if name="Name16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17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3" styleLbl="alignNode1">
              <dgm:alg type="sp"/>
              <dgm:choose name="Name18">
                <dgm:if name="Name19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0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4" styleLbl="alignNode1">
              <dgm:alg type="sp"/>
              <dgm:choose name="Name21">
                <dgm:if name="Name22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3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5" styleLbl="alignNode1">
              <dgm:alg type="sp"/>
              <dgm:choose name="Name24">
                <dgm:if name="Name25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6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6" styleLbl="alignNode1">
              <dgm:alg type="sp"/>
              <dgm:choose name="Name27">
                <dgm:if name="Name28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29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evron7" styleLbl="alignNode1">
              <dgm:alg type="sp"/>
              <dgm:choose name="Name30">
                <dgm:if name="Name31" func="var" arg="dir" op="equ" val="norm">
                  <dgm:shape xmlns:r="http://schemas.openxmlformats.org/officeDocument/2006/relationships" type="chevron" r:blip="">
                    <dgm:adjLst>
                      <dgm:adj idx="1" val="0.7061"/>
                    </dgm:adjLst>
                  </dgm:shape>
                </dgm:if>
                <dgm:else name="Name32">
                  <dgm:shape xmlns:r="http://schemas.openxmlformats.org/officeDocument/2006/relationships" rot="180" type="chevron" r:blip="">
                    <dgm:adjLst>
                      <dgm:adj idx="1" val="0.7061"/>
                    </dgm:adjLst>
                  </dgm:shape>
                </dgm:else>
              </dgm:choose>
              <dgm:presOf/>
            </dgm:layoutNode>
            <dgm:layoutNode name="childtext" styleLbl="solidFgAcc1">
              <dgm:varLst>
                <dgm:chMax/>
                <dgm:chPref val="0"/>
                <dgm:bulletEnabled val="1"/>
              </dgm:varLst>
              <dgm:choose name="Name33">
                <dgm:if name="Name34" func="var" arg="dir" op="equ" val="norm">
                  <dgm:alg type="tx">
                    <dgm:param type="parTxLTRAlign" val="l"/>
                    <dgm:param type="txAnchorVertCh" val="t"/>
                  </dgm:alg>
                </dgm:if>
                <dgm:else name="Name35">
                  <dgm:alg type="tx">
                    <dgm:param type="parTxLTRAlign" val="r"/>
                    <dgm:param type="shpTxLTRAlignCh" val="r"/>
                    <dgm:param type="txAnchorVertCh" val="t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2"/>
                <dgm:constr type="rMarg" refType="primFontSz" fact="0.2"/>
                <dgm:constr type="tMarg" refType="primFontSz" fact="0.2"/>
                <dgm:constr type="bMarg" refType="primFontSz" fact="0.2"/>
              </dgm:constrLst>
              <dgm:ruleLst>
                <dgm:rule type="primFontSz" val="5" fact="NaN" max="NaN"/>
              </dgm:ruleLst>
            </dgm:layoutNode>
          </dgm:layoutNode>
        </dgm:if>
        <dgm:else name="Name36">
          <dgm:layoutNode name="parallelogramComposite">
            <dgm:alg type="composite">
              <dgm:param type="ar" val="50"/>
            </dgm:alg>
            <dgm:shape xmlns:r="http://schemas.openxmlformats.org/officeDocument/2006/relationships" r:blip="">
              <dgm:adjLst/>
            </dgm:shape>
            <dgm:constrLst>
              <dgm:constr type="l" for="ch" forName="parallelogram1" refType="w" fact="0"/>
              <dgm:constr type="t" for="ch" forName="parallelogram1" refType="h" fact="0"/>
              <dgm:constr type="w" for="ch" forName="parallelogram1" refType="w" fact="0.12"/>
              <dgm:constr type="h" for="ch" forName="parallelogram1" refType="h"/>
              <dgm:constr type="l" for="ch" forName="parallelogram2" refType="w" fact="0.127"/>
              <dgm:constr type="t" for="ch" forName="parallelogram2" refType="h" fact="0"/>
              <dgm:constr type="w" for="ch" forName="parallelogram2" refType="w" fact="0.12"/>
              <dgm:constr type="h" for="ch" forName="parallelogram2" refType="h"/>
              <dgm:constr type="l" for="ch" forName="parallelogram3" refType="w" fact="0.254"/>
              <dgm:constr type="t" for="ch" forName="parallelogram3" refType="h" fact="0"/>
              <dgm:constr type="w" for="ch" forName="parallelogram3" refType="w" fact="0.12"/>
              <dgm:constr type="h" for="ch" forName="parallelogram3" refType="h"/>
              <dgm:constr type="l" for="ch" forName="parallelogram4" refType="w" fact="0.381"/>
              <dgm:constr type="t" for="ch" forName="parallelogram4" refType="h" fact="0"/>
              <dgm:constr type="w" for="ch" forName="parallelogram4" refType="w" fact="0.12"/>
              <dgm:constr type="h" for="ch" forName="parallelogram4" refType="h"/>
              <dgm:constr type="l" for="ch" forName="parallelogram5" refType="w" fact="0.508"/>
              <dgm:constr type="t" for="ch" forName="parallelogram5" refType="h" fact="0"/>
              <dgm:constr type="w" for="ch" forName="parallelogram5" refType="w" fact="0.12"/>
              <dgm:constr type="h" for="ch" forName="parallelogram5" refType="h"/>
              <dgm:constr type="l" for="ch" forName="parallelogram6" refType="w" fact="0.635"/>
              <dgm:constr type="t" for="ch" forName="parallelogram6" refType="h" fact="0"/>
              <dgm:constr type="w" for="ch" forName="parallelogram6" refType="w" fact="0.12"/>
              <dgm:constr type="h" for="ch" forName="parallelogram6" refType="h"/>
              <dgm:constr type="l" for="ch" forName="parallelogram7" refType="w" fact="0.762"/>
              <dgm:constr type="t" for="ch" forName="parallelogram7" refType="h" fact="0"/>
              <dgm:constr type="w" for="ch" forName="parallelogram7" refType="w" fact="0.12"/>
              <dgm:constr type="h" for="ch" forName="parallelogram7" refType="h"/>
            </dgm:constrLst>
            <dgm:ruleLst/>
            <dgm:layoutNode name="parallelogram1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2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3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4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5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6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  <dgm:layoutNode name="parallelogram7" styleLbl="alignNode1">
              <dgm:alg type="sp"/>
              <dgm:shape xmlns:r="http://schemas.openxmlformats.org/officeDocument/2006/relationships" type="parallelogram" r:blip="">
                <dgm:adjLst>
                  <dgm:adj idx="1" val="1.4084"/>
                </dgm:adjLst>
              </dgm:shape>
              <dgm:presOf/>
            </dgm:layoutNode>
          </dgm:layoutNode>
        </dgm:else>
      </dgm:choos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2009-09-21T19:29:00Z</outs:dateTime>
      <outs:isPinned>true</outs:isPinned>
    </outs:relatedDate>
    <outs:relatedDate>
      <outs:type>2</outs:type>
      <outs:displayName>Created</outs:displayName>
      <outs:dateTime>2009-09-21T18:41:00Z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Michelle Hulett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2009-09-21T19:00:00Z</outs:dateTime>
      <outs:isPinned>true</outs:isPinned>
    </outs:relatedDate>
    <outs:relatedDate>
      <outs:type>2</outs:type>
      <outs:displayName>Created</outs:displayName>
      <outs:dateTime>2009-09-21T18:41:00Z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Michelle Hulett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Michelle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3.xml><?xml version="1.0" encoding="utf-8"?>
<b:Sources xmlns:b="http://schemas.openxmlformats.org/officeDocument/2006/bibliography" xmlns="http://schemas.openxmlformats.org/officeDocument/2006/bibliography" SelectedStyle="\APA.XSL"/>
</file>

<file path=customXml/itemProps1.xml><?xml version="1.0" encoding="utf-8"?>
<ds:datastoreItem xmlns:ds="http://schemas.openxmlformats.org/officeDocument/2006/customXml" ds:itemID="{E92644BD-9685-4D0C-B52F-2678E1CA0097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9C93AF0B-6B42-46EF-A8CE-694A5EA03098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C197DB93-BB3B-4D31-B666-8C4C329D2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Sidewalk Café</vt:lpstr>
    </vt:vector>
  </TitlesOfParts>
  <Company>Hewlett-Packard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Sidewalk Café</dc:title>
  <dc:creator>Exploring Series</dc:creator>
  <cp:lastModifiedBy>Linda Lau</cp:lastModifiedBy>
  <cp:revision>3</cp:revision>
  <dcterms:created xsi:type="dcterms:W3CDTF">2018-05-15T03:09:00Z</dcterms:created>
  <dcterms:modified xsi:type="dcterms:W3CDTF">2018-05-30T19:14:00Z</dcterms:modified>
</cp:coreProperties>
</file>